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F4D308" w14:textId="77777777" w:rsidR="00622015" w:rsidRPr="00557D32" w:rsidRDefault="00622015" w:rsidP="00622015">
      <w:pPr>
        <w:ind w:firstLine="0"/>
        <w:jc w:val="center"/>
        <w:rPr>
          <w:rFonts w:eastAsia="Calibri"/>
          <w:b/>
          <w:sz w:val="44"/>
          <w:szCs w:val="44"/>
        </w:rPr>
      </w:pPr>
      <w:r w:rsidRPr="00557D32">
        <w:rPr>
          <w:rFonts w:eastAsia="Calibri"/>
          <w:b/>
          <w:noProof/>
          <w:sz w:val="44"/>
          <w:szCs w:val="44"/>
          <w:lang w:bidi="ar-SA"/>
        </w:rPr>
        <w:drawing>
          <wp:inline distT="0" distB="0" distL="0" distR="0" wp14:anchorId="7AA055D7" wp14:editId="740A1FE6">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66070F07" w14:textId="77777777" w:rsidR="00003CFD" w:rsidRPr="00557D32" w:rsidRDefault="00003CFD" w:rsidP="00003CFD">
      <w:pPr>
        <w:ind w:firstLine="0"/>
        <w:jc w:val="center"/>
        <w:rPr>
          <w:rFonts w:eastAsia="Calibri"/>
          <w:b/>
          <w:sz w:val="44"/>
          <w:szCs w:val="44"/>
        </w:rPr>
      </w:pPr>
      <w:bookmarkStart w:id="0" w:name="_Hlk53435160"/>
    </w:p>
    <w:p w14:paraId="37D863DF" w14:textId="77777777" w:rsidR="00003CFD" w:rsidRDefault="00003CFD" w:rsidP="00003CFD">
      <w:pPr>
        <w:ind w:firstLine="0"/>
        <w:jc w:val="center"/>
        <w:rPr>
          <w:rFonts w:eastAsia="Calibri"/>
          <w:b/>
          <w:sz w:val="44"/>
          <w:szCs w:val="44"/>
        </w:rPr>
      </w:pPr>
    </w:p>
    <w:p w14:paraId="514FFD83" w14:textId="321AFA65" w:rsidR="00003CFD" w:rsidRPr="00557D32" w:rsidRDefault="00936AEC" w:rsidP="00003CFD">
      <w:pPr>
        <w:spacing w:line="276" w:lineRule="auto"/>
        <w:ind w:firstLine="0"/>
        <w:jc w:val="center"/>
        <w:rPr>
          <w:rFonts w:eastAsia="Calibri"/>
          <w:b/>
          <w:sz w:val="48"/>
          <w:szCs w:val="44"/>
        </w:rPr>
      </w:pPr>
      <w:bookmarkStart w:id="1" w:name="_Hlk53433047"/>
      <w:bookmarkStart w:id="2" w:name="_Hlk53434780"/>
      <w:r>
        <w:rPr>
          <w:rFonts w:eastAsia="Calibri"/>
          <w:b/>
          <w:sz w:val="48"/>
          <w:szCs w:val="44"/>
        </w:rPr>
        <w:t xml:space="preserve">Актуализированная </w:t>
      </w:r>
      <w:r w:rsidR="00003CFD">
        <w:rPr>
          <w:rFonts w:eastAsia="Calibri"/>
          <w:b/>
          <w:sz w:val="48"/>
          <w:szCs w:val="44"/>
        </w:rPr>
        <w:t>С</w:t>
      </w:r>
      <w:r w:rsidR="00003CFD" w:rsidRPr="00557D32">
        <w:rPr>
          <w:rFonts w:eastAsia="Calibri"/>
          <w:b/>
          <w:sz w:val="48"/>
          <w:szCs w:val="44"/>
        </w:rPr>
        <w:t>хем</w:t>
      </w:r>
      <w:r w:rsidR="00003CFD">
        <w:rPr>
          <w:rFonts w:eastAsia="Calibri"/>
          <w:b/>
          <w:sz w:val="48"/>
          <w:szCs w:val="44"/>
        </w:rPr>
        <w:t>а</w:t>
      </w:r>
      <w:r w:rsidR="00003CFD" w:rsidRPr="00557D32">
        <w:rPr>
          <w:rFonts w:eastAsia="Calibri"/>
          <w:b/>
          <w:sz w:val="48"/>
          <w:szCs w:val="44"/>
        </w:rPr>
        <w:t xml:space="preserve"> теплоснабжения </w:t>
      </w:r>
    </w:p>
    <w:p w14:paraId="04BD66E8" w14:textId="77777777" w:rsidR="00003CFD" w:rsidRPr="00557D32" w:rsidRDefault="00003CFD" w:rsidP="00003CFD">
      <w:pPr>
        <w:spacing w:line="276" w:lineRule="auto"/>
        <w:ind w:firstLine="0"/>
        <w:jc w:val="center"/>
        <w:rPr>
          <w:rFonts w:eastAsia="Calibri"/>
          <w:b/>
          <w:sz w:val="48"/>
          <w:szCs w:val="44"/>
        </w:rPr>
      </w:pPr>
      <w:r w:rsidRPr="00557D32">
        <w:rPr>
          <w:rFonts w:eastAsia="Calibri"/>
          <w:b/>
          <w:sz w:val="48"/>
          <w:szCs w:val="44"/>
        </w:rPr>
        <w:t>муниципального образования</w:t>
      </w:r>
    </w:p>
    <w:p w14:paraId="71217D5D" w14:textId="13B0D329" w:rsidR="00003CFD" w:rsidRDefault="0077609B" w:rsidP="00003CFD">
      <w:pPr>
        <w:spacing w:line="276" w:lineRule="auto"/>
        <w:ind w:firstLine="0"/>
        <w:jc w:val="center"/>
        <w:rPr>
          <w:rFonts w:eastAsia="Calibri"/>
          <w:b/>
          <w:sz w:val="48"/>
          <w:szCs w:val="44"/>
        </w:rPr>
      </w:pPr>
      <w:r>
        <w:rPr>
          <w:rFonts w:eastAsia="Calibri"/>
          <w:b/>
          <w:sz w:val="48"/>
          <w:szCs w:val="44"/>
        </w:rPr>
        <w:t xml:space="preserve">«Городской округ </w:t>
      </w:r>
      <w:r w:rsidR="00003CFD">
        <w:rPr>
          <w:rFonts w:eastAsia="Calibri"/>
          <w:b/>
          <w:sz w:val="48"/>
          <w:szCs w:val="44"/>
        </w:rPr>
        <w:t>«</w:t>
      </w:r>
      <w:r w:rsidR="00003CFD" w:rsidRPr="00557D32">
        <w:rPr>
          <w:rFonts w:eastAsia="Calibri"/>
          <w:b/>
          <w:sz w:val="48"/>
          <w:szCs w:val="44"/>
        </w:rPr>
        <w:t>Город Глазов</w:t>
      </w:r>
      <w:r w:rsidR="00003CFD">
        <w:rPr>
          <w:rFonts w:eastAsia="Calibri"/>
          <w:b/>
          <w:sz w:val="48"/>
          <w:szCs w:val="44"/>
        </w:rPr>
        <w:t>» Удмуртской Республики</w:t>
      </w:r>
      <w:r>
        <w:rPr>
          <w:rFonts w:eastAsia="Calibri"/>
          <w:b/>
          <w:sz w:val="48"/>
          <w:szCs w:val="44"/>
        </w:rPr>
        <w:t>»</w:t>
      </w:r>
    </w:p>
    <w:p w14:paraId="2CD343A2" w14:textId="77777777" w:rsidR="00003CFD" w:rsidRDefault="00003CFD" w:rsidP="00003CFD">
      <w:pPr>
        <w:spacing w:line="276" w:lineRule="auto"/>
        <w:ind w:firstLine="0"/>
        <w:jc w:val="center"/>
        <w:rPr>
          <w:rFonts w:eastAsia="Calibri"/>
          <w:b/>
          <w:sz w:val="48"/>
          <w:szCs w:val="44"/>
        </w:rPr>
      </w:pPr>
      <w:r>
        <w:rPr>
          <w:rFonts w:eastAsia="Calibri"/>
          <w:b/>
          <w:sz w:val="48"/>
          <w:szCs w:val="44"/>
        </w:rPr>
        <w:t>на период</w:t>
      </w:r>
      <w:r w:rsidRPr="00557D32">
        <w:rPr>
          <w:rFonts w:eastAsia="Calibri"/>
          <w:b/>
          <w:sz w:val="48"/>
          <w:szCs w:val="44"/>
        </w:rPr>
        <w:t xml:space="preserve"> </w:t>
      </w:r>
      <w:r>
        <w:rPr>
          <w:rFonts w:eastAsia="Calibri"/>
          <w:b/>
          <w:sz w:val="48"/>
          <w:szCs w:val="44"/>
        </w:rPr>
        <w:t>2016</w:t>
      </w:r>
      <w:r w:rsidRPr="00557D32">
        <w:rPr>
          <w:rFonts w:eastAsia="Calibri"/>
          <w:b/>
          <w:sz w:val="48"/>
          <w:szCs w:val="44"/>
        </w:rPr>
        <w:t>-203</w:t>
      </w:r>
      <w:r>
        <w:rPr>
          <w:rFonts w:eastAsia="Calibri"/>
          <w:b/>
          <w:sz w:val="48"/>
          <w:szCs w:val="44"/>
        </w:rPr>
        <w:t>0 год</w:t>
      </w:r>
    </w:p>
    <w:p w14:paraId="3FD67897" w14:textId="12D8D365" w:rsidR="00003CFD" w:rsidRPr="00557D32" w:rsidRDefault="00003CFD" w:rsidP="00003CFD">
      <w:pPr>
        <w:spacing w:line="276" w:lineRule="auto"/>
        <w:ind w:firstLine="0"/>
        <w:jc w:val="center"/>
        <w:rPr>
          <w:rFonts w:eastAsia="Calibri"/>
          <w:b/>
          <w:sz w:val="48"/>
          <w:szCs w:val="44"/>
        </w:rPr>
      </w:pPr>
      <w:r>
        <w:rPr>
          <w:rFonts w:eastAsia="Calibri"/>
          <w:b/>
          <w:sz w:val="48"/>
          <w:szCs w:val="44"/>
        </w:rPr>
        <w:t>(Актуализация на 202</w:t>
      </w:r>
      <w:r w:rsidR="00622252">
        <w:rPr>
          <w:rFonts w:eastAsia="Calibri"/>
          <w:b/>
          <w:sz w:val="48"/>
          <w:szCs w:val="44"/>
        </w:rPr>
        <w:t>6</w:t>
      </w:r>
      <w:r>
        <w:rPr>
          <w:rFonts w:eastAsia="Calibri"/>
          <w:b/>
          <w:sz w:val="48"/>
          <w:szCs w:val="44"/>
        </w:rPr>
        <w:t xml:space="preserve"> год)</w:t>
      </w:r>
    </w:p>
    <w:p w14:paraId="21DD116C" w14:textId="77777777" w:rsidR="00003CFD" w:rsidRDefault="00003CFD" w:rsidP="00003CFD">
      <w:pPr>
        <w:spacing w:line="276" w:lineRule="auto"/>
        <w:ind w:firstLine="0"/>
        <w:jc w:val="center"/>
        <w:rPr>
          <w:b/>
          <w:spacing w:val="-16"/>
          <w:kern w:val="28"/>
          <w:sz w:val="28"/>
          <w:szCs w:val="28"/>
        </w:rPr>
      </w:pPr>
    </w:p>
    <w:p w14:paraId="38F22A89" w14:textId="77777777" w:rsidR="00003CFD" w:rsidRPr="0048100E" w:rsidRDefault="00003CFD" w:rsidP="00003CFD">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1"/>
    </w:p>
    <w:p w14:paraId="3D569C7E" w14:textId="77777777" w:rsidR="00003CFD" w:rsidRDefault="00003CFD" w:rsidP="00003CFD">
      <w:pPr>
        <w:spacing w:line="276" w:lineRule="auto"/>
        <w:ind w:firstLine="0"/>
        <w:jc w:val="center"/>
        <w:rPr>
          <w:b/>
          <w:spacing w:val="-16"/>
          <w:kern w:val="28"/>
          <w:sz w:val="28"/>
          <w:szCs w:val="28"/>
        </w:rPr>
      </w:pPr>
    </w:p>
    <w:p w14:paraId="3EBE55A1" w14:textId="77777777" w:rsidR="00003CFD" w:rsidRDefault="00003CFD" w:rsidP="00003CFD">
      <w:pPr>
        <w:spacing w:line="276" w:lineRule="auto"/>
        <w:ind w:firstLine="0"/>
        <w:jc w:val="center"/>
        <w:rPr>
          <w:b/>
          <w:spacing w:val="-16"/>
          <w:kern w:val="28"/>
          <w:sz w:val="28"/>
          <w:szCs w:val="28"/>
        </w:rPr>
      </w:pPr>
    </w:p>
    <w:p w14:paraId="26E7E2BF" w14:textId="77777777" w:rsidR="00003CFD" w:rsidRPr="00EC3024" w:rsidRDefault="00003CFD" w:rsidP="00003CFD">
      <w:pPr>
        <w:spacing w:line="276" w:lineRule="auto"/>
        <w:ind w:firstLine="0"/>
        <w:jc w:val="center"/>
        <w:rPr>
          <w:b/>
          <w:spacing w:val="-16"/>
          <w:kern w:val="28"/>
          <w:sz w:val="28"/>
          <w:szCs w:val="28"/>
        </w:rPr>
      </w:pPr>
    </w:p>
    <w:bookmarkEnd w:id="0"/>
    <w:bookmarkEnd w:id="2"/>
    <w:p w14:paraId="65E0367C" w14:textId="2ED0C9F6" w:rsidR="00381C26" w:rsidRPr="00622015" w:rsidRDefault="00EB71FA" w:rsidP="00EC3024">
      <w:pPr>
        <w:spacing w:line="276" w:lineRule="auto"/>
        <w:ind w:firstLine="0"/>
        <w:jc w:val="center"/>
        <w:rPr>
          <w:b/>
          <w:spacing w:val="-16"/>
          <w:kern w:val="28"/>
          <w:sz w:val="28"/>
          <w:szCs w:val="28"/>
        </w:rPr>
      </w:pPr>
      <w:r w:rsidRPr="00622015">
        <w:rPr>
          <w:rFonts w:eastAsia="Calibri"/>
          <w:b/>
          <w:sz w:val="36"/>
          <w:szCs w:val="48"/>
        </w:rPr>
        <w:t>Глава 12. Обоснование инвестиций в строительство, реконструкцию и техническое перевооружение и (или) модернизацию</w:t>
      </w:r>
    </w:p>
    <w:p w14:paraId="70713FA4" w14:textId="77777777" w:rsidR="00381C26" w:rsidRPr="00622015" w:rsidRDefault="00381C26" w:rsidP="00EC3024">
      <w:pPr>
        <w:spacing w:line="276" w:lineRule="auto"/>
        <w:ind w:firstLine="0"/>
        <w:jc w:val="center"/>
        <w:rPr>
          <w:b/>
          <w:spacing w:val="-16"/>
          <w:kern w:val="28"/>
          <w:sz w:val="28"/>
          <w:szCs w:val="28"/>
        </w:rPr>
      </w:pPr>
    </w:p>
    <w:p w14:paraId="43A36878" w14:textId="77777777" w:rsidR="00381C26" w:rsidRPr="00622015" w:rsidRDefault="00381C26" w:rsidP="00EC3024">
      <w:pPr>
        <w:spacing w:line="276" w:lineRule="auto"/>
        <w:ind w:firstLine="0"/>
        <w:jc w:val="center"/>
        <w:rPr>
          <w:b/>
          <w:spacing w:val="-16"/>
          <w:kern w:val="28"/>
          <w:sz w:val="28"/>
          <w:szCs w:val="28"/>
        </w:rPr>
      </w:pPr>
    </w:p>
    <w:p w14:paraId="608D76C9" w14:textId="633C61F6" w:rsidR="003D6574" w:rsidRPr="00622015" w:rsidRDefault="003D6574" w:rsidP="00381C26">
      <w:pPr>
        <w:autoSpaceDE/>
        <w:autoSpaceDN/>
        <w:spacing w:after="200"/>
        <w:jc w:val="center"/>
      </w:pPr>
      <w:r w:rsidRPr="00622015">
        <w:br w:type="page"/>
      </w:r>
    </w:p>
    <w:p w14:paraId="58AC07D3" w14:textId="77777777" w:rsidR="00A67C26" w:rsidRPr="00622015" w:rsidRDefault="00A67C26" w:rsidP="009708A7">
      <w:pPr>
        <w:pStyle w:val="a4"/>
        <w:jc w:val="center"/>
        <w:rPr>
          <w:sz w:val="24"/>
          <w:highlight w:val="yellow"/>
        </w:rPr>
        <w:sectPr w:rsidR="00A67C26" w:rsidRPr="00622015" w:rsidSect="00003CFD">
          <w:headerReference w:type="even" r:id="rId10"/>
          <w:headerReference w:type="default" r:id="rId11"/>
          <w:footerReference w:type="even" r:id="rId12"/>
          <w:footerReference w:type="default" r:id="rId13"/>
          <w:headerReference w:type="first" r:id="rId14"/>
          <w:footerReference w:type="first" r:id="rId15"/>
          <w:type w:val="continuous"/>
          <w:pgSz w:w="11910" w:h="16840"/>
          <w:pgMar w:top="993" w:right="600" w:bottom="709" w:left="1480" w:header="720" w:footer="720" w:gutter="0"/>
          <w:cols w:space="720"/>
          <w:titlePg/>
          <w:docGrid w:linePitch="299"/>
        </w:sectPr>
      </w:pPr>
    </w:p>
    <w:p w14:paraId="61306DC9" w14:textId="77777777" w:rsidR="00227782" w:rsidRPr="00622015" w:rsidRDefault="00DE1DBB" w:rsidP="00227782">
      <w:pPr>
        <w:pStyle w:val="0"/>
        <w:outlineLvl w:val="9"/>
      </w:pPr>
      <w:bookmarkStart w:id="4" w:name="_Toc57365142"/>
      <w:bookmarkStart w:id="5" w:name="_Toc30074443"/>
      <w:r w:rsidRPr="00622015">
        <w:lastRenderedPageBreak/>
        <w:t>Содержание</w:t>
      </w:r>
      <w:bookmarkEnd w:id="4"/>
    </w:p>
    <w:sdt>
      <w:sdtPr>
        <w:rPr>
          <w:b w:val="0"/>
          <w:bCs w:val="0"/>
          <w:szCs w:val="22"/>
          <w:highlight w:val="yellow"/>
        </w:rPr>
        <w:id w:val="986048072"/>
        <w:docPartObj>
          <w:docPartGallery w:val="Table of Contents"/>
          <w:docPartUnique/>
        </w:docPartObj>
      </w:sdtPr>
      <w:sdtEndPr/>
      <w:sdtContent>
        <w:p w14:paraId="7E3BB92F" w14:textId="528F5EB0" w:rsidR="00DE1DBB" w:rsidRPr="00622015" w:rsidRDefault="00DE1DBB" w:rsidP="00227782">
          <w:pPr>
            <w:pStyle w:val="0"/>
            <w:outlineLvl w:val="9"/>
            <w:rPr>
              <w:highlight w:val="yellow"/>
            </w:rPr>
          </w:pPr>
        </w:p>
        <w:p w14:paraId="6E9631F4" w14:textId="77777777" w:rsidR="00412C66" w:rsidRDefault="00DE1DBB">
          <w:pPr>
            <w:pStyle w:val="13"/>
            <w:tabs>
              <w:tab w:val="right" w:leader="dot" w:pos="9629"/>
            </w:tabs>
            <w:rPr>
              <w:rFonts w:asciiTheme="minorHAnsi" w:eastAsiaTheme="minorEastAsia" w:hAnsiTheme="minorHAnsi" w:cstheme="minorBidi"/>
              <w:b w:val="0"/>
              <w:bCs w:val="0"/>
              <w:noProof/>
              <w:sz w:val="22"/>
              <w:lang w:bidi="ar-SA"/>
            </w:rPr>
          </w:pPr>
          <w:r w:rsidRPr="00622015">
            <w:rPr>
              <w:highlight w:val="yellow"/>
            </w:rPr>
            <w:fldChar w:fldCharType="begin"/>
          </w:r>
          <w:r w:rsidRPr="00622015">
            <w:rPr>
              <w:highlight w:val="yellow"/>
            </w:rPr>
            <w:instrText xml:space="preserve"> TOC \o "1-3" \h \z \u </w:instrText>
          </w:r>
          <w:r w:rsidRPr="00622015">
            <w:rPr>
              <w:highlight w:val="yellow"/>
            </w:rPr>
            <w:fldChar w:fldCharType="separate"/>
          </w:r>
          <w:hyperlink w:anchor="_Toc57365142" w:history="1">
            <w:r w:rsidR="00412C66" w:rsidRPr="007F425D">
              <w:rPr>
                <w:rStyle w:val="ad"/>
                <w:noProof/>
              </w:rPr>
              <w:t>Содержание</w:t>
            </w:r>
            <w:r w:rsidR="00412C66">
              <w:rPr>
                <w:noProof/>
                <w:webHidden/>
              </w:rPr>
              <w:tab/>
            </w:r>
            <w:r w:rsidR="00412C66">
              <w:rPr>
                <w:noProof/>
                <w:webHidden/>
              </w:rPr>
              <w:fldChar w:fldCharType="begin"/>
            </w:r>
            <w:r w:rsidR="00412C66">
              <w:rPr>
                <w:noProof/>
                <w:webHidden/>
              </w:rPr>
              <w:instrText xml:space="preserve"> PAGEREF _Toc57365142 \h </w:instrText>
            </w:r>
            <w:r w:rsidR="00412C66">
              <w:rPr>
                <w:noProof/>
                <w:webHidden/>
              </w:rPr>
            </w:r>
            <w:r w:rsidR="00412C66">
              <w:rPr>
                <w:noProof/>
                <w:webHidden/>
              </w:rPr>
              <w:fldChar w:fldCharType="separate"/>
            </w:r>
            <w:r w:rsidR="00A75381">
              <w:rPr>
                <w:noProof/>
                <w:webHidden/>
              </w:rPr>
              <w:t>2</w:t>
            </w:r>
            <w:r w:rsidR="00412C66">
              <w:rPr>
                <w:noProof/>
                <w:webHidden/>
              </w:rPr>
              <w:fldChar w:fldCharType="end"/>
            </w:r>
          </w:hyperlink>
        </w:p>
        <w:p w14:paraId="13075395" w14:textId="77777777" w:rsidR="00412C66" w:rsidRDefault="00E01C43">
          <w:pPr>
            <w:pStyle w:val="13"/>
            <w:tabs>
              <w:tab w:val="right" w:leader="dot" w:pos="9629"/>
            </w:tabs>
            <w:rPr>
              <w:rFonts w:asciiTheme="minorHAnsi" w:eastAsiaTheme="minorEastAsia" w:hAnsiTheme="minorHAnsi" w:cstheme="minorBidi"/>
              <w:b w:val="0"/>
              <w:bCs w:val="0"/>
              <w:noProof/>
              <w:sz w:val="22"/>
              <w:lang w:bidi="ar-SA"/>
            </w:rPr>
          </w:pPr>
          <w:hyperlink w:anchor="_Toc57365143" w:history="1">
            <w:r w:rsidR="00412C66" w:rsidRPr="007F425D">
              <w:rPr>
                <w:rStyle w:val="ad"/>
                <w:noProof/>
              </w:rPr>
              <w:t>Определения</w:t>
            </w:r>
            <w:r w:rsidR="00412C66">
              <w:rPr>
                <w:noProof/>
                <w:webHidden/>
              </w:rPr>
              <w:tab/>
            </w:r>
            <w:r w:rsidR="00412C66">
              <w:rPr>
                <w:noProof/>
                <w:webHidden/>
              </w:rPr>
              <w:fldChar w:fldCharType="begin"/>
            </w:r>
            <w:r w:rsidR="00412C66">
              <w:rPr>
                <w:noProof/>
                <w:webHidden/>
              </w:rPr>
              <w:instrText xml:space="preserve"> PAGEREF _Toc57365143 \h </w:instrText>
            </w:r>
            <w:r w:rsidR="00412C66">
              <w:rPr>
                <w:noProof/>
                <w:webHidden/>
              </w:rPr>
            </w:r>
            <w:r w:rsidR="00412C66">
              <w:rPr>
                <w:noProof/>
                <w:webHidden/>
              </w:rPr>
              <w:fldChar w:fldCharType="separate"/>
            </w:r>
            <w:r w:rsidR="00A75381">
              <w:rPr>
                <w:noProof/>
                <w:webHidden/>
              </w:rPr>
              <w:t>3</w:t>
            </w:r>
            <w:r w:rsidR="00412C66">
              <w:rPr>
                <w:noProof/>
                <w:webHidden/>
              </w:rPr>
              <w:fldChar w:fldCharType="end"/>
            </w:r>
          </w:hyperlink>
        </w:p>
        <w:p w14:paraId="1B1E2ADC" w14:textId="77777777" w:rsidR="00412C66" w:rsidRDefault="00E01C43">
          <w:pPr>
            <w:pStyle w:val="13"/>
            <w:tabs>
              <w:tab w:val="right" w:leader="dot" w:pos="9629"/>
            </w:tabs>
            <w:rPr>
              <w:rFonts w:asciiTheme="minorHAnsi" w:eastAsiaTheme="minorEastAsia" w:hAnsiTheme="minorHAnsi" w:cstheme="minorBidi"/>
              <w:b w:val="0"/>
              <w:bCs w:val="0"/>
              <w:noProof/>
              <w:sz w:val="22"/>
              <w:lang w:bidi="ar-SA"/>
            </w:rPr>
          </w:pPr>
          <w:hyperlink w:anchor="_Toc57365144" w:history="1">
            <w:r w:rsidR="00412C66" w:rsidRPr="007F425D">
              <w:rPr>
                <w:rStyle w:val="ad"/>
                <w:noProof/>
              </w:rPr>
              <w:t>Перечень принятых обозначений</w:t>
            </w:r>
            <w:r w:rsidR="00412C66">
              <w:rPr>
                <w:noProof/>
                <w:webHidden/>
              </w:rPr>
              <w:tab/>
            </w:r>
            <w:r w:rsidR="00412C66">
              <w:rPr>
                <w:noProof/>
                <w:webHidden/>
              </w:rPr>
              <w:fldChar w:fldCharType="begin"/>
            </w:r>
            <w:r w:rsidR="00412C66">
              <w:rPr>
                <w:noProof/>
                <w:webHidden/>
              </w:rPr>
              <w:instrText xml:space="preserve"> PAGEREF _Toc57365144 \h </w:instrText>
            </w:r>
            <w:r w:rsidR="00412C66">
              <w:rPr>
                <w:noProof/>
                <w:webHidden/>
              </w:rPr>
            </w:r>
            <w:r w:rsidR="00412C66">
              <w:rPr>
                <w:noProof/>
                <w:webHidden/>
              </w:rPr>
              <w:fldChar w:fldCharType="separate"/>
            </w:r>
            <w:r w:rsidR="00A75381">
              <w:rPr>
                <w:noProof/>
                <w:webHidden/>
              </w:rPr>
              <w:t>6</w:t>
            </w:r>
            <w:r w:rsidR="00412C66">
              <w:rPr>
                <w:noProof/>
                <w:webHidden/>
              </w:rPr>
              <w:fldChar w:fldCharType="end"/>
            </w:r>
          </w:hyperlink>
        </w:p>
        <w:p w14:paraId="6F5F0872" w14:textId="77777777" w:rsidR="00412C66" w:rsidRDefault="00E01C43">
          <w:pPr>
            <w:pStyle w:val="13"/>
            <w:tabs>
              <w:tab w:val="right" w:leader="dot" w:pos="9629"/>
            </w:tabs>
            <w:rPr>
              <w:rFonts w:asciiTheme="minorHAnsi" w:eastAsiaTheme="minorEastAsia" w:hAnsiTheme="minorHAnsi" w:cstheme="minorBidi"/>
              <w:b w:val="0"/>
              <w:bCs w:val="0"/>
              <w:noProof/>
              <w:sz w:val="22"/>
              <w:lang w:bidi="ar-SA"/>
            </w:rPr>
          </w:pPr>
          <w:hyperlink w:anchor="_Toc57365145" w:history="1">
            <w:r w:rsidR="00412C66" w:rsidRPr="007F425D">
              <w:rPr>
                <w:rStyle w:val="ad"/>
                <w:noProof/>
              </w:rPr>
              <w:t>Введение</w:t>
            </w:r>
            <w:r w:rsidR="00412C66">
              <w:rPr>
                <w:noProof/>
                <w:webHidden/>
              </w:rPr>
              <w:tab/>
            </w:r>
            <w:r w:rsidR="00412C66">
              <w:rPr>
                <w:noProof/>
                <w:webHidden/>
              </w:rPr>
              <w:fldChar w:fldCharType="begin"/>
            </w:r>
            <w:r w:rsidR="00412C66">
              <w:rPr>
                <w:noProof/>
                <w:webHidden/>
              </w:rPr>
              <w:instrText xml:space="preserve"> PAGEREF _Toc57365145 \h </w:instrText>
            </w:r>
            <w:r w:rsidR="00412C66">
              <w:rPr>
                <w:noProof/>
                <w:webHidden/>
              </w:rPr>
            </w:r>
            <w:r w:rsidR="00412C66">
              <w:rPr>
                <w:noProof/>
                <w:webHidden/>
              </w:rPr>
              <w:fldChar w:fldCharType="separate"/>
            </w:r>
            <w:r w:rsidR="00A75381">
              <w:rPr>
                <w:noProof/>
                <w:webHidden/>
              </w:rPr>
              <w:t>7</w:t>
            </w:r>
            <w:r w:rsidR="00412C66">
              <w:rPr>
                <w:noProof/>
                <w:webHidden/>
              </w:rPr>
              <w:fldChar w:fldCharType="end"/>
            </w:r>
          </w:hyperlink>
        </w:p>
        <w:p w14:paraId="2BD3E50B" w14:textId="77777777" w:rsidR="00412C66" w:rsidRDefault="00E01C43">
          <w:pPr>
            <w:pStyle w:val="13"/>
            <w:tabs>
              <w:tab w:val="right" w:leader="dot" w:pos="9629"/>
            </w:tabs>
            <w:rPr>
              <w:rFonts w:asciiTheme="minorHAnsi" w:eastAsiaTheme="minorEastAsia" w:hAnsiTheme="minorHAnsi" w:cstheme="minorBidi"/>
              <w:b w:val="0"/>
              <w:bCs w:val="0"/>
              <w:noProof/>
              <w:sz w:val="22"/>
              <w:lang w:bidi="ar-SA"/>
            </w:rPr>
          </w:pPr>
          <w:hyperlink w:anchor="_Toc57365146" w:history="1">
            <w:r w:rsidR="00412C66" w:rsidRPr="007F425D">
              <w:rPr>
                <w:rStyle w:val="ad"/>
                <w:noProof/>
              </w:rPr>
              <w:t>12. ГЛАВА 12. ОБОСНОВАНИЕ ИНВЕСТИЦИЙ В СТРОИТЕЛЬСТВО, РЕКОНСТРУКЦИЮ И ТЕХНИЧЕСКОЕ ПЕРЕВООРУЖЕНИЕ И (ИЛИ) МОДЕРНИЗАЦИЮ</w:t>
            </w:r>
            <w:r w:rsidR="00412C66">
              <w:rPr>
                <w:noProof/>
                <w:webHidden/>
              </w:rPr>
              <w:tab/>
            </w:r>
            <w:r w:rsidR="00412C66">
              <w:rPr>
                <w:noProof/>
                <w:webHidden/>
              </w:rPr>
              <w:fldChar w:fldCharType="begin"/>
            </w:r>
            <w:r w:rsidR="00412C66">
              <w:rPr>
                <w:noProof/>
                <w:webHidden/>
              </w:rPr>
              <w:instrText xml:space="preserve"> PAGEREF _Toc57365146 \h </w:instrText>
            </w:r>
            <w:r w:rsidR="00412C66">
              <w:rPr>
                <w:noProof/>
                <w:webHidden/>
              </w:rPr>
            </w:r>
            <w:r w:rsidR="00412C66">
              <w:rPr>
                <w:noProof/>
                <w:webHidden/>
              </w:rPr>
              <w:fldChar w:fldCharType="separate"/>
            </w:r>
            <w:r w:rsidR="00A75381">
              <w:rPr>
                <w:noProof/>
                <w:webHidden/>
              </w:rPr>
              <w:t>8</w:t>
            </w:r>
            <w:r w:rsidR="00412C66">
              <w:rPr>
                <w:noProof/>
                <w:webHidden/>
              </w:rPr>
              <w:fldChar w:fldCharType="end"/>
            </w:r>
          </w:hyperlink>
        </w:p>
        <w:p w14:paraId="7B069290" w14:textId="77777777" w:rsidR="00412C66" w:rsidRDefault="00E01C43">
          <w:pPr>
            <w:pStyle w:val="23"/>
            <w:tabs>
              <w:tab w:val="right" w:leader="dot" w:pos="9629"/>
            </w:tabs>
            <w:rPr>
              <w:rFonts w:asciiTheme="minorHAnsi" w:eastAsiaTheme="minorEastAsia" w:hAnsiTheme="minorHAnsi" w:cstheme="minorBidi"/>
              <w:noProof/>
              <w:sz w:val="22"/>
              <w:lang w:bidi="ar-SA"/>
            </w:rPr>
          </w:pPr>
          <w:hyperlink w:anchor="_Toc57365147" w:history="1">
            <w:r w:rsidR="00412C66" w:rsidRPr="007F425D">
              <w:rPr>
                <w:rStyle w:val="ad"/>
                <w:noProof/>
              </w:rPr>
              <w:t>12.1.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412C66">
              <w:rPr>
                <w:noProof/>
                <w:webHidden/>
              </w:rPr>
              <w:tab/>
            </w:r>
            <w:r w:rsidR="00412C66">
              <w:rPr>
                <w:noProof/>
                <w:webHidden/>
              </w:rPr>
              <w:fldChar w:fldCharType="begin"/>
            </w:r>
            <w:r w:rsidR="00412C66">
              <w:rPr>
                <w:noProof/>
                <w:webHidden/>
              </w:rPr>
              <w:instrText xml:space="preserve"> PAGEREF _Toc57365147 \h </w:instrText>
            </w:r>
            <w:r w:rsidR="00412C66">
              <w:rPr>
                <w:noProof/>
                <w:webHidden/>
              </w:rPr>
            </w:r>
            <w:r w:rsidR="00412C66">
              <w:rPr>
                <w:noProof/>
                <w:webHidden/>
              </w:rPr>
              <w:fldChar w:fldCharType="separate"/>
            </w:r>
            <w:r w:rsidR="00A75381">
              <w:rPr>
                <w:noProof/>
                <w:webHidden/>
              </w:rPr>
              <w:t>8</w:t>
            </w:r>
            <w:r w:rsidR="00412C66">
              <w:rPr>
                <w:noProof/>
                <w:webHidden/>
              </w:rPr>
              <w:fldChar w:fldCharType="end"/>
            </w:r>
          </w:hyperlink>
        </w:p>
        <w:p w14:paraId="463187A9" w14:textId="77777777" w:rsidR="00412C66" w:rsidRDefault="00E01C43">
          <w:pPr>
            <w:pStyle w:val="31"/>
            <w:tabs>
              <w:tab w:val="right" w:leader="dot" w:pos="9629"/>
            </w:tabs>
            <w:rPr>
              <w:rFonts w:asciiTheme="minorHAnsi" w:eastAsiaTheme="minorEastAsia" w:hAnsiTheme="minorHAnsi" w:cstheme="minorBidi"/>
              <w:noProof/>
              <w:sz w:val="22"/>
              <w:lang w:bidi="ar-SA"/>
            </w:rPr>
          </w:pPr>
          <w:hyperlink w:anchor="_Toc57365148" w:history="1">
            <w:r w:rsidR="00412C66" w:rsidRPr="007F425D">
              <w:rPr>
                <w:rStyle w:val="ad"/>
                <w:noProof/>
              </w:rPr>
              <w:t>12.1.1. Мероприятия по источникам тепловой энергии</w:t>
            </w:r>
            <w:r w:rsidR="00412C66">
              <w:rPr>
                <w:noProof/>
                <w:webHidden/>
              </w:rPr>
              <w:tab/>
            </w:r>
            <w:r w:rsidR="00412C66">
              <w:rPr>
                <w:noProof/>
                <w:webHidden/>
              </w:rPr>
              <w:fldChar w:fldCharType="begin"/>
            </w:r>
            <w:r w:rsidR="00412C66">
              <w:rPr>
                <w:noProof/>
                <w:webHidden/>
              </w:rPr>
              <w:instrText xml:space="preserve"> PAGEREF _Toc57365148 \h </w:instrText>
            </w:r>
            <w:r w:rsidR="00412C66">
              <w:rPr>
                <w:noProof/>
                <w:webHidden/>
              </w:rPr>
            </w:r>
            <w:r w:rsidR="00412C66">
              <w:rPr>
                <w:noProof/>
                <w:webHidden/>
              </w:rPr>
              <w:fldChar w:fldCharType="separate"/>
            </w:r>
            <w:r w:rsidR="00A75381">
              <w:rPr>
                <w:noProof/>
                <w:webHidden/>
              </w:rPr>
              <w:t>9</w:t>
            </w:r>
            <w:r w:rsidR="00412C66">
              <w:rPr>
                <w:noProof/>
                <w:webHidden/>
              </w:rPr>
              <w:fldChar w:fldCharType="end"/>
            </w:r>
          </w:hyperlink>
        </w:p>
        <w:p w14:paraId="752E4711" w14:textId="77777777" w:rsidR="00412C66" w:rsidRDefault="00E01C43">
          <w:pPr>
            <w:pStyle w:val="31"/>
            <w:tabs>
              <w:tab w:val="right" w:leader="dot" w:pos="9629"/>
            </w:tabs>
            <w:rPr>
              <w:rFonts w:asciiTheme="minorHAnsi" w:eastAsiaTheme="minorEastAsia" w:hAnsiTheme="minorHAnsi" w:cstheme="minorBidi"/>
              <w:noProof/>
              <w:sz w:val="22"/>
              <w:lang w:bidi="ar-SA"/>
            </w:rPr>
          </w:pPr>
          <w:hyperlink w:anchor="_Toc57365149" w:history="1">
            <w:r w:rsidR="00412C66" w:rsidRPr="007F425D">
              <w:rPr>
                <w:rStyle w:val="ad"/>
                <w:noProof/>
              </w:rPr>
              <w:t>12.1.2. Мероприятия по тепловым сетям и сооружениям на них</w:t>
            </w:r>
            <w:r w:rsidR="00412C66">
              <w:rPr>
                <w:noProof/>
                <w:webHidden/>
              </w:rPr>
              <w:tab/>
            </w:r>
            <w:r w:rsidR="00412C66">
              <w:rPr>
                <w:noProof/>
                <w:webHidden/>
              </w:rPr>
              <w:fldChar w:fldCharType="begin"/>
            </w:r>
            <w:r w:rsidR="00412C66">
              <w:rPr>
                <w:noProof/>
                <w:webHidden/>
              </w:rPr>
              <w:instrText xml:space="preserve"> PAGEREF _Toc57365149 \h </w:instrText>
            </w:r>
            <w:r w:rsidR="00412C66">
              <w:rPr>
                <w:noProof/>
                <w:webHidden/>
              </w:rPr>
            </w:r>
            <w:r w:rsidR="00412C66">
              <w:rPr>
                <w:noProof/>
                <w:webHidden/>
              </w:rPr>
              <w:fldChar w:fldCharType="separate"/>
            </w:r>
            <w:r w:rsidR="00A75381">
              <w:rPr>
                <w:noProof/>
                <w:webHidden/>
              </w:rPr>
              <w:t>21</w:t>
            </w:r>
            <w:r w:rsidR="00412C66">
              <w:rPr>
                <w:noProof/>
                <w:webHidden/>
              </w:rPr>
              <w:fldChar w:fldCharType="end"/>
            </w:r>
          </w:hyperlink>
        </w:p>
        <w:p w14:paraId="0B694DDE" w14:textId="77777777" w:rsidR="00412C66" w:rsidRDefault="00E01C43">
          <w:pPr>
            <w:pStyle w:val="23"/>
            <w:tabs>
              <w:tab w:val="right" w:leader="dot" w:pos="9629"/>
            </w:tabs>
            <w:rPr>
              <w:rFonts w:asciiTheme="minorHAnsi" w:eastAsiaTheme="minorEastAsia" w:hAnsiTheme="minorHAnsi" w:cstheme="minorBidi"/>
              <w:noProof/>
              <w:sz w:val="22"/>
              <w:lang w:bidi="ar-SA"/>
            </w:rPr>
          </w:pPr>
          <w:hyperlink w:anchor="_Toc57365150" w:history="1">
            <w:r w:rsidR="00412C66" w:rsidRPr="007F425D">
              <w:rPr>
                <w:rStyle w:val="ad"/>
                <w:noProof/>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412C66">
              <w:rPr>
                <w:noProof/>
                <w:webHidden/>
              </w:rPr>
              <w:tab/>
            </w:r>
            <w:r w:rsidR="00412C66">
              <w:rPr>
                <w:noProof/>
                <w:webHidden/>
              </w:rPr>
              <w:fldChar w:fldCharType="begin"/>
            </w:r>
            <w:r w:rsidR="00412C66">
              <w:rPr>
                <w:noProof/>
                <w:webHidden/>
              </w:rPr>
              <w:instrText xml:space="preserve"> PAGEREF _Toc57365150 \h </w:instrText>
            </w:r>
            <w:r w:rsidR="00412C66">
              <w:rPr>
                <w:noProof/>
                <w:webHidden/>
              </w:rPr>
            </w:r>
            <w:r w:rsidR="00412C66">
              <w:rPr>
                <w:noProof/>
                <w:webHidden/>
              </w:rPr>
              <w:fldChar w:fldCharType="separate"/>
            </w:r>
            <w:r w:rsidR="00A75381">
              <w:rPr>
                <w:noProof/>
                <w:webHidden/>
              </w:rPr>
              <w:t>40</w:t>
            </w:r>
            <w:r w:rsidR="00412C66">
              <w:rPr>
                <w:noProof/>
                <w:webHidden/>
              </w:rPr>
              <w:fldChar w:fldCharType="end"/>
            </w:r>
          </w:hyperlink>
        </w:p>
        <w:p w14:paraId="61DCE655" w14:textId="77777777" w:rsidR="00412C66" w:rsidRDefault="00E01C43">
          <w:pPr>
            <w:pStyle w:val="23"/>
            <w:tabs>
              <w:tab w:val="right" w:leader="dot" w:pos="9629"/>
            </w:tabs>
            <w:rPr>
              <w:rFonts w:asciiTheme="minorHAnsi" w:eastAsiaTheme="minorEastAsia" w:hAnsiTheme="minorHAnsi" w:cstheme="minorBidi"/>
              <w:noProof/>
              <w:sz w:val="22"/>
              <w:lang w:bidi="ar-SA"/>
            </w:rPr>
          </w:pPr>
          <w:hyperlink w:anchor="_Toc57365151" w:history="1">
            <w:r w:rsidR="00412C66" w:rsidRPr="007F425D">
              <w:rPr>
                <w:rStyle w:val="ad"/>
                <w:noProof/>
              </w:rPr>
              <w:t>12.3. Расчеты экономической эффективности инвестиций</w:t>
            </w:r>
            <w:r w:rsidR="00412C66">
              <w:rPr>
                <w:noProof/>
                <w:webHidden/>
              </w:rPr>
              <w:tab/>
            </w:r>
            <w:r w:rsidR="00412C66">
              <w:rPr>
                <w:noProof/>
                <w:webHidden/>
              </w:rPr>
              <w:fldChar w:fldCharType="begin"/>
            </w:r>
            <w:r w:rsidR="00412C66">
              <w:rPr>
                <w:noProof/>
                <w:webHidden/>
              </w:rPr>
              <w:instrText xml:space="preserve"> PAGEREF _Toc57365151 \h </w:instrText>
            </w:r>
            <w:r w:rsidR="00412C66">
              <w:rPr>
                <w:noProof/>
                <w:webHidden/>
              </w:rPr>
            </w:r>
            <w:r w:rsidR="00412C66">
              <w:rPr>
                <w:noProof/>
                <w:webHidden/>
              </w:rPr>
              <w:fldChar w:fldCharType="separate"/>
            </w:r>
            <w:r w:rsidR="00A75381">
              <w:rPr>
                <w:noProof/>
                <w:webHidden/>
              </w:rPr>
              <w:t>42</w:t>
            </w:r>
            <w:r w:rsidR="00412C66">
              <w:rPr>
                <w:noProof/>
                <w:webHidden/>
              </w:rPr>
              <w:fldChar w:fldCharType="end"/>
            </w:r>
          </w:hyperlink>
        </w:p>
        <w:p w14:paraId="727D3CEB" w14:textId="77777777" w:rsidR="00412C66" w:rsidRDefault="00E01C43">
          <w:pPr>
            <w:pStyle w:val="23"/>
            <w:tabs>
              <w:tab w:val="right" w:leader="dot" w:pos="9629"/>
            </w:tabs>
            <w:rPr>
              <w:rFonts w:asciiTheme="minorHAnsi" w:eastAsiaTheme="minorEastAsia" w:hAnsiTheme="minorHAnsi" w:cstheme="minorBidi"/>
              <w:noProof/>
              <w:sz w:val="22"/>
              <w:lang w:bidi="ar-SA"/>
            </w:rPr>
          </w:pPr>
          <w:hyperlink w:anchor="_Toc57365152" w:history="1">
            <w:r w:rsidR="00412C66" w:rsidRPr="007F425D">
              <w:rPr>
                <w:rStyle w:val="ad"/>
                <w:noProof/>
              </w:rPr>
              <w:t>12.4. Расчеты ценовых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412C66">
              <w:rPr>
                <w:noProof/>
                <w:webHidden/>
              </w:rPr>
              <w:tab/>
            </w:r>
            <w:r w:rsidR="00412C66">
              <w:rPr>
                <w:noProof/>
                <w:webHidden/>
              </w:rPr>
              <w:fldChar w:fldCharType="begin"/>
            </w:r>
            <w:r w:rsidR="00412C66">
              <w:rPr>
                <w:noProof/>
                <w:webHidden/>
              </w:rPr>
              <w:instrText xml:space="preserve"> PAGEREF _Toc57365152 \h </w:instrText>
            </w:r>
            <w:r w:rsidR="00412C66">
              <w:rPr>
                <w:noProof/>
                <w:webHidden/>
              </w:rPr>
            </w:r>
            <w:r w:rsidR="00412C66">
              <w:rPr>
                <w:noProof/>
                <w:webHidden/>
              </w:rPr>
              <w:fldChar w:fldCharType="separate"/>
            </w:r>
            <w:r w:rsidR="00A75381">
              <w:rPr>
                <w:noProof/>
                <w:webHidden/>
              </w:rPr>
              <w:t>44</w:t>
            </w:r>
            <w:r w:rsidR="00412C66">
              <w:rPr>
                <w:noProof/>
                <w:webHidden/>
              </w:rPr>
              <w:fldChar w:fldCharType="end"/>
            </w:r>
          </w:hyperlink>
        </w:p>
        <w:p w14:paraId="543C30FE" w14:textId="18887313" w:rsidR="00DE1DBB" w:rsidRPr="00622015" w:rsidRDefault="00DE1DBB" w:rsidP="009E45B3">
          <w:pPr>
            <w:pStyle w:val="23"/>
            <w:tabs>
              <w:tab w:val="right" w:leader="dot" w:pos="9629"/>
            </w:tabs>
            <w:rPr>
              <w:highlight w:val="yellow"/>
            </w:rPr>
          </w:pPr>
          <w:r w:rsidRPr="00622015">
            <w:rPr>
              <w:b/>
              <w:bCs/>
              <w:highlight w:val="yellow"/>
            </w:rPr>
            <w:fldChar w:fldCharType="end"/>
          </w:r>
        </w:p>
      </w:sdtContent>
    </w:sdt>
    <w:p w14:paraId="1016B665" w14:textId="77777777" w:rsidR="00DE1DBB" w:rsidRPr="00622015" w:rsidRDefault="00DE1DBB" w:rsidP="00DE1DBB"/>
    <w:p w14:paraId="01BD3242" w14:textId="7F558D32" w:rsidR="00DE1DBB" w:rsidRPr="00622015" w:rsidRDefault="00DE1DBB">
      <w:pPr>
        <w:widowControl w:val="0"/>
        <w:spacing w:line="240" w:lineRule="auto"/>
        <w:ind w:firstLine="0"/>
        <w:jc w:val="left"/>
        <w:rPr>
          <w:b/>
          <w:bCs/>
          <w:szCs w:val="26"/>
        </w:rPr>
      </w:pPr>
      <w:r w:rsidRPr="00622015">
        <w:br w:type="page"/>
      </w:r>
    </w:p>
    <w:p w14:paraId="208FAE4F" w14:textId="1DBBC057" w:rsidR="008B282F" w:rsidRPr="00622015" w:rsidRDefault="008B282F" w:rsidP="00DE1DBB">
      <w:pPr>
        <w:pStyle w:val="0"/>
      </w:pPr>
      <w:bookmarkStart w:id="6" w:name="_Toc57365143"/>
      <w:r w:rsidRPr="00622015">
        <w:lastRenderedPageBreak/>
        <w:t>Определения</w:t>
      </w:r>
      <w:bookmarkEnd w:id="6"/>
    </w:p>
    <w:p w14:paraId="46CE7956" w14:textId="4C211399" w:rsidR="008B282F" w:rsidRPr="00622015" w:rsidRDefault="008B282F" w:rsidP="008B282F">
      <w:r w:rsidRPr="00622015">
        <w:t>В настоящей работе применяются следующие термины с соответствующими определениями:</w:t>
      </w:r>
    </w:p>
    <w:p w14:paraId="2BF9B2D8" w14:textId="2E950B8F" w:rsidR="008B282F" w:rsidRPr="00622015" w:rsidRDefault="008B282F" w:rsidP="008B282F">
      <w:pPr>
        <w:pStyle w:val="af4"/>
      </w:pPr>
      <w:r w:rsidRPr="00622015">
        <w:t xml:space="preserve">Таблица </w:t>
      </w:r>
      <w:r w:rsidRPr="00622015">
        <w:fldChar w:fldCharType="begin"/>
      </w:r>
      <w:r w:rsidRPr="00622015">
        <w:instrText xml:space="preserve"> SEQ Таблица \* ARABIC </w:instrText>
      </w:r>
      <w:r w:rsidRPr="00622015">
        <w:fldChar w:fldCharType="separate"/>
      </w:r>
      <w:r w:rsidR="00A75381">
        <w:rPr>
          <w:noProof/>
        </w:rPr>
        <w:t>1</w:t>
      </w:r>
      <w:r w:rsidRPr="00622015">
        <w:fldChar w:fldCharType="end"/>
      </w:r>
      <w:r w:rsidRPr="00622015">
        <w:t>. Термины и определения</w:t>
      </w:r>
    </w:p>
    <w:tbl>
      <w:tblPr>
        <w:tblW w:w="5000" w:type="pct"/>
        <w:tblLook w:val="04A0" w:firstRow="1" w:lastRow="0" w:firstColumn="1" w:lastColumn="0" w:noHBand="0" w:noVBand="1"/>
      </w:tblPr>
      <w:tblGrid>
        <w:gridCol w:w="2759"/>
        <w:gridCol w:w="7096"/>
      </w:tblGrid>
      <w:tr w:rsidR="001D71E6" w:rsidRPr="00622015" w14:paraId="7048B1EA" w14:textId="77777777" w:rsidTr="001D71E6">
        <w:trPr>
          <w:cantSplit/>
          <w:trHeight w:val="737"/>
          <w:tblHead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864EA" w14:textId="77777777" w:rsidR="001D71E6" w:rsidRPr="00622015" w:rsidRDefault="001D71E6" w:rsidP="001D71E6">
            <w:pPr>
              <w:autoSpaceDE/>
              <w:autoSpaceDN/>
              <w:spacing w:line="240" w:lineRule="auto"/>
              <w:ind w:firstLine="0"/>
              <w:jc w:val="center"/>
              <w:rPr>
                <w:b/>
                <w:bCs/>
                <w:color w:val="000000"/>
                <w:sz w:val="22"/>
                <w:lang w:bidi="ar-SA"/>
              </w:rPr>
            </w:pPr>
            <w:r w:rsidRPr="00622015">
              <w:rPr>
                <w:b/>
                <w:bCs/>
                <w:color w:val="000000"/>
                <w:sz w:val="22"/>
                <w:lang w:bidi="ar-SA"/>
              </w:rPr>
              <w:t>Термины</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23041FE7" w14:textId="77777777" w:rsidR="001D71E6" w:rsidRPr="00622015" w:rsidRDefault="001D71E6" w:rsidP="001D71E6">
            <w:pPr>
              <w:autoSpaceDE/>
              <w:autoSpaceDN/>
              <w:spacing w:line="240" w:lineRule="auto"/>
              <w:ind w:firstLine="0"/>
              <w:jc w:val="center"/>
              <w:rPr>
                <w:b/>
                <w:bCs/>
                <w:color w:val="000000"/>
                <w:sz w:val="22"/>
                <w:lang w:bidi="ar-SA"/>
              </w:rPr>
            </w:pPr>
            <w:r w:rsidRPr="00622015">
              <w:rPr>
                <w:b/>
                <w:bCs/>
                <w:color w:val="000000"/>
                <w:sz w:val="22"/>
                <w:lang w:bidi="ar-SA"/>
              </w:rPr>
              <w:t>Определения</w:t>
            </w:r>
          </w:p>
        </w:tc>
      </w:tr>
      <w:tr w:rsidR="001D71E6" w:rsidRPr="00622015" w14:paraId="5A39797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FDE4569"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 xml:space="preserve">Теплоснабжение </w:t>
            </w:r>
          </w:p>
        </w:tc>
        <w:tc>
          <w:tcPr>
            <w:tcW w:w="3600" w:type="pct"/>
            <w:tcBorders>
              <w:top w:val="nil"/>
              <w:left w:val="nil"/>
              <w:bottom w:val="single" w:sz="4" w:space="0" w:color="auto"/>
              <w:right w:val="single" w:sz="4" w:space="0" w:color="auto"/>
            </w:tcBorders>
            <w:shd w:val="clear" w:color="auto" w:fill="auto"/>
            <w:vAlign w:val="center"/>
            <w:hideMark/>
          </w:tcPr>
          <w:p w14:paraId="7D199A18"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Calibri"/>
                <w:color w:val="000000"/>
                <w:sz w:val="22"/>
                <w:lang w:eastAsia="en-US" w:bidi="ar-SA"/>
              </w:rPr>
              <w:t>Обеспечение потребителей тепловой энергии тепловой энергией, теплоносителем, в том числе поддержание мощности</w:t>
            </w:r>
          </w:p>
        </w:tc>
      </w:tr>
      <w:tr w:rsidR="001D71E6" w:rsidRPr="00622015" w14:paraId="7A7126B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F58FB0"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Система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0C963B64"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Calibri"/>
                <w:color w:val="000000"/>
                <w:sz w:val="22"/>
                <w:lang w:eastAsia="en-US" w:bidi="ar-SA"/>
              </w:rPr>
              <w:t xml:space="preserve">Совокупность источников тепловой энергии и </w:t>
            </w:r>
            <w:proofErr w:type="spellStart"/>
            <w:r w:rsidRPr="00622015">
              <w:rPr>
                <w:rFonts w:eastAsia="Calibri"/>
                <w:color w:val="000000"/>
                <w:sz w:val="22"/>
                <w:lang w:eastAsia="en-US" w:bidi="ar-SA"/>
              </w:rPr>
              <w:t>теплопотребляющих</w:t>
            </w:r>
            <w:proofErr w:type="spellEnd"/>
            <w:r w:rsidRPr="00622015">
              <w:rPr>
                <w:rFonts w:eastAsia="Calibri"/>
                <w:color w:val="000000"/>
                <w:sz w:val="22"/>
                <w:lang w:eastAsia="en-US" w:bidi="ar-SA"/>
              </w:rPr>
              <w:t xml:space="preserve"> установок, технологически соединенных тепловыми сетями</w:t>
            </w:r>
          </w:p>
        </w:tc>
      </w:tr>
      <w:tr w:rsidR="001D71E6" w:rsidRPr="00622015" w14:paraId="03D6FB1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1E848CC"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 xml:space="preserve">Источник тепловой энергии </w:t>
            </w:r>
          </w:p>
        </w:tc>
        <w:tc>
          <w:tcPr>
            <w:tcW w:w="3600" w:type="pct"/>
            <w:tcBorders>
              <w:top w:val="nil"/>
              <w:left w:val="nil"/>
              <w:bottom w:val="single" w:sz="4" w:space="0" w:color="auto"/>
              <w:right w:val="single" w:sz="4" w:space="0" w:color="auto"/>
            </w:tcBorders>
            <w:shd w:val="clear" w:color="auto" w:fill="auto"/>
            <w:vAlign w:val="center"/>
            <w:hideMark/>
          </w:tcPr>
          <w:p w14:paraId="273DAB07"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Calibri"/>
                <w:color w:val="000000"/>
                <w:sz w:val="22"/>
                <w:lang w:eastAsia="en-US" w:bidi="ar-SA"/>
              </w:rPr>
              <w:t>Устройство, предназначенное для производства тепловой энергии</w:t>
            </w:r>
          </w:p>
        </w:tc>
      </w:tr>
      <w:tr w:rsidR="001D71E6" w:rsidRPr="00622015" w14:paraId="2983FA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6C83FD"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Тепловая сеть</w:t>
            </w:r>
          </w:p>
        </w:tc>
        <w:tc>
          <w:tcPr>
            <w:tcW w:w="3600" w:type="pct"/>
            <w:tcBorders>
              <w:top w:val="nil"/>
              <w:left w:val="nil"/>
              <w:bottom w:val="single" w:sz="4" w:space="0" w:color="auto"/>
              <w:right w:val="single" w:sz="4" w:space="0" w:color="auto"/>
            </w:tcBorders>
            <w:shd w:val="clear" w:color="auto" w:fill="auto"/>
            <w:vAlign w:val="center"/>
            <w:hideMark/>
          </w:tcPr>
          <w:p w14:paraId="031075CD"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Calibri"/>
                <w:color w:val="000000"/>
                <w:sz w:val="22"/>
                <w:lang w:eastAsia="en-US" w:bidi="ar-SA"/>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622015">
              <w:rPr>
                <w:rFonts w:eastAsia="Calibri"/>
                <w:color w:val="000000"/>
                <w:sz w:val="22"/>
                <w:lang w:eastAsia="en-US" w:bidi="ar-SA"/>
              </w:rPr>
              <w:t>теплопотребляющих</w:t>
            </w:r>
            <w:proofErr w:type="spellEnd"/>
            <w:r w:rsidRPr="00622015">
              <w:rPr>
                <w:rFonts w:eastAsia="Calibri"/>
                <w:color w:val="000000"/>
                <w:sz w:val="22"/>
                <w:lang w:eastAsia="en-US" w:bidi="ar-SA"/>
              </w:rPr>
              <w:t xml:space="preserve"> установок</w:t>
            </w:r>
          </w:p>
        </w:tc>
      </w:tr>
      <w:tr w:rsidR="001D71E6" w:rsidRPr="00622015" w14:paraId="4973D1F4"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736E028" w14:textId="1FB78CA5"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Тепловая мощность (далее</w:t>
            </w:r>
            <w:r w:rsidR="00503D4E" w:rsidRPr="00622015">
              <w:rPr>
                <w:color w:val="000000"/>
                <w:sz w:val="22"/>
                <w:lang w:bidi="ar-SA"/>
              </w:rPr>
              <w:t> — </w:t>
            </w:r>
            <w:r w:rsidRPr="00622015">
              <w:rPr>
                <w:color w:val="000000"/>
                <w:sz w:val="22"/>
                <w:lang w:bidi="ar-SA"/>
              </w:rPr>
              <w:t>мощность)</w:t>
            </w:r>
          </w:p>
        </w:tc>
        <w:tc>
          <w:tcPr>
            <w:tcW w:w="3600" w:type="pct"/>
            <w:tcBorders>
              <w:top w:val="nil"/>
              <w:left w:val="nil"/>
              <w:bottom w:val="single" w:sz="4" w:space="0" w:color="auto"/>
              <w:right w:val="single" w:sz="4" w:space="0" w:color="auto"/>
            </w:tcBorders>
            <w:shd w:val="clear" w:color="auto" w:fill="auto"/>
            <w:vAlign w:val="center"/>
            <w:hideMark/>
          </w:tcPr>
          <w:p w14:paraId="1F42318E"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Calibri"/>
                <w:color w:val="000000"/>
                <w:sz w:val="22"/>
                <w:lang w:eastAsia="en-US" w:bidi="ar-SA"/>
              </w:rPr>
              <w:t>Количество тепловой энергии, которое может быть произведено и (или) передано по тепловым сетям за единицу времени</w:t>
            </w:r>
          </w:p>
        </w:tc>
      </w:tr>
      <w:tr w:rsidR="001D71E6" w:rsidRPr="00622015" w14:paraId="1245FEC1"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B4A4E69"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 xml:space="preserve">Тепловая нагрузка </w:t>
            </w:r>
          </w:p>
        </w:tc>
        <w:tc>
          <w:tcPr>
            <w:tcW w:w="3600" w:type="pct"/>
            <w:tcBorders>
              <w:top w:val="nil"/>
              <w:left w:val="nil"/>
              <w:bottom w:val="single" w:sz="4" w:space="0" w:color="auto"/>
              <w:right w:val="single" w:sz="4" w:space="0" w:color="auto"/>
            </w:tcBorders>
            <w:shd w:val="clear" w:color="auto" w:fill="auto"/>
            <w:vAlign w:val="center"/>
            <w:hideMark/>
          </w:tcPr>
          <w:p w14:paraId="6CAF0B00"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Calibri"/>
                <w:color w:val="000000"/>
                <w:sz w:val="22"/>
                <w:lang w:eastAsia="en-US" w:bidi="ar-SA"/>
              </w:rPr>
              <w:t>Количество тепловой энергии, которое может быть принято потребителем тепловой энергии за единицу времени</w:t>
            </w:r>
          </w:p>
        </w:tc>
      </w:tr>
      <w:tr w:rsidR="001D71E6" w:rsidRPr="00622015" w14:paraId="0344604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B006A"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Потребитель тепловой энергии (далее потребитель)</w:t>
            </w:r>
          </w:p>
        </w:tc>
        <w:tc>
          <w:tcPr>
            <w:tcW w:w="3600" w:type="pct"/>
            <w:tcBorders>
              <w:top w:val="nil"/>
              <w:left w:val="nil"/>
              <w:bottom w:val="single" w:sz="4" w:space="0" w:color="auto"/>
              <w:right w:val="single" w:sz="4" w:space="0" w:color="auto"/>
            </w:tcBorders>
            <w:shd w:val="clear" w:color="auto" w:fill="auto"/>
            <w:vAlign w:val="center"/>
            <w:hideMark/>
          </w:tcPr>
          <w:p w14:paraId="325BB53B"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Calibri"/>
                <w:color w:val="000000"/>
                <w:sz w:val="22"/>
                <w:lang w:eastAsia="en-US" w:bidi="ar-SA"/>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622015">
              <w:rPr>
                <w:rFonts w:eastAsia="Calibri"/>
                <w:color w:val="000000"/>
                <w:sz w:val="22"/>
                <w:lang w:eastAsia="en-US" w:bidi="ar-SA"/>
              </w:rPr>
              <w:t>теплопотребляющих</w:t>
            </w:r>
            <w:proofErr w:type="spellEnd"/>
            <w:r w:rsidRPr="00622015">
              <w:rPr>
                <w:rFonts w:eastAsia="Calibri"/>
                <w:color w:val="000000"/>
                <w:sz w:val="22"/>
                <w:lang w:eastAsia="en-US" w:bidi="ar-SA"/>
              </w:rPr>
              <w:t xml:space="preserve"> установках либо для оказания коммунальных услуг в части горячего водоснабжения и отопления</w:t>
            </w:r>
          </w:p>
        </w:tc>
      </w:tr>
      <w:tr w:rsidR="001D71E6" w:rsidRPr="00622015" w14:paraId="3FF10D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12ED823" w14:textId="77777777" w:rsidR="001D71E6" w:rsidRPr="00622015" w:rsidRDefault="001D71E6" w:rsidP="001D71E6">
            <w:pPr>
              <w:autoSpaceDE/>
              <w:autoSpaceDN/>
              <w:spacing w:line="240" w:lineRule="auto"/>
              <w:ind w:firstLine="0"/>
              <w:jc w:val="left"/>
              <w:rPr>
                <w:color w:val="000000"/>
                <w:sz w:val="22"/>
                <w:lang w:bidi="ar-SA"/>
              </w:rPr>
            </w:pPr>
            <w:proofErr w:type="spellStart"/>
            <w:r w:rsidRPr="00622015">
              <w:rPr>
                <w:color w:val="000000"/>
                <w:sz w:val="22"/>
                <w:lang w:bidi="ar-SA"/>
              </w:rPr>
              <w:t>Теплопотребляющая</w:t>
            </w:r>
            <w:proofErr w:type="spellEnd"/>
            <w:r w:rsidRPr="00622015">
              <w:rPr>
                <w:color w:val="000000"/>
                <w:sz w:val="22"/>
                <w:lang w:bidi="ar-SA"/>
              </w:rPr>
              <w:t xml:space="preserve"> установка </w:t>
            </w:r>
          </w:p>
        </w:tc>
        <w:tc>
          <w:tcPr>
            <w:tcW w:w="3600" w:type="pct"/>
            <w:tcBorders>
              <w:top w:val="nil"/>
              <w:left w:val="nil"/>
              <w:bottom w:val="single" w:sz="4" w:space="0" w:color="auto"/>
              <w:right w:val="single" w:sz="4" w:space="0" w:color="auto"/>
            </w:tcBorders>
            <w:shd w:val="clear" w:color="auto" w:fill="auto"/>
            <w:vAlign w:val="center"/>
            <w:hideMark/>
          </w:tcPr>
          <w:p w14:paraId="2D26AE14"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Calibri"/>
                <w:color w:val="000000"/>
                <w:sz w:val="22"/>
                <w:lang w:eastAsia="en-US" w:bidi="ar-SA"/>
              </w:rPr>
              <w:t>Устройство, предназначенное для использования тепловой энергии, теплоносителя для нужд потребителя тепловой энергии</w:t>
            </w:r>
          </w:p>
        </w:tc>
      </w:tr>
      <w:tr w:rsidR="001D71E6" w:rsidRPr="00622015" w14:paraId="51C91A4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D985396"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Теплоснабжающая организация</w:t>
            </w:r>
          </w:p>
        </w:tc>
        <w:tc>
          <w:tcPr>
            <w:tcW w:w="3600" w:type="pct"/>
            <w:tcBorders>
              <w:top w:val="nil"/>
              <w:left w:val="nil"/>
              <w:bottom w:val="single" w:sz="4" w:space="0" w:color="auto"/>
              <w:right w:val="single" w:sz="4" w:space="0" w:color="auto"/>
            </w:tcBorders>
            <w:shd w:val="clear" w:color="auto" w:fill="auto"/>
            <w:vAlign w:val="center"/>
            <w:hideMark/>
          </w:tcPr>
          <w:p w14:paraId="77CB6AB2" w14:textId="77777777" w:rsidR="001D71E6" w:rsidRPr="00622015" w:rsidRDefault="001D71E6" w:rsidP="001D71E6">
            <w:pPr>
              <w:autoSpaceDE/>
              <w:autoSpaceDN/>
              <w:spacing w:line="240" w:lineRule="auto"/>
              <w:ind w:firstLine="0"/>
              <w:jc w:val="left"/>
              <w:rPr>
                <w:color w:val="000000"/>
                <w:sz w:val="22"/>
                <w:lang w:bidi="ar-SA"/>
              </w:rPr>
            </w:pPr>
            <w:proofErr w:type="gramStart"/>
            <w:r w:rsidRPr="00622015">
              <w:rPr>
                <w:rFonts w:eastAsia="Calibri"/>
                <w:color w:val="000000"/>
                <w:sz w:val="22"/>
                <w:lang w:eastAsia="en-US"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roofErr w:type="gramEnd"/>
          </w:p>
        </w:tc>
      </w:tr>
      <w:tr w:rsidR="001D71E6" w:rsidRPr="00622015" w14:paraId="19B86E2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B014FE3" w14:textId="77777777" w:rsidR="001D71E6" w:rsidRPr="00622015" w:rsidRDefault="001D71E6" w:rsidP="001D71E6">
            <w:pPr>
              <w:autoSpaceDE/>
              <w:autoSpaceDN/>
              <w:spacing w:line="240" w:lineRule="auto"/>
              <w:ind w:firstLine="0"/>
              <w:jc w:val="left"/>
              <w:rPr>
                <w:color w:val="000000"/>
                <w:sz w:val="22"/>
                <w:lang w:bidi="ar-SA"/>
              </w:rPr>
            </w:pPr>
            <w:proofErr w:type="spellStart"/>
            <w:r w:rsidRPr="00622015">
              <w:rPr>
                <w:color w:val="000000"/>
                <w:sz w:val="22"/>
                <w:lang w:bidi="ar-SA"/>
              </w:rPr>
              <w:t>Теплосетевая</w:t>
            </w:r>
            <w:proofErr w:type="spellEnd"/>
            <w:r w:rsidRPr="00622015">
              <w:rPr>
                <w:color w:val="000000"/>
                <w:sz w:val="22"/>
                <w:lang w:bidi="ar-SA"/>
              </w:rPr>
              <w:t xml:space="preserve"> организация </w:t>
            </w:r>
          </w:p>
        </w:tc>
        <w:tc>
          <w:tcPr>
            <w:tcW w:w="3600" w:type="pct"/>
            <w:tcBorders>
              <w:top w:val="nil"/>
              <w:left w:val="nil"/>
              <w:bottom w:val="single" w:sz="4" w:space="0" w:color="auto"/>
              <w:right w:val="single" w:sz="4" w:space="0" w:color="auto"/>
            </w:tcBorders>
            <w:shd w:val="clear" w:color="auto" w:fill="auto"/>
            <w:vAlign w:val="center"/>
            <w:hideMark/>
          </w:tcPr>
          <w:p w14:paraId="6C627F3E"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Calibri"/>
                <w:color w:val="000000"/>
                <w:sz w:val="22"/>
                <w:lang w:eastAsia="en-US"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1D71E6" w:rsidRPr="00622015" w14:paraId="16DEFB5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367898A"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Зона действия системы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46146121" w14:textId="54C87C7B" w:rsidR="001D71E6" w:rsidRPr="00622015" w:rsidRDefault="001D71E6" w:rsidP="001D71E6">
            <w:pPr>
              <w:spacing w:line="240" w:lineRule="auto"/>
              <w:ind w:firstLine="0"/>
              <w:jc w:val="left"/>
              <w:rPr>
                <w:color w:val="000000"/>
                <w:sz w:val="22"/>
                <w:lang w:bidi="ar-SA"/>
              </w:rPr>
            </w:pPr>
            <w:r w:rsidRPr="00622015">
              <w:rPr>
                <w:rFonts w:eastAsia="Arial"/>
                <w:color w:val="000000"/>
                <w:sz w:val="22"/>
                <w:lang w:eastAsia="ar-SA"/>
              </w:rPr>
              <w:t>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1D71E6" w:rsidRPr="00622015" w14:paraId="6C81A33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35D15F8"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Зона действия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25208B02"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Arial"/>
                <w:color w:val="000000"/>
                <w:sz w:val="22"/>
                <w:lang w:eastAsia="ar-SA" w:bidi="ar-SA"/>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tc>
      </w:tr>
      <w:tr w:rsidR="001D71E6" w:rsidRPr="00622015" w14:paraId="1A56E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460615B"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lastRenderedPageBreak/>
              <w:t>Установленная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4083C630"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Arial"/>
                <w:color w:val="000000"/>
                <w:sz w:val="22"/>
                <w:lang w:eastAsia="ar-SA" w:bidi="ar-SA"/>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tc>
      </w:tr>
      <w:tr w:rsidR="001D71E6" w:rsidRPr="00622015" w14:paraId="4A7495FC"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3362688"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Располагаемая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1F70EE59"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Arial"/>
                <w:color w:val="000000"/>
                <w:sz w:val="22"/>
                <w:lang w:eastAsia="ar-SA" w:bidi="ar-SA"/>
              </w:rPr>
              <w:t xml:space="preserve">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Pr="00622015">
              <w:rPr>
                <w:rFonts w:eastAsia="Arial"/>
                <w:color w:val="000000"/>
                <w:sz w:val="22"/>
                <w:lang w:eastAsia="ar-SA" w:bidi="ar-SA"/>
              </w:rPr>
              <w:t>в</w:t>
            </w:r>
            <w:proofErr w:type="gramEnd"/>
            <w:r w:rsidRPr="00622015">
              <w:rPr>
                <w:rFonts w:eastAsia="Arial"/>
                <w:color w:val="000000"/>
                <w:sz w:val="22"/>
                <w:lang w:eastAsia="ar-SA" w:bidi="ar-SA"/>
              </w:rPr>
              <w:t xml:space="preserve"> пиковых водогрейных </w:t>
            </w:r>
            <w:proofErr w:type="spellStart"/>
            <w:r w:rsidRPr="00622015">
              <w:rPr>
                <w:rFonts w:eastAsia="Arial"/>
                <w:color w:val="000000"/>
                <w:sz w:val="22"/>
                <w:lang w:eastAsia="ar-SA" w:bidi="ar-SA"/>
              </w:rPr>
              <w:t>котлоагрегатах</w:t>
            </w:r>
            <w:proofErr w:type="spellEnd"/>
            <w:r w:rsidRPr="00622015">
              <w:rPr>
                <w:rFonts w:eastAsia="Arial"/>
                <w:color w:val="000000"/>
                <w:sz w:val="22"/>
                <w:lang w:eastAsia="ar-SA" w:bidi="ar-SA"/>
              </w:rPr>
              <w:t xml:space="preserve"> и др.)</w:t>
            </w:r>
          </w:p>
        </w:tc>
      </w:tr>
      <w:tr w:rsidR="001D71E6" w:rsidRPr="00622015" w14:paraId="2A272E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5AAD396"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Мощность источника тепловой энергии нетто</w:t>
            </w:r>
          </w:p>
        </w:tc>
        <w:tc>
          <w:tcPr>
            <w:tcW w:w="3600" w:type="pct"/>
            <w:tcBorders>
              <w:top w:val="nil"/>
              <w:left w:val="nil"/>
              <w:bottom w:val="single" w:sz="4" w:space="0" w:color="auto"/>
              <w:right w:val="single" w:sz="4" w:space="0" w:color="auto"/>
            </w:tcBorders>
            <w:shd w:val="clear" w:color="auto" w:fill="auto"/>
            <w:vAlign w:val="center"/>
            <w:hideMark/>
          </w:tcPr>
          <w:p w14:paraId="3584290A"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Arial"/>
                <w:color w:val="000000"/>
                <w:sz w:val="22"/>
                <w:lang w:eastAsia="ar-SA" w:bidi="ar-SA"/>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tc>
      </w:tr>
      <w:tr w:rsidR="001D71E6" w:rsidRPr="00622015" w14:paraId="46E1316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C38D4CA" w14:textId="77777777" w:rsidR="001D71E6" w:rsidRPr="00622015" w:rsidRDefault="001D71E6" w:rsidP="001D71E6">
            <w:pPr>
              <w:autoSpaceDE/>
              <w:autoSpaceDN/>
              <w:spacing w:line="240" w:lineRule="auto"/>
              <w:ind w:firstLine="0"/>
              <w:jc w:val="left"/>
              <w:rPr>
                <w:color w:val="000000"/>
                <w:sz w:val="22"/>
                <w:lang w:bidi="ar-SA"/>
              </w:rPr>
            </w:pPr>
            <w:proofErr w:type="spellStart"/>
            <w:r w:rsidRPr="00622015">
              <w:rPr>
                <w:color w:val="000000"/>
                <w:sz w:val="22"/>
                <w:lang w:bidi="ar-SA"/>
              </w:rPr>
              <w:t>Теплосетевые</w:t>
            </w:r>
            <w:proofErr w:type="spellEnd"/>
            <w:r w:rsidRPr="00622015">
              <w:rPr>
                <w:color w:val="000000"/>
                <w:sz w:val="22"/>
                <w:lang w:bidi="ar-SA"/>
              </w:rPr>
              <w:t xml:space="preserve"> объекты</w:t>
            </w:r>
          </w:p>
        </w:tc>
        <w:tc>
          <w:tcPr>
            <w:tcW w:w="3600" w:type="pct"/>
            <w:tcBorders>
              <w:top w:val="nil"/>
              <w:left w:val="nil"/>
              <w:bottom w:val="single" w:sz="4" w:space="0" w:color="auto"/>
              <w:right w:val="single" w:sz="4" w:space="0" w:color="auto"/>
            </w:tcBorders>
            <w:shd w:val="clear" w:color="auto" w:fill="auto"/>
            <w:vAlign w:val="center"/>
            <w:hideMark/>
          </w:tcPr>
          <w:p w14:paraId="6B4811D6"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Arial"/>
                <w:color w:val="000000"/>
                <w:sz w:val="22"/>
                <w:lang w:eastAsia="ar-SA" w:bidi="ar-SA"/>
              </w:rPr>
              <w:t xml:space="preserve">Объекты, входящие в состав тепловой сети и обеспечивающие передачу тепловой энергии от источника тепловой энергии до </w:t>
            </w:r>
            <w:proofErr w:type="spellStart"/>
            <w:r w:rsidRPr="00622015">
              <w:rPr>
                <w:rFonts w:eastAsia="Arial"/>
                <w:color w:val="000000"/>
                <w:sz w:val="22"/>
                <w:lang w:eastAsia="ar-SA" w:bidi="ar-SA"/>
              </w:rPr>
              <w:t>теплопотребляющих</w:t>
            </w:r>
            <w:proofErr w:type="spellEnd"/>
            <w:r w:rsidRPr="00622015">
              <w:rPr>
                <w:rFonts w:eastAsia="Arial"/>
                <w:color w:val="000000"/>
                <w:sz w:val="22"/>
                <w:lang w:eastAsia="ar-SA" w:bidi="ar-SA"/>
              </w:rPr>
              <w:t xml:space="preserve"> установок потребителей тепловой энергии</w:t>
            </w:r>
          </w:p>
        </w:tc>
      </w:tr>
      <w:tr w:rsidR="001D71E6" w:rsidRPr="00622015" w14:paraId="72CEA56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8305325"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00F2846B"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Arial"/>
                <w:color w:val="000000"/>
                <w:sz w:val="22"/>
                <w:lang w:eastAsia="ar-SA" w:bidi="ar-SA"/>
              </w:rPr>
              <w:t>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tc>
      </w:tr>
      <w:tr w:rsidR="001D71E6" w:rsidRPr="00622015" w14:paraId="338C23E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CAC6AE2"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Расчетный 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7D8D5F40"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Arial"/>
                <w:color w:val="000000"/>
                <w:sz w:val="22"/>
                <w:lang w:eastAsia="ar-SA" w:bidi="ar-SA"/>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tc>
      </w:tr>
      <w:tr w:rsidR="001D71E6" w:rsidRPr="00622015" w14:paraId="180643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9D598"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Местные виды топлива</w:t>
            </w:r>
          </w:p>
        </w:tc>
        <w:tc>
          <w:tcPr>
            <w:tcW w:w="3600" w:type="pct"/>
            <w:tcBorders>
              <w:top w:val="nil"/>
              <w:left w:val="nil"/>
              <w:bottom w:val="single" w:sz="4" w:space="0" w:color="auto"/>
              <w:right w:val="single" w:sz="4" w:space="0" w:color="auto"/>
            </w:tcBorders>
            <w:shd w:val="clear" w:color="auto" w:fill="auto"/>
            <w:vAlign w:val="center"/>
            <w:hideMark/>
          </w:tcPr>
          <w:p w14:paraId="0593F40D"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Arial"/>
                <w:color w:val="000000"/>
                <w:sz w:val="22"/>
                <w:lang w:eastAsia="ar-SA" w:bidi="ar-SA"/>
              </w:rPr>
              <w:t>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tc>
      </w:tr>
      <w:tr w:rsidR="001D71E6" w:rsidRPr="00622015" w14:paraId="14E0B3F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350E419"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Расчетная тепловая нагрузка</w:t>
            </w:r>
          </w:p>
        </w:tc>
        <w:tc>
          <w:tcPr>
            <w:tcW w:w="3600" w:type="pct"/>
            <w:tcBorders>
              <w:top w:val="nil"/>
              <w:left w:val="nil"/>
              <w:bottom w:val="single" w:sz="4" w:space="0" w:color="auto"/>
              <w:right w:val="single" w:sz="4" w:space="0" w:color="auto"/>
            </w:tcBorders>
            <w:shd w:val="clear" w:color="auto" w:fill="auto"/>
            <w:vAlign w:val="center"/>
            <w:hideMark/>
          </w:tcPr>
          <w:p w14:paraId="114B67FB"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Arial"/>
                <w:color w:val="000000"/>
                <w:sz w:val="22"/>
                <w:lang w:eastAsia="ar-SA" w:bidi="ar-SA"/>
              </w:rPr>
              <w:t>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tc>
      </w:tr>
      <w:tr w:rsidR="001D71E6" w:rsidRPr="00622015" w14:paraId="15C3A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B640164"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Базовый период актуализации</w:t>
            </w:r>
          </w:p>
        </w:tc>
        <w:tc>
          <w:tcPr>
            <w:tcW w:w="3600" w:type="pct"/>
            <w:tcBorders>
              <w:top w:val="nil"/>
              <w:left w:val="nil"/>
              <w:bottom w:val="single" w:sz="4" w:space="0" w:color="auto"/>
              <w:right w:val="single" w:sz="4" w:space="0" w:color="auto"/>
            </w:tcBorders>
            <w:shd w:val="clear" w:color="auto" w:fill="auto"/>
            <w:vAlign w:val="center"/>
            <w:hideMark/>
          </w:tcPr>
          <w:p w14:paraId="16960ED4"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Arial"/>
                <w:color w:val="000000"/>
                <w:sz w:val="22"/>
                <w:lang w:eastAsia="ar-SA" w:bidi="ar-SA"/>
              </w:rPr>
              <w:t>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tc>
      </w:tr>
      <w:tr w:rsidR="001D71E6" w:rsidRPr="00622015" w14:paraId="73B25BD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E37DBAB"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Энергетические характеристики тепловых сетей</w:t>
            </w:r>
          </w:p>
        </w:tc>
        <w:tc>
          <w:tcPr>
            <w:tcW w:w="3600" w:type="pct"/>
            <w:tcBorders>
              <w:top w:val="nil"/>
              <w:left w:val="nil"/>
              <w:bottom w:val="single" w:sz="4" w:space="0" w:color="auto"/>
              <w:right w:val="single" w:sz="4" w:space="0" w:color="auto"/>
            </w:tcBorders>
            <w:shd w:val="clear" w:color="auto" w:fill="auto"/>
            <w:vAlign w:val="center"/>
            <w:hideMark/>
          </w:tcPr>
          <w:p w14:paraId="0FF2E11A"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Arial"/>
                <w:color w:val="000000"/>
                <w:sz w:val="22"/>
                <w:lang w:eastAsia="ar-SA" w:bidi="ar-SA"/>
              </w:rPr>
              <w:t>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tc>
      </w:tr>
      <w:tr w:rsidR="001D71E6" w:rsidRPr="00622015" w14:paraId="51DCE919"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C7A2631"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Топливный баланс</w:t>
            </w:r>
          </w:p>
        </w:tc>
        <w:tc>
          <w:tcPr>
            <w:tcW w:w="3600" w:type="pct"/>
            <w:tcBorders>
              <w:top w:val="nil"/>
              <w:left w:val="nil"/>
              <w:bottom w:val="single" w:sz="4" w:space="0" w:color="auto"/>
              <w:right w:val="single" w:sz="4" w:space="0" w:color="auto"/>
            </w:tcBorders>
            <w:shd w:val="clear" w:color="auto" w:fill="auto"/>
            <w:vAlign w:val="center"/>
            <w:hideMark/>
          </w:tcPr>
          <w:p w14:paraId="1517EC9C"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Arial"/>
                <w:color w:val="000000"/>
                <w:sz w:val="22"/>
                <w:lang w:eastAsia="ar-SA" w:bidi="ar-SA"/>
              </w:rPr>
              <w:t xml:space="preserve">Документ, содержащий взаимосвязанные показатели количественного соответствия необходимых для функционирования </w:t>
            </w:r>
            <w:proofErr w:type="gramStart"/>
            <w:r w:rsidRPr="00622015">
              <w:rPr>
                <w:rFonts w:eastAsia="Arial"/>
                <w:color w:val="000000"/>
                <w:sz w:val="22"/>
                <w:lang w:eastAsia="ar-SA" w:bidi="ar-SA"/>
              </w:rPr>
              <w:t>системы теплоснабжения поставок топлива различных видов</w:t>
            </w:r>
            <w:proofErr w:type="gramEnd"/>
            <w:r w:rsidRPr="00622015">
              <w:rPr>
                <w:rFonts w:eastAsia="Arial"/>
                <w:color w:val="000000"/>
                <w:sz w:val="22"/>
                <w:lang w:eastAsia="ar-SA" w:bidi="ar-SA"/>
              </w:rPr>
              <w:t xml:space="preserve">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tc>
      </w:tr>
      <w:tr w:rsidR="001D71E6" w:rsidRPr="00622015" w14:paraId="13B14FD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E7486A"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lastRenderedPageBreak/>
              <w:t>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DD1C64E"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Arial"/>
                <w:color w:val="000000"/>
                <w:sz w:val="22"/>
                <w:lang w:eastAsia="ar-SA" w:bidi="ar-SA"/>
              </w:rPr>
              <w:t xml:space="preserve">Сумма </w:t>
            </w:r>
            <w:proofErr w:type="gramStart"/>
            <w:r w:rsidRPr="00622015">
              <w:rPr>
                <w:rFonts w:eastAsia="Arial"/>
                <w:color w:val="000000"/>
                <w:sz w:val="22"/>
                <w:lang w:eastAsia="ar-SA" w:bidi="ar-SA"/>
              </w:rPr>
              <w:t>произведений значений наружных диаметров трубопроводов отдельных участков тепловой сети</w:t>
            </w:r>
            <w:proofErr w:type="gramEnd"/>
            <w:r w:rsidRPr="00622015">
              <w:rPr>
                <w:rFonts w:eastAsia="Arial"/>
                <w:color w:val="000000"/>
                <w:sz w:val="22"/>
                <w:lang w:eastAsia="ar-SA" w:bidi="ar-SA"/>
              </w:rPr>
              <w:t xml:space="preserve"> и длины этих участков</w:t>
            </w:r>
          </w:p>
        </w:tc>
      </w:tr>
      <w:tr w:rsidR="001D71E6" w:rsidRPr="00622015" w14:paraId="193E2F6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451AD9A"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Удельная 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C7D9808"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Arial"/>
                <w:color w:val="000000"/>
                <w:sz w:val="22"/>
                <w:lang w:eastAsia="ar-SA" w:bidi="ar-SA"/>
              </w:rPr>
              <w:t>Отношение материальной характеристики тепловой сети к тепловой нагрузке потребителей, присоединенных к этой тепловой сети</w:t>
            </w:r>
          </w:p>
        </w:tc>
      </w:tr>
      <w:tr w:rsidR="001D71E6" w:rsidRPr="00622015" w14:paraId="6B91818B" w14:textId="77777777" w:rsidTr="00D801DA">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1ACE9EC" w14:textId="77777777" w:rsidR="001D71E6" w:rsidRPr="00622015" w:rsidRDefault="001D71E6" w:rsidP="001D71E6">
            <w:pPr>
              <w:autoSpaceDE/>
              <w:autoSpaceDN/>
              <w:spacing w:line="240" w:lineRule="auto"/>
              <w:ind w:firstLine="0"/>
              <w:jc w:val="left"/>
              <w:rPr>
                <w:color w:val="000000"/>
                <w:sz w:val="22"/>
                <w:lang w:bidi="ar-SA"/>
              </w:rPr>
            </w:pPr>
            <w:r w:rsidRPr="00622015">
              <w:rPr>
                <w:rFonts w:eastAsia="Calibri"/>
                <w:snapToGrid w:val="0"/>
                <w:color w:val="000000"/>
                <w:sz w:val="22"/>
                <w:lang w:eastAsia="en-US" w:bidi="ar-SA"/>
              </w:rPr>
              <w:t>Средневзвешенная плотность тепловой нагрузки</w:t>
            </w:r>
          </w:p>
        </w:tc>
        <w:tc>
          <w:tcPr>
            <w:tcW w:w="3600" w:type="pct"/>
            <w:tcBorders>
              <w:top w:val="nil"/>
              <w:left w:val="nil"/>
              <w:bottom w:val="single" w:sz="4" w:space="0" w:color="auto"/>
              <w:right w:val="single" w:sz="4" w:space="0" w:color="auto"/>
            </w:tcBorders>
            <w:shd w:val="clear" w:color="auto" w:fill="auto"/>
            <w:vAlign w:val="center"/>
            <w:hideMark/>
          </w:tcPr>
          <w:p w14:paraId="6196A6FF" w14:textId="77777777" w:rsidR="001D71E6" w:rsidRPr="00622015" w:rsidRDefault="001D71E6" w:rsidP="001D71E6">
            <w:pPr>
              <w:autoSpaceDE/>
              <w:autoSpaceDN/>
              <w:spacing w:line="240" w:lineRule="auto"/>
              <w:ind w:firstLine="0"/>
              <w:jc w:val="left"/>
              <w:rPr>
                <w:color w:val="000000"/>
                <w:sz w:val="22"/>
                <w:lang w:bidi="ar-SA"/>
              </w:rPr>
            </w:pPr>
            <w:proofErr w:type="gramStart"/>
            <w:r w:rsidRPr="00622015">
              <w:rPr>
                <w:rFonts w:eastAsia="Arial"/>
                <w:color w:val="000000"/>
                <w:sz w:val="22"/>
                <w:lang w:eastAsia="ar-SA" w:bidi="ar-SA"/>
              </w:rPr>
              <w:t>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tc>
      </w:tr>
      <w:tr w:rsidR="00D801DA" w:rsidRPr="00622015" w14:paraId="522B6F4C" w14:textId="77777777" w:rsidTr="00D801DA">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3C34EDAA" w14:textId="670C6665" w:rsidR="00D801DA" w:rsidRPr="00D801DA" w:rsidRDefault="00D801DA" w:rsidP="001D71E6">
            <w:pPr>
              <w:autoSpaceDE/>
              <w:autoSpaceDN/>
              <w:spacing w:line="240" w:lineRule="auto"/>
              <w:ind w:firstLine="0"/>
              <w:jc w:val="left"/>
              <w:rPr>
                <w:rFonts w:eastAsia="Arial"/>
                <w:color w:val="000000"/>
                <w:sz w:val="22"/>
                <w:lang w:eastAsia="ar-SA" w:bidi="ar-SA"/>
              </w:rPr>
            </w:pPr>
            <w:r w:rsidRPr="00D801DA">
              <w:rPr>
                <w:rFonts w:eastAsia="Arial"/>
                <w:color w:val="000000"/>
                <w:sz w:val="22"/>
                <w:lang w:eastAsia="ar-SA" w:bidi="ar-SA"/>
              </w:rPr>
              <w:t>Тепловая энергия</w:t>
            </w:r>
          </w:p>
        </w:tc>
        <w:tc>
          <w:tcPr>
            <w:tcW w:w="3600" w:type="pct"/>
            <w:tcBorders>
              <w:top w:val="single" w:sz="4" w:space="0" w:color="auto"/>
              <w:left w:val="nil"/>
              <w:bottom w:val="single" w:sz="4" w:space="0" w:color="auto"/>
              <w:right w:val="single" w:sz="4" w:space="0" w:color="auto"/>
            </w:tcBorders>
            <w:shd w:val="clear" w:color="auto" w:fill="auto"/>
            <w:vAlign w:val="center"/>
          </w:tcPr>
          <w:p w14:paraId="558E60FB" w14:textId="74910B63" w:rsidR="00D801DA" w:rsidRPr="00622015" w:rsidRDefault="00D801DA" w:rsidP="001D71E6">
            <w:pPr>
              <w:autoSpaceDE/>
              <w:autoSpaceDN/>
              <w:spacing w:line="240" w:lineRule="auto"/>
              <w:ind w:firstLine="0"/>
              <w:jc w:val="left"/>
              <w:rPr>
                <w:rFonts w:eastAsia="Arial"/>
                <w:color w:val="000000"/>
                <w:sz w:val="22"/>
                <w:lang w:eastAsia="ar-SA" w:bidi="ar-SA"/>
              </w:rPr>
            </w:pPr>
            <w:r w:rsidRPr="00D801DA">
              <w:rPr>
                <w:rFonts w:eastAsia="Arial"/>
                <w:color w:val="000000"/>
                <w:sz w:val="22"/>
                <w:lang w:eastAsia="ar-SA" w:bidi="ar-SA"/>
              </w:rPr>
              <w:t>Энергетический ресурс, при потреблении которого изменяются термодинамические параметры теплоносителей (температура теплоносителя, давление).</w:t>
            </w:r>
          </w:p>
        </w:tc>
      </w:tr>
      <w:tr w:rsidR="00D801DA" w:rsidRPr="00622015" w14:paraId="57889301" w14:textId="77777777" w:rsidTr="00D801DA">
        <w:trPr>
          <w:cantSplit/>
          <w:trHeight w:val="737"/>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79ED1C3A" w14:textId="4D5F3AE0" w:rsidR="00D801DA" w:rsidRPr="00D801DA" w:rsidRDefault="00D801DA" w:rsidP="001D71E6">
            <w:pPr>
              <w:autoSpaceDE/>
              <w:autoSpaceDN/>
              <w:spacing w:line="240" w:lineRule="auto"/>
              <w:ind w:firstLine="0"/>
              <w:jc w:val="left"/>
              <w:rPr>
                <w:rFonts w:eastAsia="Arial"/>
                <w:color w:val="000000"/>
                <w:sz w:val="22"/>
                <w:lang w:eastAsia="ar-SA" w:bidi="ar-SA"/>
              </w:rPr>
            </w:pPr>
            <w:r w:rsidRPr="00D801DA">
              <w:rPr>
                <w:rFonts w:eastAsia="Arial"/>
                <w:color w:val="000000"/>
                <w:sz w:val="22"/>
                <w:lang w:eastAsia="ar-SA" w:bidi="ar-SA"/>
              </w:rPr>
              <w:t>Инвестиционная программа организации, осуществляющей регулируемые виды деятельности в свете теплоснабжения</w:t>
            </w:r>
          </w:p>
        </w:tc>
        <w:tc>
          <w:tcPr>
            <w:tcW w:w="3600" w:type="pct"/>
            <w:tcBorders>
              <w:top w:val="single" w:sz="4" w:space="0" w:color="auto"/>
              <w:left w:val="nil"/>
              <w:bottom w:val="single" w:sz="4" w:space="0" w:color="auto"/>
              <w:right w:val="single" w:sz="4" w:space="0" w:color="auto"/>
            </w:tcBorders>
            <w:shd w:val="clear" w:color="auto" w:fill="auto"/>
            <w:vAlign w:val="center"/>
          </w:tcPr>
          <w:p w14:paraId="1860E046" w14:textId="2EE4D6F6" w:rsidR="00D801DA" w:rsidRPr="00622015" w:rsidRDefault="00D801DA" w:rsidP="001D71E6">
            <w:pPr>
              <w:autoSpaceDE/>
              <w:autoSpaceDN/>
              <w:spacing w:line="240" w:lineRule="auto"/>
              <w:ind w:firstLine="0"/>
              <w:jc w:val="left"/>
              <w:rPr>
                <w:rFonts w:eastAsia="Arial"/>
                <w:color w:val="000000"/>
                <w:sz w:val="22"/>
                <w:lang w:eastAsia="ar-SA" w:bidi="ar-SA"/>
              </w:rPr>
            </w:pPr>
            <w:r w:rsidRPr="00D801DA">
              <w:rPr>
                <w:rFonts w:eastAsia="Arial"/>
                <w:color w:val="000000"/>
                <w:sz w:val="22"/>
                <w:lang w:eastAsia="ar-SA" w:bidi="ar-SA"/>
              </w:rPr>
              <w:t>Программа финансирования мероприятий организации, осуществляющей регулируемые виды деятельности в сфере теплоснабжения, строительства, капитального ремонта,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w:t>
            </w:r>
            <w:r>
              <w:rPr>
                <w:rFonts w:eastAsia="Arial"/>
                <w:color w:val="000000"/>
                <w:sz w:val="22"/>
                <w:lang w:eastAsia="ar-SA" w:bidi="ar-SA"/>
              </w:rPr>
              <w:t xml:space="preserve"> подключения </w:t>
            </w:r>
            <w:proofErr w:type="spellStart"/>
            <w:r>
              <w:rPr>
                <w:rFonts w:eastAsia="Arial"/>
                <w:color w:val="000000"/>
                <w:sz w:val="22"/>
                <w:lang w:eastAsia="ar-SA" w:bidi="ar-SA"/>
              </w:rPr>
              <w:t>теплопотребляющих</w:t>
            </w:r>
            <w:proofErr w:type="spellEnd"/>
            <w:r>
              <w:rPr>
                <w:rFonts w:eastAsia="Arial"/>
                <w:color w:val="000000"/>
                <w:sz w:val="22"/>
                <w:lang w:eastAsia="ar-SA" w:bidi="ar-SA"/>
              </w:rPr>
              <w:t xml:space="preserve"> </w:t>
            </w:r>
            <w:r w:rsidRPr="00D801DA">
              <w:rPr>
                <w:rFonts w:eastAsia="Arial"/>
                <w:color w:val="000000"/>
                <w:sz w:val="22"/>
                <w:lang w:eastAsia="ar-SA" w:bidi="ar-SA"/>
              </w:rPr>
              <w:t>установок потребителей тепловой энергии к системе теплоснабжения</w:t>
            </w:r>
          </w:p>
        </w:tc>
      </w:tr>
    </w:tbl>
    <w:p w14:paraId="1011E72B" w14:textId="77777777" w:rsidR="008B282F" w:rsidRPr="00622015" w:rsidRDefault="008B282F" w:rsidP="008B282F"/>
    <w:p w14:paraId="798161E2" w14:textId="193BF72D" w:rsidR="001D71E6" w:rsidRPr="00622015" w:rsidRDefault="001D71E6" w:rsidP="008B282F">
      <w:pPr>
        <w:pStyle w:val="0"/>
        <w:pageBreakBefore/>
      </w:pPr>
      <w:bookmarkStart w:id="7" w:name="_Toc27326801"/>
      <w:bookmarkStart w:id="8" w:name="_Toc57365144"/>
      <w:r w:rsidRPr="00622015">
        <w:lastRenderedPageBreak/>
        <w:t>Перечень принятых обозначений</w:t>
      </w:r>
      <w:bookmarkEnd w:id="7"/>
      <w:bookmarkEnd w:id="8"/>
    </w:p>
    <w:p w14:paraId="058C9CB4" w14:textId="20393115" w:rsidR="001D71E6" w:rsidRPr="00622015" w:rsidRDefault="001D71E6" w:rsidP="001D71E6">
      <w:r w:rsidRPr="00622015">
        <w:t>В настоящей работе применяются следующие сокращенные обозначения:</w:t>
      </w:r>
    </w:p>
    <w:p w14:paraId="2C863C1C" w14:textId="6EC0AB09" w:rsidR="001D71E6" w:rsidRPr="00622015" w:rsidRDefault="001D71E6" w:rsidP="001D71E6">
      <w:pPr>
        <w:pStyle w:val="af4"/>
      </w:pPr>
      <w:r w:rsidRPr="00622015">
        <w:t xml:space="preserve">Таблица </w:t>
      </w:r>
      <w:r w:rsidRPr="00622015">
        <w:fldChar w:fldCharType="begin"/>
      </w:r>
      <w:r w:rsidRPr="00622015">
        <w:instrText xml:space="preserve"> SEQ Таблица \* ARABIC </w:instrText>
      </w:r>
      <w:r w:rsidRPr="00622015">
        <w:fldChar w:fldCharType="separate"/>
      </w:r>
      <w:r w:rsidR="00A75381">
        <w:rPr>
          <w:noProof/>
        </w:rPr>
        <w:t>2</w:t>
      </w:r>
      <w:r w:rsidRPr="00622015">
        <w:fldChar w:fldCharType="end"/>
      </w:r>
      <w:r w:rsidRPr="00622015">
        <w:t>. Термины и определения</w:t>
      </w:r>
    </w:p>
    <w:tbl>
      <w:tblPr>
        <w:tblW w:w="5000" w:type="pct"/>
        <w:tblLook w:val="04A0" w:firstRow="1" w:lastRow="0" w:firstColumn="1" w:lastColumn="0" w:noHBand="0" w:noVBand="1"/>
      </w:tblPr>
      <w:tblGrid>
        <w:gridCol w:w="1145"/>
        <w:gridCol w:w="2888"/>
        <w:gridCol w:w="5822"/>
      </w:tblGrid>
      <w:tr w:rsidR="001D71E6" w:rsidRPr="00622015" w14:paraId="78164620" w14:textId="77777777" w:rsidTr="001D71E6">
        <w:trPr>
          <w:trHeight w:val="285"/>
          <w:tblHeader/>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D37BE" w14:textId="77777777" w:rsidR="001D71E6" w:rsidRPr="00622015" w:rsidRDefault="001D71E6" w:rsidP="001D71E6">
            <w:pPr>
              <w:autoSpaceDE/>
              <w:autoSpaceDN/>
              <w:spacing w:line="240" w:lineRule="auto"/>
              <w:ind w:firstLine="0"/>
              <w:jc w:val="center"/>
              <w:rPr>
                <w:b/>
                <w:bCs/>
                <w:color w:val="000000"/>
                <w:sz w:val="22"/>
                <w:lang w:bidi="ar-SA"/>
              </w:rPr>
            </w:pPr>
            <w:r w:rsidRPr="00622015">
              <w:rPr>
                <w:b/>
                <w:bCs/>
                <w:color w:val="000000"/>
                <w:sz w:val="22"/>
                <w:lang w:bidi="ar-SA"/>
              </w:rPr>
              <w:t xml:space="preserve">№ </w:t>
            </w:r>
            <w:proofErr w:type="gramStart"/>
            <w:r w:rsidRPr="00622015">
              <w:rPr>
                <w:b/>
                <w:bCs/>
                <w:color w:val="000000"/>
                <w:sz w:val="22"/>
                <w:lang w:bidi="ar-SA"/>
              </w:rPr>
              <w:t>п</w:t>
            </w:r>
            <w:proofErr w:type="gramEnd"/>
            <w:r w:rsidRPr="00622015">
              <w:rPr>
                <w:b/>
                <w:bCs/>
                <w:color w:val="000000"/>
                <w:sz w:val="22"/>
                <w:lang w:bidi="ar-SA"/>
              </w:rPr>
              <w:t>/п</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03106D7C" w14:textId="77777777" w:rsidR="001D71E6" w:rsidRPr="00622015" w:rsidRDefault="001D71E6" w:rsidP="001D71E6">
            <w:pPr>
              <w:autoSpaceDE/>
              <w:autoSpaceDN/>
              <w:spacing w:line="240" w:lineRule="auto"/>
              <w:ind w:firstLine="0"/>
              <w:jc w:val="center"/>
              <w:rPr>
                <w:b/>
                <w:bCs/>
                <w:color w:val="000000"/>
                <w:sz w:val="22"/>
                <w:lang w:bidi="ar-SA"/>
              </w:rPr>
            </w:pPr>
            <w:r w:rsidRPr="00622015">
              <w:rPr>
                <w:b/>
                <w:bCs/>
                <w:color w:val="000000"/>
                <w:sz w:val="22"/>
                <w:lang w:bidi="ar-SA"/>
              </w:rPr>
              <w:t>Сокращение</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2844F275" w14:textId="77777777" w:rsidR="001D71E6" w:rsidRPr="00622015" w:rsidRDefault="001D71E6" w:rsidP="001D71E6">
            <w:pPr>
              <w:autoSpaceDE/>
              <w:autoSpaceDN/>
              <w:spacing w:line="240" w:lineRule="auto"/>
              <w:ind w:firstLine="0"/>
              <w:jc w:val="center"/>
              <w:rPr>
                <w:b/>
                <w:bCs/>
                <w:color w:val="000000"/>
                <w:sz w:val="22"/>
                <w:lang w:bidi="ar-SA"/>
              </w:rPr>
            </w:pPr>
            <w:r w:rsidRPr="00622015">
              <w:rPr>
                <w:b/>
                <w:bCs/>
                <w:color w:val="000000"/>
                <w:sz w:val="22"/>
                <w:lang w:bidi="ar-SA"/>
              </w:rPr>
              <w:t>Пояснение</w:t>
            </w:r>
          </w:p>
        </w:tc>
      </w:tr>
      <w:tr w:rsidR="001D71E6" w:rsidRPr="00622015" w14:paraId="452B38F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98D1F62"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1</w:t>
            </w:r>
          </w:p>
        </w:tc>
        <w:tc>
          <w:tcPr>
            <w:tcW w:w="1465" w:type="pct"/>
            <w:tcBorders>
              <w:top w:val="nil"/>
              <w:left w:val="nil"/>
              <w:bottom w:val="single" w:sz="4" w:space="0" w:color="auto"/>
              <w:right w:val="single" w:sz="4" w:space="0" w:color="auto"/>
            </w:tcBorders>
            <w:shd w:val="clear" w:color="auto" w:fill="auto"/>
            <w:vAlign w:val="center"/>
            <w:hideMark/>
          </w:tcPr>
          <w:p w14:paraId="05F9997E"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БМК</w:t>
            </w:r>
          </w:p>
        </w:tc>
        <w:tc>
          <w:tcPr>
            <w:tcW w:w="2954" w:type="pct"/>
            <w:tcBorders>
              <w:top w:val="nil"/>
              <w:left w:val="nil"/>
              <w:bottom w:val="single" w:sz="4" w:space="0" w:color="auto"/>
              <w:right w:val="single" w:sz="4" w:space="0" w:color="auto"/>
            </w:tcBorders>
            <w:shd w:val="clear" w:color="auto" w:fill="auto"/>
            <w:vAlign w:val="center"/>
            <w:hideMark/>
          </w:tcPr>
          <w:p w14:paraId="538234AA" w14:textId="77777777" w:rsidR="001D71E6" w:rsidRPr="00622015" w:rsidRDefault="001D71E6" w:rsidP="001D71E6">
            <w:pPr>
              <w:autoSpaceDE/>
              <w:autoSpaceDN/>
              <w:spacing w:line="240" w:lineRule="auto"/>
              <w:ind w:firstLine="0"/>
              <w:jc w:val="left"/>
              <w:rPr>
                <w:color w:val="000000"/>
                <w:sz w:val="22"/>
                <w:lang w:bidi="ar-SA"/>
              </w:rPr>
            </w:pPr>
            <w:proofErr w:type="spellStart"/>
            <w:r w:rsidRPr="00622015">
              <w:rPr>
                <w:color w:val="000000"/>
                <w:sz w:val="22"/>
                <w:lang w:bidi="ar-SA"/>
              </w:rPr>
              <w:t>Блочно</w:t>
            </w:r>
            <w:proofErr w:type="spellEnd"/>
            <w:r w:rsidRPr="00622015">
              <w:rPr>
                <w:color w:val="000000"/>
                <w:sz w:val="22"/>
                <w:lang w:bidi="ar-SA"/>
              </w:rPr>
              <w:t>-модульная котельная</w:t>
            </w:r>
          </w:p>
        </w:tc>
      </w:tr>
      <w:tr w:rsidR="001D71E6" w:rsidRPr="00622015" w14:paraId="0AEA664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63477EE"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2</w:t>
            </w:r>
          </w:p>
        </w:tc>
        <w:tc>
          <w:tcPr>
            <w:tcW w:w="1465" w:type="pct"/>
            <w:tcBorders>
              <w:top w:val="nil"/>
              <w:left w:val="nil"/>
              <w:bottom w:val="single" w:sz="4" w:space="0" w:color="auto"/>
              <w:right w:val="single" w:sz="4" w:space="0" w:color="auto"/>
            </w:tcBorders>
            <w:shd w:val="clear" w:color="auto" w:fill="auto"/>
            <w:vAlign w:val="center"/>
            <w:hideMark/>
          </w:tcPr>
          <w:p w14:paraId="45E99B09"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ВПУ</w:t>
            </w:r>
          </w:p>
        </w:tc>
        <w:tc>
          <w:tcPr>
            <w:tcW w:w="2954" w:type="pct"/>
            <w:tcBorders>
              <w:top w:val="nil"/>
              <w:left w:val="nil"/>
              <w:bottom w:val="single" w:sz="4" w:space="0" w:color="auto"/>
              <w:right w:val="single" w:sz="4" w:space="0" w:color="auto"/>
            </w:tcBorders>
            <w:shd w:val="clear" w:color="auto" w:fill="auto"/>
            <w:vAlign w:val="center"/>
            <w:hideMark/>
          </w:tcPr>
          <w:p w14:paraId="2DED7D3D"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Водоподготовительная установка</w:t>
            </w:r>
          </w:p>
        </w:tc>
      </w:tr>
      <w:tr w:rsidR="001D71E6" w:rsidRPr="00622015" w14:paraId="76DAFC0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D617DF7"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3</w:t>
            </w:r>
          </w:p>
        </w:tc>
        <w:tc>
          <w:tcPr>
            <w:tcW w:w="1465" w:type="pct"/>
            <w:tcBorders>
              <w:top w:val="nil"/>
              <w:left w:val="nil"/>
              <w:bottom w:val="single" w:sz="4" w:space="0" w:color="auto"/>
              <w:right w:val="single" w:sz="4" w:space="0" w:color="auto"/>
            </w:tcBorders>
            <w:shd w:val="clear" w:color="auto" w:fill="auto"/>
            <w:vAlign w:val="center"/>
            <w:hideMark/>
          </w:tcPr>
          <w:p w14:paraId="002A48F9"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ГВС</w:t>
            </w:r>
          </w:p>
        </w:tc>
        <w:tc>
          <w:tcPr>
            <w:tcW w:w="2954" w:type="pct"/>
            <w:tcBorders>
              <w:top w:val="nil"/>
              <w:left w:val="nil"/>
              <w:bottom w:val="single" w:sz="4" w:space="0" w:color="auto"/>
              <w:right w:val="single" w:sz="4" w:space="0" w:color="auto"/>
            </w:tcBorders>
            <w:shd w:val="clear" w:color="auto" w:fill="auto"/>
            <w:vAlign w:val="center"/>
            <w:hideMark/>
          </w:tcPr>
          <w:p w14:paraId="713E1C92"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Горячее водоснабжение</w:t>
            </w:r>
          </w:p>
        </w:tc>
      </w:tr>
      <w:tr w:rsidR="001D71E6" w:rsidRPr="00622015" w14:paraId="588B727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A02C167"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4</w:t>
            </w:r>
          </w:p>
        </w:tc>
        <w:tc>
          <w:tcPr>
            <w:tcW w:w="1465" w:type="pct"/>
            <w:tcBorders>
              <w:top w:val="nil"/>
              <w:left w:val="nil"/>
              <w:bottom w:val="single" w:sz="4" w:space="0" w:color="auto"/>
              <w:right w:val="single" w:sz="4" w:space="0" w:color="auto"/>
            </w:tcBorders>
            <w:shd w:val="clear" w:color="auto" w:fill="auto"/>
            <w:vAlign w:val="center"/>
            <w:hideMark/>
          </w:tcPr>
          <w:p w14:paraId="66C25CD0"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ЕТО</w:t>
            </w:r>
          </w:p>
        </w:tc>
        <w:tc>
          <w:tcPr>
            <w:tcW w:w="2954" w:type="pct"/>
            <w:tcBorders>
              <w:top w:val="nil"/>
              <w:left w:val="nil"/>
              <w:bottom w:val="single" w:sz="4" w:space="0" w:color="auto"/>
              <w:right w:val="single" w:sz="4" w:space="0" w:color="auto"/>
            </w:tcBorders>
            <w:shd w:val="clear" w:color="auto" w:fill="auto"/>
            <w:vAlign w:val="center"/>
            <w:hideMark/>
          </w:tcPr>
          <w:p w14:paraId="496F93F1"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Единая теплоснабжающая организация</w:t>
            </w:r>
          </w:p>
        </w:tc>
      </w:tr>
      <w:tr w:rsidR="001D71E6" w:rsidRPr="00622015" w14:paraId="4BFAF11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8B35156"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5</w:t>
            </w:r>
          </w:p>
        </w:tc>
        <w:tc>
          <w:tcPr>
            <w:tcW w:w="1465" w:type="pct"/>
            <w:tcBorders>
              <w:top w:val="nil"/>
              <w:left w:val="nil"/>
              <w:bottom w:val="single" w:sz="4" w:space="0" w:color="auto"/>
              <w:right w:val="single" w:sz="4" w:space="0" w:color="auto"/>
            </w:tcBorders>
            <w:shd w:val="clear" w:color="auto" w:fill="auto"/>
            <w:vAlign w:val="center"/>
            <w:hideMark/>
          </w:tcPr>
          <w:p w14:paraId="12445817"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ЗАТО</w:t>
            </w:r>
          </w:p>
        </w:tc>
        <w:tc>
          <w:tcPr>
            <w:tcW w:w="2954" w:type="pct"/>
            <w:tcBorders>
              <w:top w:val="nil"/>
              <w:left w:val="nil"/>
              <w:bottom w:val="single" w:sz="4" w:space="0" w:color="auto"/>
              <w:right w:val="single" w:sz="4" w:space="0" w:color="auto"/>
            </w:tcBorders>
            <w:shd w:val="clear" w:color="auto" w:fill="auto"/>
            <w:vAlign w:val="center"/>
            <w:hideMark/>
          </w:tcPr>
          <w:p w14:paraId="62F429F8"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Закрытое территориальное образование</w:t>
            </w:r>
          </w:p>
        </w:tc>
      </w:tr>
      <w:tr w:rsidR="001D71E6" w:rsidRPr="00622015" w14:paraId="6BC615C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003C66"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6</w:t>
            </w:r>
          </w:p>
        </w:tc>
        <w:tc>
          <w:tcPr>
            <w:tcW w:w="1465" w:type="pct"/>
            <w:tcBorders>
              <w:top w:val="nil"/>
              <w:left w:val="nil"/>
              <w:bottom w:val="single" w:sz="4" w:space="0" w:color="auto"/>
              <w:right w:val="single" w:sz="4" w:space="0" w:color="auto"/>
            </w:tcBorders>
            <w:shd w:val="clear" w:color="auto" w:fill="auto"/>
            <w:vAlign w:val="center"/>
            <w:hideMark/>
          </w:tcPr>
          <w:p w14:paraId="2519F99C"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ИП</w:t>
            </w:r>
          </w:p>
        </w:tc>
        <w:tc>
          <w:tcPr>
            <w:tcW w:w="2954" w:type="pct"/>
            <w:tcBorders>
              <w:top w:val="nil"/>
              <w:left w:val="nil"/>
              <w:bottom w:val="single" w:sz="4" w:space="0" w:color="auto"/>
              <w:right w:val="single" w:sz="4" w:space="0" w:color="auto"/>
            </w:tcBorders>
            <w:shd w:val="clear" w:color="auto" w:fill="auto"/>
            <w:vAlign w:val="center"/>
            <w:hideMark/>
          </w:tcPr>
          <w:p w14:paraId="7089A684"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Инвестиционная программа</w:t>
            </w:r>
          </w:p>
        </w:tc>
      </w:tr>
      <w:tr w:rsidR="001D71E6" w:rsidRPr="00622015" w14:paraId="3CB152C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93E6F00"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7</w:t>
            </w:r>
          </w:p>
        </w:tc>
        <w:tc>
          <w:tcPr>
            <w:tcW w:w="1465" w:type="pct"/>
            <w:tcBorders>
              <w:top w:val="nil"/>
              <w:left w:val="nil"/>
              <w:bottom w:val="single" w:sz="4" w:space="0" w:color="auto"/>
              <w:right w:val="single" w:sz="4" w:space="0" w:color="auto"/>
            </w:tcBorders>
            <w:shd w:val="clear" w:color="auto" w:fill="auto"/>
            <w:vAlign w:val="center"/>
            <w:hideMark/>
          </w:tcPr>
          <w:p w14:paraId="5B3528A4"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ИТП</w:t>
            </w:r>
          </w:p>
        </w:tc>
        <w:tc>
          <w:tcPr>
            <w:tcW w:w="2954" w:type="pct"/>
            <w:tcBorders>
              <w:top w:val="nil"/>
              <w:left w:val="nil"/>
              <w:bottom w:val="single" w:sz="4" w:space="0" w:color="auto"/>
              <w:right w:val="single" w:sz="4" w:space="0" w:color="auto"/>
            </w:tcBorders>
            <w:shd w:val="clear" w:color="auto" w:fill="auto"/>
            <w:vAlign w:val="center"/>
            <w:hideMark/>
          </w:tcPr>
          <w:p w14:paraId="21650D06"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Индивидуальный тепловой пункт</w:t>
            </w:r>
          </w:p>
        </w:tc>
      </w:tr>
      <w:tr w:rsidR="001D71E6" w:rsidRPr="00622015" w14:paraId="7B9EF076"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9C28871"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8</w:t>
            </w:r>
          </w:p>
        </w:tc>
        <w:tc>
          <w:tcPr>
            <w:tcW w:w="1465" w:type="pct"/>
            <w:tcBorders>
              <w:top w:val="nil"/>
              <w:left w:val="nil"/>
              <w:bottom w:val="single" w:sz="4" w:space="0" w:color="auto"/>
              <w:right w:val="single" w:sz="4" w:space="0" w:color="auto"/>
            </w:tcBorders>
            <w:shd w:val="clear" w:color="auto" w:fill="auto"/>
            <w:vAlign w:val="center"/>
            <w:hideMark/>
          </w:tcPr>
          <w:p w14:paraId="36F94E90"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МК, КМ</w:t>
            </w:r>
          </w:p>
        </w:tc>
        <w:tc>
          <w:tcPr>
            <w:tcW w:w="2954" w:type="pct"/>
            <w:tcBorders>
              <w:top w:val="nil"/>
              <w:left w:val="nil"/>
              <w:bottom w:val="single" w:sz="4" w:space="0" w:color="auto"/>
              <w:right w:val="single" w:sz="4" w:space="0" w:color="auto"/>
            </w:tcBorders>
            <w:shd w:val="clear" w:color="auto" w:fill="auto"/>
            <w:vAlign w:val="center"/>
            <w:hideMark/>
          </w:tcPr>
          <w:p w14:paraId="1547B95D"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Муниципальная котельная</w:t>
            </w:r>
          </w:p>
        </w:tc>
      </w:tr>
      <w:tr w:rsidR="001D71E6" w:rsidRPr="00622015" w14:paraId="331BF87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B7BCA3E"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9</w:t>
            </w:r>
          </w:p>
        </w:tc>
        <w:tc>
          <w:tcPr>
            <w:tcW w:w="1465" w:type="pct"/>
            <w:tcBorders>
              <w:top w:val="nil"/>
              <w:left w:val="nil"/>
              <w:bottom w:val="single" w:sz="4" w:space="0" w:color="auto"/>
              <w:right w:val="single" w:sz="4" w:space="0" w:color="auto"/>
            </w:tcBorders>
            <w:shd w:val="clear" w:color="auto" w:fill="auto"/>
            <w:vAlign w:val="center"/>
            <w:hideMark/>
          </w:tcPr>
          <w:p w14:paraId="770A6B3C"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МУП</w:t>
            </w:r>
          </w:p>
        </w:tc>
        <w:tc>
          <w:tcPr>
            <w:tcW w:w="2954" w:type="pct"/>
            <w:tcBorders>
              <w:top w:val="nil"/>
              <w:left w:val="nil"/>
              <w:bottom w:val="single" w:sz="4" w:space="0" w:color="auto"/>
              <w:right w:val="single" w:sz="4" w:space="0" w:color="auto"/>
            </w:tcBorders>
            <w:shd w:val="clear" w:color="auto" w:fill="auto"/>
            <w:vAlign w:val="center"/>
            <w:hideMark/>
          </w:tcPr>
          <w:p w14:paraId="65C0DE45"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Муниципальное унитарное предприятие</w:t>
            </w:r>
          </w:p>
        </w:tc>
      </w:tr>
      <w:tr w:rsidR="001D71E6" w:rsidRPr="00622015" w14:paraId="37FEFF6A"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181A04"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10</w:t>
            </w:r>
          </w:p>
        </w:tc>
        <w:tc>
          <w:tcPr>
            <w:tcW w:w="1465" w:type="pct"/>
            <w:tcBorders>
              <w:top w:val="nil"/>
              <w:left w:val="nil"/>
              <w:bottom w:val="single" w:sz="4" w:space="0" w:color="auto"/>
              <w:right w:val="single" w:sz="4" w:space="0" w:color="auto"/>
            </w:tcBorders>
            <w:shd w:val="clear" w:color="auto" w:fill="auto"/>
            <w:vAlign w:val="center"/>
            <w:hideMark/>
          </w:tcPr>
          <w:p w14:paraId="5EAAE00C"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НВВ</w:t>
            </w:r>
          </w:p>
        </w:tc>
        <w:tc>
          <w:tcPr>
            <w:tcW w:w="2954" w:type="pct"/>
            <w:tcBorders>
              <w:top w:val="nil"/>
              <w:left w:val="nil"/>
              <w:bottom w:val="single" w:sz="4" w:space="0" w:color="auto"/>
              <w:right w:val="single" w:sz="4" w:space="0" w:color="auto"/>
            </w:tcBorders>
            <w:shd w:val="clear" w:color="auto" w:fill="auto"/>
            <w:vAlign w:val="center"/>
            <w:hideMark/>
          </w:tcPr>
          <w:p w14:paraId="5C6208F8"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Необходимая валовая выручка</w:t>
            </w:r>
          </w:p>
        </w:tc>
      </w:tr>
      <w:tr w:rsidR="001D71E6" w:rsidRPr="00622015" w14:paraId="011AD1C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C995FDF"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11</w:t>
            </w:r>
          </w:p>
        </w:tc>
        <w:tc>
          <w:tcPr>
            <w:tcW w:w="1465" w:type="pct"/>
            <w:tcBorders>
              <w:top w:val="nil"/>
              <w:left w:val="nil"/>
              <w:bottom w:val="single" w:sz="4" w:space="0" w:color="auto"/>
              <w:right w:val="single" w:sz="4" w:space="0" w:color="auto"/>
            </w:tcBorders>
            <w:shd w:val="clear" w:color="auto" w:fill="auto"/>
            <w:vAlign w:val="center"/>
            <w:hideMark/>
          </w:tcPr>
          <w:p w14:paraId="32FFCA1A"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НДС</w:t>
            </w:r>
          </w:p>
        </w:tc>
        <w:tc>
          <w:tcPr>
            <w:tcW w:w="2954" w:type="pct"/>
            <w:tcBorders>
              <w:top w:val="nil"/>
              <w:left w:val="nil"/>
              <w:bottom w:val="single" w:sz="4" w:space="0" w:color="auto"/>
              <w:right w:val="single" w:sz="4" w:space="0" w:color="auto"/>
            </w:tcBorders>
            <w:shd w:val="clear" w:color="auto" w:fill="auto"/>
            <w:vAlign w:val="center"/>
            <w:hideMark/>
          </w:tcPr>
          <w:p w14:paraId="19F903FD"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Налог на добавленную стоимость</w:t>
            </w:r>
          </w:p>
        </w:tc>
      </w:tr>
      <w:tr w:rsidR="001D71E6" w:rsidRPr="00622015" w14:paraId="739CBD1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CEDD8F0"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12</w:t>
            </w:r>
          </w:p>
        </w:tc>
        <w:tc>
          <w:tcPr>
            <w:tcW w:w="1465" w:type="pct"/>
            <w:tcBorders>
              <w:top w:val="nil"/>
              <w:left w:val="nil"/>
              <w:bottom w:val="single" w:sz="4" w:space="0" w:color="auto"/>
              <w:right w:val="single" w:sz="4" w:space="0" w:color="auto"/>
            </w:tcBorders>
            <w:shd w:val="clear" w:color="auto" w:fill="auto"/>
            <w:vAlign w:val="center"/>
            <w:hideMark/>
          </w:tcPr>
          <w:p w14:paraId="4BA86ABF"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ННЗТ</w:t>
            </w:r>
          </w:p>
        </w:tc>
        <w:tc>
          <w:tcPr>
            <w:tcW w:w="2954" w:type="pct"/>
            <w:tcBorders>
              <w:top w:val="nil"/>
              <w:left w:val="nil"/>
              <w:bottom w:val="single" w:sz="4" w:space="0" w:color="auto"/>
              <w:right w:val="single" w:sz="4" w:space="0" w:color="auto"/>
            </w:tcBorders>
            <w:shd w:val="clear" w:color="auto" w:fill="auto"/>
            <w:vAlign w:val="center"/>
            <w:hideMark/>
          </w:tcPr>
          <w:p w14:paraId="1713F4A3"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Неснижаемый нормативный запас топлива</w:t>
            </w:r>
          </w:p>
        </w:tc>
      </w:tr>
      <w:tr w:rsidR="001D71E6" w:rsidRPr="00622015" w14:paraId="6DE58BD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103908"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13</w:t>
            </w:r>
          </w:p>
        </w:tc>
        <w:tc>
          <w:tcPr>
            <w:tcW w:w="1465" w:type="pct"/>
            <w:tcBorders>
              <w:top w:val="nil"/>
              <w:left w:val="nil"/>
              <w:bottom w:val="single" w:sz="4" w:space="0" w:color="auto"/>
              <w:right w:val="single" w:sz="4" w:space="0" w:color="auto"/>
            </w:tcBorders>
            <w:shd w:val="clear" w:color="auto" w:fill="auto"/>
            <w:vAlign w:val="center"/>
            <w:hideMark/>
          </w:tcPr>
          <w:p w14:paraId="0C68E1F8"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НС</w:t>
            </w:r>
          </w:p>
        </w:tc>
        <w:tc>
          <w:tcPr>
            <w:tcW w:w="2954" w:type="pct"/>
            <w:tcBorders>
              <w:top w:val="nil"/>
              <w:left w:val="nil"/>
              <w:bottom w:val="single" w:sz="4" w:space="0" w:color="auto"/>
              <w:right w:val="single" w:sz="4" w:space="0" w:color="auto"/>
            </w:tcBorders>
            <w:shd w:val="clear" w:color="auto" w:fill="auto"/>
            <w:vAlign w:val="center"/>
            <w:hideMark/>
          </w:tcPr>
          <w:p w14:paraId="2EB19673"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Насосная станция</w:t>
            </w:r>
          </w:p>
        </w:tc>
      </w:tr>
      <w:tr w:rsidR="001D71E6" w:rsidRPr="00622015" w14:paraId="751BBA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A31F386"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14</w:t>
            </w:r>
          </w:p>
        </w:tc>
        <w:tc>
          <w:tcPr>
            <w:tcW w:w="1465" w:type="pct"/>
            <w:tcBorders>
              <w:top w:val="nil"/>
              <w:left w:val="nil"/>
              <w:bottom w:val="single" w:sz="4" w:space="0" w:color="auto"/>
              <w:right w:val="single" w:sz="4" w:space="0" w:color="auto"/>
            </w:tcBorders>
            <w:shd w:val="clear" w:color="auto" w:fill="auto"/>
            <w:vAlign w:val="center"/>
            <w:hideMark/>
          </w:tcPr>
          <w:p w14:paraId="09581574"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НТД</w:t>
            </w:r>
          </w:p>
        </w:tc>
        <w:tc>
          <w:tcPr>
            <w:tcW w:w="2954" w:type="pct"/>
            <w:tcBorders>
              <w:top w:val="nil"/>
              <w:left w:val="nil"/>
              <w:bottom w:val="single" w:sz="4" w:space="0" w:color="auto"/>
              <w:right w:val="single" w:sz="4" w:space="0" w:color="auto"/>
            </w:tcBorders>
            <w:shd w:val="clear" w:color="auto" w:fill="auto"/>
            <w:vAlign w:val="center"/>
            <w:hideMark/>
          </w:tcPr>
          <w:p w14:paraId="133BB858"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Нормативная техническая документация</w:t>
            </w:r>
          </w:p>
        </w:tc>
      </w:tr>
      <w:tr w:rsidR="001D71E6" w:rsidRPr="00622015" w14:paraId="44541020"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3BF186A"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15</w:t>
            </w:r>
          </w:p>
        </w:tc>
        <w:tc>
          <w:tcPr>
            <w:tcW w:w="1465" w:type="pct"/>
            <w:tcBorders>
              <w:top w:val="nil"/>
              <w:left w:val="nil"/>
              <w:bottom w:val="single" w:sz="4" w:space="0" w:color="auto"/>
              <w:right w:val="single" w:sz="4" w:space="0" w:color="auto"/>
            </w:tcBorders>
            <w:shd w:val="clear" w:color="auto" w:fill="auto"/>
            <w:vAlign w:val="center"/>
            <w:hideMark/>
          </w:tcPr>
          <w:p w14:paraId="1518715A"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НЭЗТ</w:t>
            </w:r>
          </w:p>
        </w:tc>
        <w:tc>
          <w:tcPr>
            <w:tcW w:w="2954" w:type="pct"/>
            <w:tcBorders>
              <w:top w:val="nil"/>
              <w:left w:val="nil"/>
              <w:bottom w:val="single" w:sz="4" w:space="0" w:color="auto"/>
              <w:right w:val="single" w:sz="4" w:space="0" w:color="auto"/>
            </w:tcBorders>
            <w:shd w:val="clear" w:color="auto" w:fill="auto"/>
            <w:vAlign w:val="center"/>
            <w:hideMark/>
          </w:tcPr>
          <w:p w14:paraId="65C1512D"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Нормативный эксплуатационный запас основного или резервного видов топлива</w:t>
            </w:r>
          </w:p>
        </w:tc>
      </w:tr>
      <w:tr w:rsidR="001D71E6" w:rsidRPr="00622015" w14:paraId="3CBDAEC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7FB813A"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16</w:t>
            </w:r>
          </w:p>
        </w:tc>
        <w:tc>
          <w:tcPr>
            <w:tcW w:w="1465" w:type="pct"/>
            <w:tcBorders>
              <w:top w:val="nil"/>
              <w:left w:val="nil"/>
              <w:bottom w:val="single" w:sz="4" w:space="0" w:color="auto"/>
              <w:right w:val="single" w:sz="4" w:space="0" w:color="auto"/>
            </w:tcBorders>
            <w:shd w:val="clear" w:color="auto" w:fill="auto"/>
            <w:vAlign w:val="center"/>
            <w:hideMark/>
          </w:tcPr>
          <w:p w14:paraId="36997399"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ОВ</w:t>
            </w:r>
          </w:p>
        </w:tc>
        <w:tc>
          <w:tcPr>
            <w:tcW w:w="2954" w:type="pct"/>
            <w:tcBorders>
              <w:top w:val="nil"/>
              <w:left w:val="nil"/>
              <w:bottom w:val="single" w:sz="4" w:space="0" w:color="auto"/>
              <w:right w:val="single" w:sz="4" w:space="0" w:color="auto"/>
            </w:tcBorders>
            <w:shd w:val="clear" w:color="auto" w:fill="auto"/>
            <w:vAlign w:val="center"/>
            <w:hideMark/>
          </w:tcPr>
          <w:p w14:paraId="37F49324"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Отопление и вентиляция</w:t>
            </w:r>
          </w:p>
        </w:tc>
      </w:tr>
      <w:tr w:rsidR="001D71E6" w:rsidRPr="00622015" w14:paraId="4DED96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E62AC8"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17</w:t>
            </w:r>
          </w:p>
        </w:tc>
        <w:tc>
          <w:tcPr>
            <w:tcW w:w="1465" w:type="pct"/>
            <w:tcBorders>
              <w:top w:val="nil"/>
              <w:left w:val="nil"/>
              <w:bottom w:val="single" w:sz="4" w:space="0" w:color="auto"/>
              <w:right w:val="single" w:sz="4" w:space="0" w:color="auto"/>
            </w:tcBorders>
            <w:shd w:val="clear" w:color="auto" w:fill="auto"/>
            <w:vAlign w:val="center"/>
            <w:hideMark/>
          </w:tcPr>
          <w:p w14:paraId="4004207C"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ОНЗТ</w:t>
            </w:r>
          </w:p>
        </w:tc>
        <w:tc>
          <w:tcPr>
            <w:tcW w:w="2954" w:type="pct"/>
            <w:tcBorders>
              <w:top w:val="nil"/>
              <w:left w:val="nil"/>
              <w:bottom w:val="single" w:sz="4" w:space="0" w:color="auto"/>
              <w:right w:val="single" w:sz="4" w:space="0" w:color="auto"/>
            </w:tcBorders>
            <w:shd w:val="clear" w:color="auto" w:fill="auto"/>
            <w:vAlign w:val="center"/>
            <w:hideMark/>
          </w:tcPr>
          <w:p w14:paraId="795F091D"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Общий нормативный запас топлива</w:t>
            </w:r>
          </w:p>
        </w:tc>
      </w:tr>
      <w:tr w:rsidR="001D71E6" w:rsidRPr="00622015" w14:paraId="071FA19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EA3FA99"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18</w:t>
            </w:r>
          </w:p>
        </w:tc>
        <w:tc>
          <w:tcPr>
            <w:tcW w:w="1465" w:type="pct"/>
            <w:tcBorders>
              <w:top w:val="nil"/>
              <w:left w:val="nil"/>
              <w:bottom w:val="single" w:sz="4" w:space="0" w:color="auto"/>
              <w:right w:val="single" w:sz="4" w:space="0" w:color="auto"/>
            </w:tcBorders>
            <w:shd w:val="clear" w:color="auto" w:fill="auto"/>
            <w:vAlign w:val="center"/>
            <w:hideMark/>
          </w:tcPr>
          <w:p w14:paraId="63D19E4A"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ПИР</w:t>
            </w:r>
          </w:p>
        </w:tc>
        <w:tc>
          <w:tcPr>
            <w:tcW w:w="2954" w:type="pct"/>
            <w:tcBorders>
              <w:top w:val="nil"/>
              <w:left w:val="nil"/>
              <w:bottom w:val="single" w:sz="4" w:space="0" w:color="auto"/>
              <w:right w:val="single" w:sz="4" w:space="0" w:color="auto"/>
            </w:tcBorders>
            <w:shd w:val="clear" w:color="auto" w:fill="auto"/>
            <w:vAlign w:val="center"/>
            <w:hideMark/>
          </w:tcPr>
          <w:p w14:paraId="7BB26D7F"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Проектные и изыскательские работы</w:t>
            </w:r>
          </w:p>
        </w:tc>
      </w:tr>
      <w:tr w:rsidR="001D71E6" w:rsidRPr="00622015" w14:paraId="43EC2E3D"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385F80A"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19</w:t>
            </w:r>
          </w:p>
        </w:tc>
        <w:tc>
          <w:tcPr>
            <w:tcW w:w="1465" w:type="pct"/>
            <w:tcBorders>
              <w:top w:val="nil"/>
              <w:left w:val="nil"/>
              <w:bottom w:val="single" w:sz="4" w:space="0" w:color="auto"/>
              <w:right w:val="single" w:sz="4" w:space="0" w:color="auto"/>
            </w:tcBorders>
            <w:shd w:val="clear" w:color="auto" w:fill="auto"/>
            <w:vAlign w:val="center"/>
            <w:hideMark/>
          </w:tcPr>
          <w:p w14:paraId="25897299"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ПНС</w:t>
            </w:r>
          </w:p>
        </w:tc>
        <w:tc>
          <w:tcPr>
            <w:tcW w:w="2954" w:type="pct"/>
            <w:tcBorders>
              <w:top w:val="nil"/>
              <w:left w:val="nil"/>
              <w:bottom w:val="single" w:sz="4" w:space="0" w:color="auto"/>
              <w:right w:val="single" w:sz="4" w:space="0" w:color="auto"/>
            </w:tcBorders>
            <w:shd w:val="clear" w:color="auto" w:fill="auto"/>
            <w:vAlign w:val="center"/>
            <w:hideMark/>
          </w:tcPr>
          <w:p w14:paraId="24FE1EB1" w14:textId="77777777" w:rsidR="001D71E6" w:rsidRPr="00622015" w:rsidRDefault="001D71E6" w:rsidP="001D71E6">
            <w:pPr>
              <w:autoSpaceDE/>
              <w:autoSpaceDN/>
              <w:spacing w:line="240" w:lineRule="auto"/>
              <w:ind w:firstLine="0"/>
              <w:jc w:val="left"/>
              <w:rPr>
                <w:color w:val="000000"/>
                <w:sz w:val="22"/>
                <w:lang w:bidi="ar-SA"/>
              </w:rPr>
            </w:pPr>
            <w:proofErr w:type="spellStart"/>
            <w:r w:rsidRPr="00622015">
              <w:rPr>
                <w:color w:val="000000"/>
                <w:sz w:val="22"/>
                <w:lang w:bidi="ar-SA"/>
              </w:rPr>
              <w:t>Повысительно</w:t>
            </w:r>
            <w:proofErr w:type="spellEnd"/>
            <w:r w:rsidRPr="00622015">
              <w:rPr>
                <w:color w:val="000000"/>
                <w:sz w:val="22"/>
                <w:lang w:bidi="ar-SA"/>
              </w:rPr>
              <w:t>-насосная станция</w:t>
            </w:r>
          </w:p>
        </w:tc>
      </w:tr>
      <w:tr w:rsidR="001D71E6" w:rsidRPr="00622015" w14:paraId="1885AF62"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6B6AE01"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20</w:t>
            </w:r>
          </w:p>
        </w:tc>
        <w:tc>
          <w:tcPr>
            <w:tcW w:w="1465" w:type="pct"/>
            <w:tcBorders>
              <w:top w:val="nil"/>
              <w:left w:val="nil"/>
              <w:bottom w:val="single" w:sz="4" w:space="0" w:color="auto"/>
              <w:right w:val="single" w:sz="4" w:space="0" w:color="auto"/>
            </w:tcBorders>
            <w:shd w:val="clear" w:color="auto" w:fill="auto"/>
            <w:vAlign w:val="center"/>
            <w:hideMark/>
          </w:tcPr>
          <w:p w14:paraId="393E4005"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ПП РФ</w:t>
            </w:r>
          </w:p>
        </w:tc>
        <w:tc>
          <w:tcPr>
            <w:tcW w:w="2954" w:type="pct"/>
            <w:tcBorders>
              <w:top w:val="nil"/>
              <w:left w:val="nil"/>
              <w:bottom w:val="single" w:sz="4" w:space="0" w:color="auto"/>
              <w:right w:val="single" w:sz="4" w:space="0" w:color="auto"/>
            </w:tcBorders>
            <w:shd w:val="clear" w:color="auto" w:fill="auto"/>
            <w:vAlign w:val="center"/>
            <w:hideMark/>
          </w:tcPr>
          <w:p w14:paraId="242AC99F"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Постановление Правительства Российской Федерации</w:t>
            </w:r>
          </w:p>
        </w:tc>
      </w:tr>
      <w:tr w:rsidR="001D71E6" w:rsidRPr="00622015" w14:paraId="6392E78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BA5F52D"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21</w:t>
            </w:r>
          </w:p>
        </w:tc>
        <w:tc>
          <w:tcPr>
            <w:tcW w:w="1465" w:type="pct"/>
            <w:tcBorders>
              <w:top w:val="nil"/>
              <w:left w:val="nil"/>
              <w:bottom w:val="single" w:sz="4" w:space="0" w:color="auto"/>
              <w:right w:val="single" w:sz="4" w:space="0" w:color="auto"/>
            </w:tcBorders>
            <w:shd w:val="clear" w:color="auto" w:fill="auto"/>
            <w:vAlign w:val="center"/>
            <w:hideMark/>
          </w:tcPr>
          <w:p w14:paraId="08BBB07E"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ППУ</w:t>
            </w:r>
          </w:p>
        </w:tc>
        <w:tc>
          <w:tcPr>
            <w:tcW w:w="2954" w:type="pct"/>
            <w:tcBorders>
              <w:top w:val="nil"/>
              <w:left w:val="nil"/>
              <w:bottom w:val="single" w:sz="4" w:space="0" w:color="auto"/>
              <w:right w:val="single" w:sz="4" w:space="0" w:color="auto"/>
            </w:tcBorders>
            <w:shd w:val="clear" w:color="auto" w:fill="auto"/>
            <w:vAlign w:val="center"/>
            <w:hideMark/>
          </w:tcPr>
          <w:p w14:paraId="236E8FE4" w14:textId="77777777" w:rsidR="001D71E6" w:rsidRPr="00622015" w:rsidRDefault="001D71E6" w:rsidP="001D71E6">
            <w:pPr>
              <w:autoSpaceDE/>
              <w:autoSpaceDN/>
              <w:spacing w:line="240" w:lineRule="auto"/>
              <w:ind w:firstLine="0"/>
              <w:jc w:val="left"/>
              <w:rPr>
                <w:color w:val="000000"/>
                <w:sz w:val="22"/>
                <w:lang w:bidi="ar-SA"/>
              </w:rPr>
            </w:pPr>
            <w:proofErr w:type="spellStart"/>
            <w:r w:rsidRPr="00622015">
              <w:rPr>
                <w:color w:val="000000"/>
                <w:sz w:val="22"/>
                <w:lang w:bidi="ar-SA"/>
              </w:rPr>
              <w:t>Пенополиуретан</w:t>
            </w:r>
            <w:proofErr w:type="spellEnd"/>
          </w:p>
        </w:tc>
      </w:tr>
      <w:tr w:rsidR="001D71E6" w:rsidRPr="00622015" w14:paraId="4EC16D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5CA289A"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22</w:t>
            </w:r>
          </w:p>
        </w:tc>
        <w:tc>
          <w:tcPr>
            <w:tcW w:w="1465" w:type="pct"/>
            <w:tcBorders>
              <w:top w:val="nil"/>
              <w:left w:val="nil"/>
              <w:bottom w:val="single" w:sz="4" w:space="0" w:color="auto"/>
              <w:right w:val="single" w:sz="4" w:space="0" w:color="auto"/>
            </w:tcBorders>
            <w:shd w:val="clear" w:color="auto" w:fill="auto"/>
            <w:vAlign w:val="center"/>
            <w:hideMark/>
          </w:tcPr>
          <w:p w14:paraId="078452A6"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СМР</w:t>
            </w:r>
          </w:p>
        </w:tc>
        <w:tc>
          <w:tcPr>
            <w:tcW w:w="2954" w:type="pct"/>
            <w:tcBorders>
              <w:top w:val="nil"/>
              <w:left w:val="nil"/>
              <w:bottom w:val="single" w:sz="4" w:space="0" w:color="auto"/>
              <w:right w:val="single" w:sz="4" w:space="0" w:color="auto"/>
            </w:tcBorders>
            <w:shd w:val="clear" w:color="auto" w:fill="auto"/>
            <w:vAlign w:val="center"/>
            <w:hideMark/>
          </w:tcPr>
          <w:p w14:paraId="7A634E58"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Строительно-монтажные работы</w:t>
            </w:r>
          </w:p>
        </w:tc>
      </w:tr>
      <w:tr w:rsidR="001D71E6" w:rsidRPr="00622015" w14:paraId="67E4902C"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DA4A16D"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23</w:t>
            </w:r>
          </w:p>
        </w:tc>
        <w:tc>
          <w:tcPr>
            <w:tcW w:w="1465" w:type="pct"/>
            <w:tcBorders>
              <w:top w:val="nil"/>
              <w:left w:val="nil"/>
              <w:bottom w:val="single" w:sz="4" w:space="0" w:color="auto"/>
              <w:right w:val="single" w:sz="4" w:space="0" w:color="auto"/>
            </w:tcBorders>
            <w:shd w:val="clear" w:color="auto" w:fill="auto"/>
            <w:vAlign w:val="center"/>
            <w:hideMark/>
          </w:tcPr>
          <w:p w14:paraId="5FD1C6BC"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СЦТ</w:t>
            </w:r>
          </w:p>
        </w:tc>
        <w:tc>
          <w:tcPr>
            <w:tcW w:w="2954" w:type="pct"/>
            <w:tcBorders>
              <w:top w:val="nil"/>
              <w:left w:val="nil"/>
              <w:bottom w:val="single" w:sz="4" w:space="0" w:color="auto"/>
              <w:right w:val="single" w:sz="4" w:space="0" w:color="auto"/>
            </w:tcBorders>
            <w:shd w:val="clear" w:color="auto" w:fill="auto"/>
            <w:vAlign w:val="center"/>
            <w:hideMark/>
          </w:tcPr>
          <w:p w14:paraId="0DC2091F"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Система централизованного теплоснабжения</w:t>
            </w:r>
          </w:p>
        </w:tc>
      </w:tr>
      <w:tr w:rsidR="001D71E6" w:rsidRPr="00622015" w14:paraId="0BD7DB3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67BE4BD"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24</w:t>
            </w:r>
          </w:p>
        </w:tc>
        <w:tc>
          <w:tcPr>
            <w:tcW w:w="1465" w:type="pct"/>
            <w:tcBorders>
              <w:top w:val="nil"/>
              <w:left w:val="nil"/>
              <w:bottom w:val="single" w:sz="4" w:space="0" w:color="auto"/>
              <w:right w:val="single" w:sz="4" w:space="0" w:color="auto"/>
            </w:tcBorders>
            <w:shd w:val="clear" w:color="auto" w:fill="auto"/>
            <w:vAlign w:val="center"/>
            <w:hideMark/>
          </w:tcPr>
          <w:p w14:paraId="1A031110"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ТЭ</w:t>
            </w:r>
          </w:p>
        </w:tc>
        <w:tc>
          <w:tcPr>
            <w:tcW w:w="2954" w:type="pct"/>
            <w:tcBorders>
              <w:top w:val="nil"/>
              <w:left w:val="nil"/>
              <w:bottom w:val="single" w:sz="4" w:space="0" w:color="auto"/>
              <w:right w:val="single" w:sz="4" w:space="0" w:color="auto"/>
            </w:tcBorders>
            <w:shd w:val="clear" w:color="auto" w:fill="auto"/>
            <w:vAlign w:val="center"/>
            <w:hideMark/>
          </w:tcPr>
          <w:p w14:paraId="02B24398"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Тепловая энергия</w:t>
            </w:r>
          </w:p>
        </w:tc>
      </w:tr>
      <w:tr w:rsidR="001D71E6" w:rsidRPr="00622015" w14:paraId="5A99F1F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3017AE9"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25</w:t>
            </w:r>
          </w:p>
        </w:tc>
        <w:tc>
          <w:tcPr>
            <w:tcW w:w="1465" w:type="pct"/>
            <w:tcBorders>
              <w:top w:val="nil"/>
              <w:left w:val="nil"/>
              <w:bottom w:val="single" w:sz="4" w:space="0" w:color="auto"/>
              <w:right w:val="single" w:sz="4" w:space="0" w:color="auto"/>
            </w:tcBorders>
            <w:shd w:val="clear" w:color="auto" w:fill="auto"/>
            <w:vAlign w:val="center"/>
            <w:hideMark/>
          </w:tcPr>
          <w:p w14:paraId="1AD53ABE"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ХВО</w:t>
            </w:r>
          </w:p>
        </w:tc>
        <w:tc>
          <w:tcPr>
            <w:tcW w:w="2954" w:type="pct"/>
            <w:tcBorders>
              <w:top w:val="nil"/>
              <w:left w:val="nil"/>
              <w:bottom w:val="single" w:sz="4" w:space="0" w:color="auto"/>
              <w:right w:val="single" w:sz="4" w:space="0" w:color="auto"/>
            </w:tcBorders>
            <w:shd w:val="clear" w:color="auto" w:fill="auto"/>
            <w:vAlign w:val="center"/>
            <w:hideMark/>
          </w:tcPr>
          <w:p w14:paraId="013B4A31" w14:textId="77777777" w:rsidR="001D71E6" w:rsidRPr="00622015" w:rsidRDefault="001D71E6" w:rsidP="001D71E6">
            <w:pPr>
              <w:autoSpaceDE/>
              <w:autoSpaceDN/>
              <w:spacing w:line="240" w:lineRule="auto"/>
              <w:ind w:firstLine="0"/>
              <w:jc w:val="left"/>
              <w:rPr>
                <w:color w:val="000000"/>
                <w:sz w:val="22"/>
                <w:lang w:bidi="ar-SA"/>
              </w:rPr>
            </w:pPr>
            <w:proofErr w:type="spellStart"/>
            <w:r w:rsidRPr="00622015">
              <w:rPr>
                <w:color w:val="000000"/>
                <w:sz w:val="22"/>
                <w:lang w:bidi="ar-SA"/>
              </w:rPr>
              <w:t>Химводоочистка</w:t>
            </w:r>
            <w:proofErr w:type="spellEnd"/>
          </w:p>
        </w:tc>
      </w:tr>
      <w:tr w:rsidR="001D71E6" w:rsidRPr="00622015" w14:paraId="0480E02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EE5A651"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26</w:t>
            </w:r>
          </w:p>
        </w:tc>
        <w:tc>
          <w:tcPr>
            <w:tcW w:w="1465" w:type="pct"/>
            <w:tcBorders>
              <w:top w:val="nil"/>
              <w:left w:val="nil"/>
              <w:bottom w:val="single" w:sz="4" w:space="0" w:color="auto"/>
              <w:right w:val="single" w:sz="4" w:space="0" w:color="auto"/>
            </w:tcBorders>
            <w:shd w:val="clear" w:color="auto" w:fill="auto"/>
            <w:vAlign w:val="center"/>
            <w:hideMark/>
          </w:tcPr>
          <w:p w14:paraId="2B2A5F33"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ХВП</w:t>
            </w:r>
          </w:p>
        </w:tc>
        <w:tc>
          <w:tcPr>
            <w:tcW w:w="2954" w:type="pct"/>
            <w:tcBorders>
              <w:top w:val="nil"/>
              <w:left w:val="nil"/>
              <w:bottom w:val="single" w:sz="4" w:space="0" w:color="auto"/>
              <w:right w:val="single" w:sz="4" w:space="0" w:color="auto"/>
            </w:tcBorders>
            <w:shd w:val="clear" w:color="auto" w:fill="auto"/>
            <w:vAlign w:val="center"/>
            <w:hideMark/>
          </w:tcPr>
          <w:p w14:paraId="1392DEFA" w14:textId="77777777" w:rsidR="001D71E6" w:rsidRPr="00622015" w:rsidRDefault="001D71E6" w:rsidP="001D71E6">
            <w:pPr>
              <w:autoSpaceDE/>
              <w:autoSpaceDN/>
              <w:spacing w:line="240" w:lineRule="auto"/>
              <w:ind w:firstLine="0"/>
              <w:jc w:val="left"/>
              <w:rPr>
                <w:color w:val="000000"/>
                <w:sz w:val="22"/>
                <w:lang w:bidi="ar-SA"/>
              </w:rPr>
            </w:pPr>
            <w:proofErr w:type="spellStart"/>
            <w:r w:rsidRPr="00622015">
              <w:rPr>
                <w:color w:val="000000"/>
                <w:sz w:val="22"/>
                <w:lang w:bidi="ar-SA"/>
              </w:rPr>
              <w:t>Химводоподготовка</w:t>
            </w:r>
            <w:proofErr w:type="spellEnd"/>
          </w:p>
        </w:tc>
      </w:tr>
      <w:tr w:rsidR="001D71E6" w:rsidRPr="00622015" w14:paraId="6DFF4A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2529DD"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27</w:t>
            </w:r>
          </w:p>
        </w:tc>
        <w:tc>
          <w:tcPr>
            <w:tcW w:w="1465" w:type="pct"/>
            <w:tcBorders>
              <w:top w:val="nil"/>
              <w:left w:val="nil"/>
              <w:bottom w:val="single" w:sz="4" w:space="0" w:color="auto"/>
              <w:right w:val="single" w:sz="4" w:space="0" w:color="auto"/>
            </w:tcBorders>
            <w:shd w:val="clear" w:color="auto" w:fill="auto"/>
            <w:vAlign w:val="center"/>
            <w:hideMark/>
          </w:tcPr>
          <w:p w14:paraId="2FC3E55E"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ЦТП</w:t>
            </w:r>
          </w:p>
        </w:tc>
        <w:tc>
          <w:tcPr>
            <w:tcW w:w="2954" w:type="pct"/>
            <w:tcBorders>
              <w:top w:val="nil"/>
              <w:left w:val="nil"/>
              <w:bottom w:val="single" w:sz="4" w:space="0" w:color="auto"/>
              <w:right w:val="single" w:sz="4" w:space="0" w:color="auto"/>
            </w:tcBorders>
            <w:shd w:val="clear" w:color="auto" w:fill="auto"/>
            <w:vAlign w:val="center"/>
            <w:hideMark/>
          </w:tcPr>
          <w:p w14:paraId="09431813"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Центральный тепловой пункт</w:t>
            </w:r>
          </w:p>
        </w:tc>
      </w:tr>
      <w:tr w:rsidR="001D71E6" w:rsidRPr="00622015" w14:paraId="1AB7E51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EC0387"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28</w:t>
            </w:r>
          </w:p>
        </w:tc>
        <w:tc>
          <w:tcPr>
            <w:tcW w:w="1465" w:type="pct"/>
            <w:tcBorders>
              <w:top w:val="nil"/>
              <w:left w:val="nil"/>
              <w:bottom w:val="single" w:sz="4" w:space="0" w:color="auto"/>
              <w:right w:val="single" w:sz="4" w:space="0" w:color="auto"/>
            </w:tcBorders>
            <w:shd w:val="clear" w:color="auto" w:fill="auto"/>
            <w:vAlign w:val="center"/>
            <w:hideMark/>
          </w:tcPr>
          <w:p w14:paraId="7A50408F" w14:textId="77777777" w:rsidR="001D71E6" w:rsidRPr="00622015" w:rsidRDefault="001D71E6" w:rsidP="001D71E6">
            <w:pPr>
              <w:autoSpaceDE/>
              <w:autoSpaceDN/>
              <w:spacing w:line="240" w:lineRule="auto"/>
              <w:ind w:firstLine="0"/>
              <w:jc w:val="center"/>
              <w:rPr>
                <w:color w:val="000000"/>
                <w:sz w:val="22"/>
                <w:lang w:bidi="ar-SA"/>
              </w:rPr>
            </w:pPr>
            <w:r w:rsidRPr="00622015">
              <w:rPr>
                <w:color w:val="000000"/>
                <w:sz w:val="22"/>
                <w:lang w:bidi="ar-SA"/>
              </w:rPr>
              <w:t>ЭМ</w:t>
            </w:r>
          </w:p>
        </w:tc>
        <w:tc>
          <w:tcPr>
            <w:tcW w:w="2954" w:type="pct"/>
            <w:tcBorders>
              <w:top w:val="nil"/>
              <w:left w:val="nil"/>
              <w:bottom w:val="single" w:sz="4" w:space="0" w:color="auto"/>
              <w:right w:val="single" w:sz="4" w:space="0" w:color="auto"/>
            </w:tcBorders>
            <w:shd w:val="clear" w:color="auto" w:fill="auto"/>
            <w:vAlign w:val="center"/>
            <w:hideMark/>
          </w:tcPr>
          <w:p w14:paraId="73C9AB27" w14:textId="77777777" w:rsidR="001D71E6" w:rsidRPr="00622015" w:rsidRDefault="001D71E6" w:rsidP="001D71E6">
            <w:pPr>
              <w:autoSpaceDE/>
              <w:autoSpaceDN/>
              <w:spacing w:line="240" w:lineRule="auto"/>
              <w:ind w:firstLine="0"/>
              <w:jc w:val="left"/>
              <w:rPr>
                <w:color w:val="000000"/>
                <w:sz w:val="22"/>
                <w:lang w:bidi="ar-SA"/>
              </w:rPr>
            </w:pPr>
            <w:r w:rsidRPr="00622015">
              <w:rPr>
                <w:color w:val="000000"/>
                <w:sz w:val="22"/>
                <w:lang w:bidi="ar-SA"/>
              </w:rPr>
              <w:t xml:space="preserve">Электронная модель системы теплоснабжения </w:t>
            </w:r>
          </w:p>
        </w:tc>
      </w:tr>
    </w:tbl>
    <w:p w14:paraId="3909C128" w14:textId="77777777" w:rsidR="001D71E6" w:rsidRPr="00622015" w:rsidRDefault="001D71E6" w:rsidP="001D71E6"/>
    <w:p w14:paraId="4332A46F" w14:textId="18DD3686" w:rsidR="00DE1DBB" w:rsidRPr="00622015" w:rsidRDefault="00DE1DBB" w:rsidP="008B282F">
      <w:pPr>
        <w:pStyle w:val="0"/>
        <w:pageBreakBefore/>
      </w:pPr>
      <w:bookmarkStart w:id="9" w:name="_Toc57365145"/>
      <w:r w:rsidRPr="00622015">
        <w:lastRenderedPageBreak/>
        <w:t>Введение</w:t>
      </w:r>
      <w:bookmarkEnd w:id="9"/>
    </w:p>
    <w:p w14:paraId="49C15C03" w14:textId="0867AC93" w:rsidR="0087753F" w:rsidRDefault="0087753F" w:rsidP="0087753F">
      <w:r>
        <w:rPr>
          <w:szCs w:val="26"/>
        </w:rPr>
        <w:t>Актуализированная схема теплоснабжения муниципального образования</w:t>
      </w:r>
      <w:r w:rsidR="00936AEC">
        <w:rPr>
          <w:szCs w:val="26"/>
        </w:rPr>
        <w:t xml:space="preserve"> </w:t>
      </w:r>
      <w:r w:rsidR="004A3C0D">
        <w:rPr>
          <w:szCs w:val="26"/>
        </w:rPr>
        <w:t>«</w:t>
      </w:r>
      <w:r w:rsidR="00936AEC">
        <w:rPr>
          <w:szCs w:val="26"/>
        </w:rPr>
        <w:t>Городской округ</w:t>
      </w:r>
      <w:r w:rsidR="00936AEC" w:rsidRPr="00DC49F3">
        <w:rPr>
          <w:szCs w:val="26"/>
        </w:rPr>
        <w:t xml:space="preserve"> «Город Глазов» </w:t>
      </w:r>
      <w:r w:rsidR="00936AEC">
        <w:rPr>
          <w:szCs w:val="26"/>
        </w:rPr>
        <w:t>Удмуртской Республики»</w:t>
      </w:r>
      <w:r>
        <w:rPr>
          <w:szCs w:val="26"/>
        </w:rPr>
        <w:t xml:space="preserve"> разработана в соответствии с требованиями действующих нормативно-правовых актов.</w:t>
      </w:r>
      <w:r>
        <w:t xml:space="preserve"> </w:t>
      </w:r>
    </w:p>
    <w:p w14:paraId="5ED66F75" w14:textId="3BD5CC60" w:rsidR="00D801DA" w:rsidRPr="00DC49F3" w:rsidRDefault="00D801DA" w:rsidP="00D801DA">
      <w:proofErr w:type="gramStart"/>
      <w:r w:rsidRPr="00DC49F3">
        <w:rPr>
          <w:szCs w:val="26"/>
        </w:rPr>
        <w:t xml:space="preserve">Состав и структура актуализированной  схемы теплоснабжения муниципального образования </w:t>
      </w:r>
      <w:r w:rsidR="00936AEC">
        <w:rPr>
          <w:szCs w:val="26"/>
        </w:rPr>
        <w:t xml:space="preserve"> «Городской округ</w:t>
      </w:r>
      <w:r w:rsidRPr="00DC49F3">
        <w:rPr>
          <w:szCs w:val="26"/>
        </w:rPr>
        <w:t xml:space="preserve"> «Город Глазов» </w:t>
      </w:r>
      <w:r w:rsidR="00936AEC">
        <w:rPr>
          <w:szCs w:val="26"/>
        </w:rPr>
        <w:t xml:space="preserve">Удмуртской Республики» </w:t>
      </w:r>
      <w:r w:rsidRPr="00DC49F3">
        <w:rPr>
          <w:szCs w:val="26"/>
        </w:rPr>
        <w:t>на период 2016 – 2030 год» удовлетворяют требованиям  Федерального закона Российской Федерации от 27 июля 2010 года № 190-ФЗ «О теплоснабжении», «Требованиям к схемам теплоснабжения», утвержденным постановлением Правительства Российской Федерации от 22 февраля  2012года № 154 «О требованиях к схемам теплоснабжения, порядку их разработки и утверждения», «Метод</w:t>
      </w:r>
      <w:r w:rsidR="00936AEC">
        <w:rPr>
          <w:szCs w:val="26"/>
        </w:rPr>
        <w:t>ическим указаниям по</w:t>
      </w:r>
      <w:proofErr w:type="gramEnd"/>
      <w:r w:rsidR="00936AEC">
        <w:rPr>
          <w:szCs w:val="26"/>
        </w:rPr>
        <w:t xml:space="preserve"> разработке</w:t>
      </w:r>
      <w:r w:rsidRPr="00DC49F3">
        <w:rPr>
          <w:szCs w:val="26"/>
        </w:rPr>
        <w:t xml:space="preserve"> схем теплоснабжения», утвержденным приказом  Министерства энергетики Российской Федерации от 5 марта 2019 года № 212 «Об утверждении  методических указаний по разработке схем теплоснабжения».</w:t>
      </w:r>
    </w:p>
    <w:p w14:paraId="099EBAF4" w14:textId="77777777" w:rsidR="00622015" w:rsidRPr="00622015" w:rsidRDefault="00622015" w:rsidP="00622015">
      <w:r w:rsidRPr="00622015">
        <w:t xml:space="preserve">Схема теплоснабжения содержит </w:t>
      </w:r>
      <w:proofErr w:type="spellStart"/>
      <w:r w:rsidRPr="00622015">
        <w:t>предпроектные</w:t>
      </w:r>
      <w:proofErr w:type="spellEnd"/>
      <w:r w:rsidRPr="00622015">
        <w:t xml:space="preserve"> материалы по обоснованию развития систем теплоснабжения для эффективного и безопасного функционирования и служит защитой интересов потребителей тепловой энергии.</w:t>
      </w:r>
    </w:p>
    <w:p w14:paraId="2976D5D1" w14:textId="77777777" w:rsidR="00622015" w:rsidRPr="00622015" w:rsidRDefault="00622015" w:rsidP="00622015">
      <w:r w:rsidRPr="00622015">
        <w:t xml:space="preserve">Описание существующего положения в сфере теплоснабжения основано на данных, переданных разработчику схемы теплоснабжения по запросам АО «РИР» в адрес теплоснабжающих и </w:t>
      </w:r>
      <w:proofErr w:type="spellStart"/>
      <w:r w:rsidRPr="00622015">
        <w:t>теплосетевых</w:t>
      </w:r>
      <w:proofErr w:type="spellEnd"/>
      <w:r w:rsidRPr="00622015">
        <w:t xml:space="preserve"> организаций, действующих на территории города.</w:t>
      </w:r>
    </w:p>
    <w:p w14:paraId="4EF58F16" w14:textId="77777777" w:rsidR="00622015" w:rsidRPr="00622015" w:rsidRDefault="00622015" w:rsidP="00622015">
      <w:r w:rsidRPr="00622015">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32EB3AA4" w14:textId="77777777" w:rsidR="004434EC" w:rsidRPr="00622015" w:rsidRDefault="004434EC" w:rsidP="004434EC"/>
    <w:p w14:paraId="11FA79DA" w14:textId="77777777" w:rsidR="004434EC" w:rsidRPr="00622015" w:rsidRDefault="004434EC">
      <w:pPr>
        <w:widowControl w:val="0"/>
        <w:spacing w:line="240" w:lineRule="auto"/>
        <w:ind w:firstLine="0"/>
        <w:jc w:val="left"/>
        <w:rPr>
          <w:highlight w:val="yellow"/>
        </w:rPr>
        <w:sectPr w:rsidR="004434EC" w:rsidRPr="00622015" w:rsidSect="004434EC">
          <w:footerReference w:type="default" r:id="rId16"/>
          <w:pgSz w:w="11907" w:h="16840" w:code="9"/>
          <w:pgMar w:top="1134" w:right="567" w:bottom="1134" w:left="1701" w:header="0" w:footer="590" w:gutter="0"/>
          <w:cols w:space="720"/>
          <w:docGrid w:linePitch="299"/>
        </w:sectPr>
      </w:pPr>
    </w:p>
    <w:p w14:paraId="071847AD" w14:textId="77777777" w:rsidR="007A39B7" w:rsidRPr="002A140B" w:rsidRDefault="007A39B7" w:rsidP="00EB71FA">
      <w:pPr>
        <w:pStyle w:val="10"/>
      </w:pPr>
      <w:bookmarkStart w:id="10" w:name="_Toc14090957"/>
      <w:bookmarkStart w:id="11" w:name="_Toc57365146"/>
      <w:bookmarkEnd w:id="5"/>
      <w:r w:rsidRPr="002A140B">
        <w:lastRenderedPageBreak/>
        <w:t>ГЛАВА 12. ОБОСНОВАНИЕ ИНВЕСТИЦИЙ В СТРОИТЕЛЬСТВО, РЕКОНСТРУКЦИЮ И ТЕХНИЧЕСКОЕ ПЕРЕВООРУЖЕНИЕ И (ИЛИ) МОДЕРНИЗАЦИЮ</w:t>
      </w:r>
      <w:bookmarkEnd w:id="10"/>
      <w:bookmarkEnd w:id="11"/>
    </w:p>
    <w:p w14:paraId="49825ECF" w14:textId="77777777" w:rsidR="007A39B7" w:rsidRPr="002A140B" w:rsidRDefault="007A39B7" w:rsidP="007A39B7">
      <w:pPr>
        <w:pStyle w:val="11"/>
      </w:pPr>
      <w:bookmarkStart w:id="12" w:name="_Toc14090958"/>
      <w:bookmarkStart w:id="13" w:name="_Toc57365147"/>
      <w:r w:rsidRPr="002A140B">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12"/>
      <w:bookmarkEnd w:id="13"/>
    </w:p>
    <w:p w14:paraId="47888B41" w14:textId="713DECDD" w:rsidR="00DC391D" w:rsidRPr="002A140B" w:rsidRDefault="008A5989" w:rsidP="008A5989">
      <w:pPr>
        <w:rPr>
          <w:lang w:eastAsia="en-US" w:bidi="ar-SA"/>
        </w:rPr>
      </w:pPr>
      <w:r w:rsidRPr="002A140B">
        <w:rPr>
          <w:lang w:eastAsia="en-US" w:bidi="ar-SA"/>
        </w:rPr>
        <w:t>В соответствии с материалами Глав 7, 8 и 9 Обосновывающих материалов, в качестве основных мероприятий по развитию систем теплоснабжения МО </w:t>
      </w:r>
      <w:r w:rsidR="004A3C0D">
        <w:rPr>
          <w:lang w:eastAsia="en-US" w:bidi="ar-SA"/>
        </w:rPr>
        <w:t xml:space="preserve">«Городской округ </w:t>
      </w:r>
      <w:r w:rsidRPr="002A140B">
        <w:rPr>
          <w:lang w:eastAsia="en-US" w:bidi="ar-SA"/>
        </w:rPr>
        <w:t>«Город </w:t>
      </w:r>
      <w:r w:rsidR="00622015" w:rsidRPr="002A140B">
        <w:rPr>
          <w:lang w:eastAsia="en-US" w:bidi="ar-SA"/>
        </w:rPr>
        <w:t>Глазов</w:t>
      </w:r>
      <w:r w:rsidRPr="002A140B">
        <w:rPr>
          <w:lang w:eastAsia="en-US" w:bidi="ar-SA"/>
        </w:rPr>
        <w:t>»</w:t>
      </w:r>
      <w:r w:rsidR="004A3C0D">
        <w:rPr>
          <w:lang w:eastAsia="en-US" w:bidi="ar-SA"/>
        </w:rPr>
        <w:t xml:space="preserve"> Удмуртской Республики»</w:t>
      </w:r>
      <w:r w:rsidRPr="002A140B">
        <w:rPr>
          <w:lang w:eastAsia="en-US" w:bidi="ar-SA"/>
        </w:rPr>
        <w:t xml:space="preserve"> предусматриваются следующие мероприятия по источникам тепловой энергии</w:t>
      </w:r>
      <w:r w:rsidR="000419EB" w:rsidRPr="002A140B">
        <w:rPr>
          <w:lang w:eastAsia="en-US" w:bidi="ar-SA"/>
        </w:rPr>
        <w:t xml:space="preserve"> и тепловым сетям</w:t>
      </w:r>
      <w:r w:rsidR="00DC391D" w:rsidRPr="002A140B">
        <w:rPr>
          <w:lang w:eastAsia="en-US" w:bidi="ar-SA"/>
        </w:rPr>
        <w:t>:</w:t>
      </w:r>
    </w:p>
    <w:p w14:paraId="0AB645A3" w14:textId="4066474B" w:rsidR="00622015" w:rsidRPr="002A140B" w:rsidRDefault="00E847D4" w:rsidP="00640355">
      <w:pPr>
        <w:pStyle w:val="a6"/>
        <w:numPr>
          <w:ilvl w:val="0"/>
          <w:numId w:val="7"/>
        </w:numPr>
      </w:pPr>
      <w:r>
        <w:t>Реконструкция</w:t>
      </w:r>
      <w:r w:rsidR="00536397">
        <w:t xml:space="preserve"> </w:t>
      </w:r>
      <w:r w:rsidR="00536397" w:rsidRPr="002A140B">
        <w:t>ТЭЦ</w:t>
      </w:r>
      <w:r w:rsidR="00536397">
        <w:t xml:space="preserve"> АО «РИР»</w:t>
      </w:r>
      <w:r w:rsidR="00D7271E">
        <w:rPr>
          <w:lang w:val="en-US"/>
        </w:rPr>
        <w:t>.</w:t>
      </w:r>
    </w:p>
    <w:p w14:paraId="7F7C9FB6" w14:textId="68481B41" w:rsidR="00D7271E" w:rsidRDefault="00D7271E" w:rsidP="00D7271E">
      <w:pPr>
        <w:pStyle w:val="a6"/>
        <w:numPr>
          <w:ilvl w:val="0"/>
          <w:numId w:val="7"/>
        </w:numPr>
      </w:pPr>
      <w:r>
        <w:t>Техни</w:t>
      </w:r>
      <w:r w:rsidR="00D801DA">
        <w:t>ческое перевооружение котельной</w:t>
      </w:r>
      <w:r w:rsidR="006E645D">
        <w:t xml:space="preserve"> по ул. Куйбышева, д. 77</w:t>
      </w:r>
      <w:r>
        <w:t xml:space="preserve"> и устранение </w:t>
      </w:r>
      <w:r w:rsidRPr="00D7271E">
        <w:t>дефицит</w:t>
      </w:r>
      <w:r>
        <w:t>а</w:t>
      </w:r>
      <w:r w:rsidRPr="00D7271E">
        <w:t xml:space="preserve"> располагаемой тепловой мощности «нетто» при аварийном выводе самого мощного котла</w:t>
      </w:r>
      <w:r w:rsidR="00285286">
        <w:t>. Реализация 2024</w:t>
      </w:r>
      <w:r>
        <w:t xml:space="preserve"> год.</w:t>
      </w:r>
    </w:p>
    <w:p w14:paraId="6C926475" w14:textId="6802ED28" w:rsidR="000419EB" w:rsidRPr="002A140B" w:rsidRDefault="000419EB" w:rsidP="00640355">
      <w:pPr>
        <w:pStyle w:val="a6"/>
        <w:numPr>
          <w:ilvl w:val="0"/>
          <w:numId w:val="7"/>
        </w:numPr>
      </w:pPr>
      <w:r w:rsidRPr="002A140B">
        <w:t xml:space="preserve">Переключение потребителей тепловой энергии </w:t>
      </w:r>
      <w:r w:rsidR="00BE5619" w:rsidRPr="002A140B">
        <w:t>с Котельной</w:t>
      </w:r>
      <w:r w:rsidR="006E645D">
        <w:t>, Куйбышева, д. 77</w:t>
      </w:r>
      <w:r w:rsidR="00C93118">
        <w:t xml:space="preserve"> </w:t>
      </w:r>
      <w:r w:rsidR="00BE5619" w:rsidRPr="002A140B">
        <w:t xml:space="preserve">на </w:t>
      </w:r>
      <w:r w:rsidR="00285286">
        <w:t xml:space="preserve">ТЭЦ АО «РИР». </w:t>
      </w:r>
    </w:p>
    <w:p w14:paraId="47E6CC89" w14:textId="481339C8" w:rsidR="00BE5619" w:rsidRPr="002A140B" w:rsidRDefault="00BE5619" w:rsidP="00BE5619">
      <w:pPr>
        <w:pStyle w:val="a6"/>
        <w:numPr>
          <w:ilvl w:val="0"/>
          <w:numId w:val="7"/>
        </w:numPr>
      </w:pPr>
      <w:r w:rsidRPr="002A140B">
        <w:t xml:space="preserve">Переключение </w:t>
      </w:r>
      <w:r w:rsidR="00D7271E">
        <w:t xml:space="preserve">внешних </w:t>
      </w:r>
      <w:r w:rsidRPr="002A140B">
        <w:t>потребителей тепловой энергии с Котельной АО «</w:t>
      </w:r>
      <w:proofErr w:type="spellStart"/>
      <w:r w:rsidRPr="002A140B">
        <w:t>Реммаш</w:t>
      </w:r>
      <w:proofErr w:type="spellEnd"/>
      <w:r w:rsidRPr="002A140B">
        <w:t xml:space="preserve">» на </w:t>
      </w:r>
      <w:r w:rsidR="00285286">
        <w:t xml:space="preserve">ТЭЦ АО «РИР». </w:t>
      </w:r>
    </w:p>
    <w:p w14:paraId="603934DA" w14:textId="5E8E7465" w:rsidR="00BE5619" w:rsidRPr="002A140B" w:rsidRDefault="00D7271E" w:rsidP="00D7271E">
      <w:pPr>
        <w:pStyle w:val="a6"/>
        <w:numPr>
          <w:ilvl w:val="0"/>
          <w:numId w:val="7"/>
        </w:numPr>
      </w:pPr>
      <w:r w:rsidRPr="00D7271E">
        <w:t>Техническое перевооружение котельной</w:t>
      </w:r>
      <w:r w:rsidR="00D801DA">
        <w:t xml:space="preserve"> №</w:t>
      </w:r>
      <w:r w:rsidR="00F03E1F">
        <w:t xml:space="preserve"> </w:t>
      </w:r>
      <w:r w:rsidR="00D801DA">
        <w:t>3</w:t>
      </w:r>
      <w:r>
        <w:t xml:space="preserve"> ООО </w:t>
      </w:r>
      <w:r w:rsidR="00536397">
        <w:t>«</w:t>
      </w:r>
      <w:proofErr w:type="spellStart"/>
      <w:r w:rsidR="00536397">
        <w:t>КомЭнерго</w:t>
      </w:r>
      <w:proofErr w:type="spellEnd"/>
      <w:r w:rsidR="00536397">
        <w:t>»</w:t>
      </w:r>
      <w:r w:rsidR="00BE5619" w:rsidRPr="002A140B">
        <w:t>. Реализаци</w:t>
      </w:r>
      <w:r>
        <w:t>я 2021-2027</w:t>
      </w:r>
      <w:r w:rsidR="00BE5619" w:rsidRPr="002A140B">
        <w:t>г</w:t>
      </w:r>
      <w:r w:rsidR="00F03E1F">
        <w:t>.</w:t>
      </w:r>
      <w:r>
        <w:t>г.</w:t>
      </w:r>
    </w:p>
    <w:p w14:paraId="1CCF4A33" w14:textId="10E33693" w:rsidR="00E37ACD" w:rsidRDefault="00D7271E" w:rsidP="00D7271E">
      <w:pPr>
        <w:pStyle w:val="a6"/>
        <w:numPr>
          <w:ilvl w:val="0"/>
          <w:numId w:val="7"/>
        </w:numPr>
      </w:pPr>
      <w:r>
        <w:t>С</w:t>
      </w:r>
      <w:r w:rsidRPr="00D7271E">
        <w:t>троительство тепловых сетей для подключения перспективных потребителей</w:t>
      </w:r>
      <w:r>
        <w:t xml:space="preserve">. </w:t>
      </w:r>
      <w:r w:rsidR="000419EB" w:rsidRPr="002A140B">
        <w:t>Срок реализации</w:t>
      </w:r>
      <w:r>
        <w:t>: 2020</w:t>
      </w:r>
      <w:r w:rsidR="00BE5619" w:rsidRPr="002A140B">
        <w:t>-2029</w:t>
      </w:r>
      <w:r>
        <w:t>г</w:t>
      </w:r>
      <w:r w:rsidR="00F03E1F">
        <w:t>.</w:t>
      </w:r>
      <w:r>
        <w:t>г.</w:t>
      </w:r>
    </w:p>
    <w:p w14:paraId="3D29C013" w14:textId="1995C4FC" w:rsidR="00D7271E" w:rsidRDefault="00D7271E" w:rsidP="00D7271E">
      <w:pPr>
        <w:pStyle w:val="a6"/>
        <w:numPr>
          <w:ilvl w:val="0"/>
          <w:numId w:val="7"/>
        </w:numPr>
      </w:pPr>
      <w:r>
        <w:t>Р</w:t>
      </w:r>
      <w:r w:rsidRPr="00D7271E">
        <w:t>еконструкция тепловых сетей с увеличением диаметров трубопроводов для подключения перспективных потребителей</w:t>
      </w:r>
      <w:r>
        <w:t xml:space="preserve">. </w:t>
      </w:r>
      <w:r w:rsidRPr="002A140B">
        <w:t>Срок реализации</w:t>
      </w:r>
      <w:r>
        <w:t>: 2020</w:t>
      </w:r>
      <w:r w:rsidRPr="002A140B">
        <w:t>-2029</w:t>
      </w:r>
      <w:r>
        <w:t>г</w:t>
      </w:r>
      <w:r w:rsidR="00F03E1F">
        <w:t>.</w:t>
      </w:r>
      <w:r>
        <w:t>г.</w:t>
      </w:r>
    </w:p>
    <w:p w14:paraId="0107D634" w14:textId="383372DF" w:rsidR="00B64EAE" w:rsidRDefault="00D7271E" w:rsidP="00D7271E">
      <w:pPr>
        <w:pStyle w:val="a6"/>
        <w:numPr>
          <w:ilvl w:val="0"/>
          <w:numId w:val="7"/>
        </w:numPr>
      </w:pPr>
      <w:r>
        <w:t>С</w:t>
      </w:r>
      <w:r w:rsidRPr="00D7271E">
        <w:t>троительство тепловых сетей для повышения надежности и резервирования систем теплоснабжения</w:t>
      </w:r>
      <w:r>
        <w:t xml:space="preserve">. </w:t>
      </w:r>
      <w:r w:rsidRPr="002A140B">
        <w:t>Срок реализации</w:t>
      </w:r>
      <w:r>
        <w:t>: 2021</w:t>
      </w:r>
      <w:r w:rsidRPr="00F03E1F">
        <w:t>-</w:t>
      </w:r>
      <w:r w:rsidR="00B64EAE">
        <w:t>2030 гг.</w:t>
      </w:r>
    </w:p>
    <w:p w14:paraId="7EB7CD6F" w14:textId="5D9E96A0" w:rsidR="00B64EAE" w:rsidRDefault="00B64EAE" w:rsidP="00B64EAE">
      <w:pPr>
        <w:pStyle w:val="a6"/>
        <w:numPr>
          <w:ilvl w:val="0"/>
          <w:numId w:val="7"/>
        </w:numPr>
      </w:pPr>
      <w:r>
        <w:t>Строительство тепловых сетей для переключения тепловых нагрузок потребителей от котельных по ул. Куйбышева, д. 77 и АО «</w:t>
      </w:r>
      <w:proofErr w:type="spellStart"/>
      <w:r>
        <w:t>Реммаш</w:t>
      </w:r>
      <w:proofErr w:type="spellEnd"/>
      <w:r>
        <w:t>» на ТЭЦ АО «РИР». Срок реализации: 2021-2025г.г.</w:t>
      </w:r>
    </w:p>
    <w:p w14:paraId="6C51153B" w14:textId="46F5C54B" w:rsidR="00B64EAE" w:rsidRDefault="00B64EAE" w:rsidP="00B64EAE">
      <w:pPr>
        <w:pStyle w:val="a6"/>
        <w:numPr>
          <w:ilvl w:val="0"/>
          <w:numId w:val="7"/>
        </w:numPr>
      </w:pPr>
      <w:r>
        <w:lastRenderedPageBreak/>
        <w:t>Реконструкция тепловых сетей с увеличением диаметров трубопроводов для обеспечения нормативных гидравлических режимов, и создания единой системы теплоснабжения. Срок реализации: 2021-2029г.г.</w:t>
      </w:r>
    </w:p>
    <w:p w14:paraId="7DA866A6" w14:textId="77777777" w:rsidR="00B64EAE" w:rsidRDefault="00B64EAE" w:rsidP="00B64EAE">
      <w:pPr>
        <w:pStyle w:val="a6"/>
        <w:numPr>
          <w:ilvl w:val="0"/>
          <w:numId w:val="7"/>
        </w:numPr>
      </w:pPr>
      <w:r>
        <w:t>Замена ветхих участков тепловых сетей в связи с превышением нормативного срока эксплуатации. Срок реализации: 2021-2030г.г.</w:t>
      </w:r>
    </w:p>
    <w:p w14:paraId="4076F600" w14:textId="77777777" w:rsidR="00B64EAE" w:rsidRDefault="00B64EAE" w:rsidP="00B64EAE">
      <w:pPr>
        <w:pStyle w:val="a6"/>
        <w:numPr>
          <w:ilvl w:val="0"/>
          <w:numId w:val="7"/>
        </w:numPr>
      </w:pPr>
      <w:r>
        <w:t>Создание системы диспетчеризации и передачи данных потребления тепловой энергии и теплоносителя (ГВС) в тепловых сетях. Срок реализации: 2021-2023г.г.</w:t>
      </w:r>
    </w:p>
    <w:p w14:paraId="2EC8360B" w14:textId="280563CC" w:rsidR="00B64EAE" w:rsidRDefault="00B64EAE" w:rsidP="00B64EAE">
      <w:pPr>
        <w:pStyle w:val="a6"/>
        <w:numPr>
          <w:ilvl w:val="0"/>
          <w:numId w:val="7"/>
        </w:numPr>
      </w:pPr>
      <w:r>
        <w:t>Установка узлов учета тепловой энергии (УУТЭ) у потребителей г. Глазов. Срок реализации: 2022-2026г.г.</w:t>
      </w:r>
    </w:p>
    <w:p w14:paraId="51CE07E1" w14:textId="79D85DC1" w:rsidR="00B64EAE" w:rsidRDefault="00B64EAE" w:rsidP="00B64EAE">
      <w:pPr>
        <w:pStyle w:val="a6"/>
        <w:numPr>
          <w:ilvl w:val="0"/>
          <w:numId w:val="7"/>
        </w:numPr>
      </w:pPr>
      <w:r>
        <w:t xml:space="preserve">Строительство </w:t>
      </w:r>
      <w:proofErr w:type="gramStart"/>
      <w:r>
        <w:t>насосной</w:t>
      </w:r>
      <w:proofErr w:type="gramEnd"/>
      <w:r>
        <w:t xml:space="preserve"> </w:t>
      </w:r>
      <w:proofErr w:type="spellStart"/>
      <w:r>
        <w:t>повысительной</w:t>
      </w:r>
      <w:proofErr w:type="spellEnd"/>
      <w:r>
        <w:t xml:space="preserve"> станций. Срок реализации: 2021-2025г.г.</w:t>
      </w:r>
    </w:p>
    <w:p w14:paraId="531583DC" w14:textId="546A8BCB" w:rsidR="006C1F43" w:rsidRDefault="006C1F43" w:rsidP="0096060D">
      <w:pPr>
        <w:rPr>
          <w:highlight w:val="yellow"/>
          <w:lang w:eastAsia="en-US" w:bidi="ar-SA"/>
        </w:rPr>
      </w:pPr>
    </w:p>
    <w:p w14:paraId="1681BC32" w14:textId="59AE108F" w:rsidR="00380E0C" w:rsidRPr="00380E0C" w:rsidRDefault="00380E0C" w:rsidP="00380E0C">
      <w:pPr>
        <w:pStyle w:val="1111"/>
      </w:pPr>
      <w:bookmarkStart w:id="14" w:name="_Toc57365148"/>
      <w:r w:rsidRPr="00380E0C">
        <w:t>Мероприятия по источникам тепловой энергии</w:t>
      </w:r>
      <w:bookmarkEnd w:id="14"/>
    </w:p>
    <w:p w14:paraId="1F130999" w14:textId="2E9F700A" w:rsidR="00380E0C" w:rsidRPr="00380E0C" w:rsidRDefault="00380E0C" w:rsidP="00380E0C">
      <w:pPr>
        <w:keepNext/>
        <w:keepLines/>
        <w:rPr>
          <w:b/>
          <w:lang w:eastAsia="en-US" w:bidi="ar-SA"/>
        </w:rPr>
      </w:pPr>
      <w:r w:rsidRPr="00380E0C">
        <w:rPr>
          <w:b/>
          <w:lang w:eastAsia="en-US" w:bidi="ar-SA"/>
        </w:rPr>
        <w:t>ТЭЦ АО «РИР»</w:t>
      </w:r>
    </w:p>
    <w:p w14:paraId="7C5BB9AB" w14:textId="101D5B91" w:rsidR="00380E0C" w:rsidRPr="00380E0C" w:rsidRDefault="00380E0C" w:rsidP="00380E0C">
      <w:pPr>
        <w:rPr>
          <w:lang w:eastAsia="en-US" w:bidi="ar-SA"/>
        </w:rPr>
      </w:pPr>
      <w:r w:rsidRPr="00380E0C">
        <w:rPr>
          <w:lang w:eastAsia="en-US" w:bidi="ar-SA"/>
        </w:rPr>
        <w:t xml:space="preserve">Данные о затратах на реализацию мероприятий по реконструкции </w:t>
      </w:r>
      <w:r>
        <w:rPr>
          <w:lang w:eastAsia="en-US" w:bidi="ar-SA"/>
        </w:rPr>
        <w:t>ТЭЦ АО «РИР»</w:t>
      </w:r>
      <w:r w:rsidRPr="00380E0C">
        <w:rPr>
          <w:lang w:eastAsia="en-US" w:bidi="ar-SA"/>
        </w:rPr>
        <w:t xml:space="preserve"> предоставлены предприятием, и сведены в таблицу ниже.</w:t>
      </w:r>
    </w:p>
    <w:p w14:paraId="374396DB" w14:textId="77777777" w:rsidR="00380E0C" w:rsidRPr="00622015" w:rsidRDefault="00380E0C" w:rsidP="0096060D">
      <w:pPr>
        <w:rPr>
          <w:highlight w:val="yellow"/>
          <w:lang w:eastAsia="en-US" w:bidi="ar-SA"/>
        </w:rPr>
      </w:pPr>
    </w:p>
    <w:p w14:paraId="20FECFC0" w14:textId="77777777" w:rsidR="00DC391D" w:rsidRPr="00622015" w:rsidRDefault="00DC391D" w:rsidP="0096060D">
      <w:pPr>
        <w:rPr>
          <w:highlight w:val="yellow"/>
          <w:lang w:eastAsia="en-US" w:bidi="ar-SA"/>
        </w:rPr>
        <w:sectPr w:rsidR="00DC391D" w:rsidRPr="00622015" w:rsidSect="00CE536A">
          <w:pgSz w:w="11907" w:h="16840" w:code="9"/>
          <w:pgMar w:top="1134" w:right="567" w:bottom="1134" w:left="1701" w:header="0" w:footer="590" w:gutter="0"/>
          <w:cols w:space="720"/>
          <w:docGrid w:linePitch="299"/>
        </w:sectPr>
      </w:pPr>
    </w:p>
    <w:p w14:paraId="105B5E6F" w14:textId="0AA123BA" w:rsidR="00DC391D" w:rsidRDefault="00DC391D" w:rsidP="00912B63">
      <w:pPr>
        <w:pStyle w:val="af4"/>
        <w:tabs>
          <w:tab w:val="left" w:pos="798"/>
          <w:tab w:val="left" w:pos="4395"/>
          <w:tab w:val="left" w:pos="10490"/>
          <w:tab w:val="left" w:pos="12333"/>
        </w:tabs>
      </w:pPr>
      <w:r w:rsidRPr="00F13659">
        <w:lastRenderedPageBreak/>
        <w:t xml:space="preserve">Таблица </w:t>
      </w:r>
      <w:r w:rsidRPr="00F13659">
        <w:fldChar w:fldCharType="begin"/>
      </w:r>
      <w:r w:rsidRPr="00F13659">
        <w:instrText xml:space="preserve"> SEQ Таблица \* ARABIC </w:instrText>
      </w:r>
      <w:r w:rsidRPr="00F13659">
        <w:fldChar w:fldCharType="separate"/>
      </w:r>
      <w:r w:rsidR="00A75381">
        <w:rPr>
          <w:noProof/>
        </w:rPr>
        <w:t>3</w:t>
      </w:r>
      <w:r w:rsidRPr="00F13659">
        <w:fldChar w:fldCharType="end"/>
      </w:r>
      <w:r w:rsidRPr="00F13659">
        <w:t xml:space="preserve">. Мероприятия по </w:t>
      </w:r>
      <w:r w:rsidR="003B4C7E">
        <w:t>модернизации</w:t>
      </w:r>
      <w:r w:rsidR="00A14A0C" w:rsidRPr="00F13659">
        <w:t xml:space="preserve"> ТЭЦ</w:t>
      </w:r>
      <w:r w:rsidR="003B4C7E">
        <w:t xml:space="preserve"> </w:t>
      </w:r>
      <w:r w:rsidR="00567814">
        <w:t>АО «РИР»</w:t>
      </w:r>
    </w:p>
    <w:tbl>
      <w:tblPr>
        <w:tblW w:w="5242" w:type="pct"/>
        <w:tblLayout w:type="fixed"/>
        <w:tblLook w:val="04A0" w:firstRow="1" w:lastRow="0" w:firstColumn="1" w:lastColumn="0" w:noHBand="0" w:noVBand="1"/>
      </w:tblPr>
      <w:tblGrid>
        <w:gridCol w:w="503"/>
        <w:gridCol w:w="6"/>
        <w:gridCol w:w="1241"/>
        <w:gridCol w:w="6"/>
        <w:gridCol w:w="1906"/>
        <w:gridCol w:w="988"/>
        <w:gridCol w:w="7"/>
        <w:gridCol w:w="1696"/>
        <w:gridCol w:w="7"/>
        <w:gridCol w:w="708"/>
        <w:gridCol w:w="53"/>
        <w:gridCol w:w="40"/>
        <w:gridCol w:w="618"/>
        <w:gridCol w:w="708"/>
        <w:gridCol w:w="37"/>
        <w:gridCol w:w="651"/>
        <w:gridCol w:w="27"/>
        <w:gridCol w:w="13"/>
        <w:gridCol w:w="688"/>
        <w:gridCol w:w="985"/>
        <w:gridCol w:w="985"/>
        <w:gridCol w:w="73"/>
        <w:gridCol w:w="778"/>
        <w:gridCol w:w="27"/>
        <w:gridCol w:w="67"/>
        <w:gridCol w:w="895"/>
        <w:gridCol w:w="17"/>
        <w:gridCol w:w="972"/>
        <w:gridCol w:w="17"/>
        <w:gridCol w:w="992"/>
        <w:gridCol w:w="982"/>
      </w:tblGrid>
      <w:tr w:rsidR="00FC6A03" w:rsidRPr="003B4C7E" w14:paraId="7EE92C3F" w14:textId="77777777" w:rsidTr="00945369">
        <w:trPr>
          <w:trHeight w:val="20"/>
          <w:tblHeader/>
        </w:trPr>
        <w:tc>
          <w:tcPr>
            <w:tcW w:w="1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95CDD" w14:textId="77777777" w:rsidR="003B4C7E" w:rsidRPr="003B4C7E" w:rsidRDefault="003B4C7E" w:rsidP="003B4C7E">
            <w:pPr>
              <w:autoSpaceDE/>
              <w:autoSpaceDN/>
              <w:spacing w:line="240" w:lineRule="auto"/>
              <w:ind w:left="-71" w:right="-69" w:firstLine="0"/>
              <w:jc w:val="center"/>
              <w:rPr>
                <w:b/>
                <w:bCs/>
                <w:color w:val="000000"/>
                <w:sz w:val="16"/>
                <w:szCs w:val="16"/>
                <w:lang w:bidi="ar-SA"/>
              </w:rPr>
            </w:pPr>
            <w:bookmarkStart w:id="15" w:name="RANGE!C61"/>
            <w:r w:rsidRPr="003B4C7E">
              <w:rPr>
                <w:b/>
                <w:bCs/>
                <w:color w:val="000000"/>
                <w:sz w:val="16"/>
                <w:szCs w:val="16"/>
                <w:lang w:bidi="ar-SA"/>
              </w:rPr>
              <w:t xml:space="preserve">N </w:t>
            </w:r>
            <w:proofErr w:type="gramStart"/>
            <w:r w:rsidRPr="003B4C7E">
              <w:rPr>
                <w:b/>
                <w:bCs/>
                <w:color w:val="000000"/>
                <w:sz w:val="16"/>
                <w:szCs w:val="16"/>
                <w:lang w:bidi="ar-SA"/>
              </w:rPr>
              <w:t>п</w:t>
            </w:r>
            <w:proofErr w:type="gramEnd"/>
            <w:r w:rsidRPr="003B4C7E">
              <w:rPr>
                <w:b/>
                <w:bCs/>
                <w:color w:val="000000"/>
                <w:sz w:val="16"/>
                <w:szCs w:val="16"/>
                <w:lang w:bidi="ar-SA"/>
              </w:rPr>
              <w:t>/п</w:t>
            </w:r>
            <w:bookmarkEnd w:id="15"/>
          </w:p>
        </w:tc>
        <w:tc>
          <w:tcPr>
            <w:tcW w:w="3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DC3811" w14:textId="77777777" w:rsidR="003B4C7E" w:rsidRPr="003B4C7E" w:rsidRDefault="003B4C7E" w:rsidP="003B4C7E">
            <w:pPr>
              <w:autoSpaceDE/>
              <w:autoSpaceDN/>
              <w:spacing w:line="240" w:lineRule="auto"/>
              <w:ind w:left="-71" w:right="-69" w:firstLine="0"/>
              <w:jc w:val="center"/>
              <w:rPr>
                <w:b/>
                <w:bCs/>
                <w:color w:val="000000"/>
                <w:sz w:val="16"/>
                <w:szCs w:val="16"/>
                <w:lang w:bidi="ar-SA"/>
              </w:rPr>
            </w:pPr>
            <w:r w:rsidRPr="003B4C7E">
              <w:rPr>
                <w:b/>
                <w:bCs/>
                <w:color w:val="000000"/>
                <w:sz w:val="16"/>
                <w:szCs w:val="16"/>
                <w:lang w:bidi="ar-SA"/>
              </w:rPr>
              <w:t>Наименование мероприятий</w:t>
            </w:r>
          </w:p>
        </w:tc>
        <w:tc>
          <w:tcPr>
            <w:tcW w:w="5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5FBD58" w14:textId="77777777" w:rsidR="003B4C7E" w:rsidRPr="003B4C7E" w:rsidRDefault="003B4C7E" w:rsidP="003B4C7E">
            <w:pPr>
              <w:autoSpaceDE/>
              <w:autoSpaceDN/>
              <w:spacing w:line="240" w:lineRule="auto"/>
              <w:ind w:left="-71" w:right="-69" w:firstLine="0"/>
              <w:jc w:val="center"/>
              <w:rPr>
                <w:b/>
                <w:bCs/>
                <w:color w:val="000000"/>
                <w:sz w:val="16"/>
                <w:szCs w:val="16"/>
                <w:lang w:bidi="ar-SA"/>
              </w:rPr>
            </w:pPr>
            <w:r w:rsidRPr="003B4C7E">
              <w:rPr>
                <w:b/>
                <w:bCs/>
                <w:color w:val="000000"/>
                <w:sz w:val="16"/>
                <w:szCs w:val="16"/>
                <w:lang w:bidi="ar-SA"/>
              </w:rPr>
              <w:t>Обоснование необходимости (цель реализации)</w:t>
            </w:r>
          </w:p>
        </w:tc>
        <w:tc>
          <w:tcPr>
            <w:tcW w:w="2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EF924A" w14:textId="77777777" w:rsidR="003B4C7E" w:rsidRPr="003B4C7E" w:rsidRDefault="003B4C7E" w:rsidP="003B4C7E">
            <w:pPr>
              <w:autoSpaceDE/>
              <w:autoSpaceDN/>
              <w:spacing w:line="240" w:lineRule="auto"/>
              <w:ind w:left="-71" w:right="-69" w:firstLine="0"/>
              <w:jc w:val="center"/>
              <w:rPr>
                <w:b/>
                <w:bCs/>
                <w:color w:val="000000"/>
                <w:sz w:val="16"/>
                <w:szCs w:val="16"/>
                <w:lang w:bidi="ar-SA"/>
              </w:rPr>
            </w:pPr>
            <w:r w:rsidRPr="003B4C7E">
              <w:rPr>
                <w:b/>
                <w:bCs/>
                <w:color w:val="000000"/>
                <w:sz w:val="16"/>
                <w:szCs w:val="16"/>
                <w:lang w:bidi="ar-SA"/>
              </w:rPr>
              <w:t>Описание и место расположения объекта</w:t>
            </w:r>
          </w:p>
        </w:tc>
        <w:tc>
          <w:tcPr>
            <w:tcW w:w="1158" w:type="pct"/>
            <w:gridSpan w:val="8"/>
            <w:tcBorders>
              <w:top w:val="single" w:sz="4" w:space="0" w:color="auto"/>
              <w:left w:val="nil"/>
              <w:bottom w:val="single" w:sz="4" w:space="0" w:color="auto"/>
              <w:right w:val="single" w:sz="4" w:space="0" w:color="auto"/>
            </w:tcBorders>
            <w:shd w:val="clear" w:color="auto" w:fill="auto"/>
            <w:vAlign w:val="center"/>
            <w:hideMark/>
          </w:tcPr>
          <w:p w14:paraId="43CBF900" w14:textId="77777777" w:rsidR="003B4C7E" w:rsidRPr="003B4C7E" w:rsidRDefault="003B4C7E" w:rsidP="003B4C7E">
            <w:pPr>
              <w:autoSpaceDE/>
              <w:autoSpaceDN/>
              <w:spacing w:line="240" w:lineRule="auto"/>
              <w:ind w:left="-83" w:right="-69" w:firstLine="0"/>
              <w:jc w:val="center"/>
              <w:rPr>
                <w:b/>
                <w:bCs/>
                <w:color w:val="000000"/>
                <w:sz w:val="16"/>
                <w:szCs w:val="16"/>
                <w:lang w:bidi="ar-SA"/>
              </w:rPr>
            </w:pPr>
            <w:r w:rsidRPr="003B4C7E">
              <w:rPr>
                <w:b/>
                <w:bCs/>
                <w:color w:val="000000"/>
                <w:sz w:val="16"/>
                <w:szCs w:val="16"/>
                <w:lang w:bidi="ar-SA"/>
              </w:rPr>
              <w:t>Основные технические характеристики</w:t>
            </w:r>
          </w:p>
        </w:tc>
        <w:tc>
          <w:tcPr>
            <w:tcW w:w="1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C3FDB" w14:textId="77777777" w:rsidR="003B4C7E" w:rsidRPr="003B4C7E" w:rsidRDefault="003B4C7E" w:rsidP="003B4C7E">
            <w:pPr>
              <w:autoSpaceDE/>
              <w:autoSpaceDN/>
              <w:spacing w:line="240" w:lineRule="auto"/>
              <w:ind w:left="-83" w:right="-69" w:firstLine="0"/>
              <w:jc w:val="center"/>
              <w:rPr>
                <w:b/>
                <w:bCs/>
                <w:color w:val="000000"/>
                <w:sz w:val="16"/>
                <w:szCs w:val="16"/>
                <w:lang w:bidi="ar-SA"/>
              </w:rPr>
            </w:pPr>
            <w:r w:rsidRPr="003B4C7E">
              <w:rPr>
                <w:b/>
                <w:bCs/>
                <w:color w:val="000000"/>
                <w:sz w:val="16"/>
                <w:szCs w:val="16"/>
                <w:lang w:bidi="ar-SA"/>
              </w:rPr>
              <w:t>Год начала реализации мероприятия</w:t>
            </w:r>
          </w:p>
        </w:tc>
        <w:tc>
          <w:tcPr>
            <w:tcW w:w="2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CA79A4" w14:textId="77777777" w:rsidR="003B4C7E" w:rsidRPr="003B4C7E" w:rsidRDefault="003B4C7E" w:rsidP="003B4C7E">
            <w:pPr>
              <w:autoSpaceDE/>
              <w:autoSpaceDN/>
              <w:spacing w:line="240" w:lineRule="auto"/>
              <w:ind w:left="-83" w:right="-69" w:firstLine="0"/>
              <w:jc w:val="center"/>
              <w:rPr>
                <w:b/>
                <w:bCs/>
                <w:color w:val="000000"/>
                <w:sz w:val="16"/>
                <w:szCs w:val="16"/>
                <w:lang w:bidi="ar-SA"/>
              </w:rPr>
            </w:pPr>
            <w:r w:rsidRPr="003B4C7E">
              <w:rPr>
                <w:b/>
                <w:bCs/>
                <w:color w:val="000000"/>
                <w:sz w:val="16"/>
                <w:szCs w:val="16"/>
                <w:lang w:bidi="ar-SA"/>
              </w:rPr>
              <w:t>Год окончания реализации мероприятия</w:t>
            </w:r>
          </w:p>
        </w:tc>
        <w:tc>
          <w:tcPr>
            <w:tcW w:w="2034" w:type="pct"/>
            <w:gridSpan w:val="12"/>
            <w:tcBorders>
              <w:top w:val="single" w:sz="4" w:space="0" w:color="auto"/>
              <w:left w:val="nil"/>
              <w:bottom w:val="single" w:sz="4" w:space="0" w:color="auto"/>
              <w:right w:val="single" w:sz="4" w:space="0" w:color="000000"/>
            </w:tcBorders>
            <w:shd w:val="clear" w:color="auto" w:fill="auto"/>
            <w:vAlign w:val="center"/>
            <w:hideMark/>
          </w:tcPr>
          <w:p w14:paraId="0BA9748E" w14:textId="450E8164" w:rsidR="003B4C7E" w:rsidRPr="003B4C7E" w:rsidRDefault="003B4C7E" w:rsidP="003B4C7E">
            <w:pPr>
              <w:autoSpaceDE/>
              <w:autoSpaceDN/>
              <w:spacing w:line="240" w:lineRule="auto"/>
              <w:ind w:left="-83" w:right="-69" w:firstLine="0"/>
              <w:jc w:val="center"/>
              <w:rPr>
                <w:b/>
                <w:bCs/>
                <w:color w:val="000000"/>
                <w:sz w:val="16"/>
                <w:szCs w:val="16"/>
                <w:lang w:bidi="ar-SA"/>
              </w:rPr>
            </w:pPr>
            <w:r w:rsidRPr="003B4C7E">
              <w:rPr>
                <w:b/>
                <w:bCs/>
                <w:color w:val="000000"/>
                <w:sz w:val="16"/>
                <w:szCs w:val="16"/>
                <w:lang w:bidi="ar-SA"/>
              </w:rPr>
              <w:t>Расходы на реализацию м</w:t>
            </w:r>
            <w:r w:rsidR="00797813">
              <w:rPr>
                <w:b/>
                <w:bCs/>
                <w:color w:val="000000"/>
                <w:sz w:val="16"/>
                <w:szCs w:val="16"/>
                <w:lang w:bidi="ar-SA"/>
              </w:rPr>
              <w:t>ероприятий в текущих ценах</w:t>
            </w:r>
            <w:r w:rsidRPr="003B4C7E">
              <w:rPr>
                <w:b/>
                <w:bCs/>
                <w:color w:val="000000"/>
                <w:sz w:val="16"/>
                <w:szCs w:val="16"/>
                <w:lang w:bidi="ar-SA"/>
              </w:rPr>
              <w:t>, тыс. руб. (с НДС)</w:t>
            </w:r>
          </w:p>
        </w:tc>
      </w:tr>
      <w:tr w:rsidR="00FC6A03" w:rsidRPr="003B4C7E" w14:paraId="2A93BC6A" w14:textId="77777777" w:rsidTr="00945369">
        <w:trPr>
          <w:trHeight w:val="20"/>
          <w:tblHeader/>
        </w:trPr>
        <w:tc>
          <w:tcPr>
            <w:tcW w:w="1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5363B9" w14:textId="77777777" w:rsidR="00912B63" w:rsidRPr="003B4C7E" w:rsidRDefault="00912B63" w:rsidP="003B4C7E">
            <w:pPr>
              <w:autoSpaceDE/>
              <w:autoSpaceDN/>
              <w:spacing w:line="240" w:lineRule="auto"/>
              <w:ind w:left="-71" w:right="-69" w:firstLine="0"/>
              <w:jc w:val="left"/>
              <w:rPr>
                <w:b/>
                <w:bCs/>
                <w:color w:val="000000"/>
                <w:sz w:val="16"/>
                <w:szCs w:val="16"/>
                <w:lang w:bidi="ar-SA"/>
              </w:rPr>
            </w:pPr>
          </w:p>
        </w:tc>
        <w:tc>
          <w:tcPr>
            <w:tcW w:w="374"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258D57" w14:textId="77777777" w:rsidR="00912B63" w:rsidRPr="003B4C7E" w:rsidRDefault="00912B63" w:rsidP="003B4C7E">
            <w:pPr>
              <w:autoSpaceDE/>
              <w:autoSpaceDN/>
              <w:spacing w:line="240" w:lineRule="auto"/>
              <w:ind w:left="-71" w:right="-69" w:firstLine="0"/>
              <w:jc w:val="left"/>
              <w:rPr>
                <w:b/>
                <w:bCs/>
                <w:color w:val="000000"/>
                <w:sz w:val="16"/>
                <w:szCs w:val="16"/>
                <w:lang w:bidi="ar-SA"/>
              </w:rPr>
            </w:pPr>
          </w:p>
        </w:tc>
        <w:tc>
          <w:tcPr>
            <w:tcW w:w="573"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AC3A58" w14:textId="77777777" w:rsidR="00912B63" w:rsidRPr="003B4C7E" w:rsidRDefault="00912B63" w:rsidP="003B4C7E">
            <w:pPr>
              <w:autoSpaceDE/>
              <w:autoSpaceDN/>
              <w:spacing w:line="240" w:lineRule="auto"/>
              <w:ind w:left="-71" w:right="-69" w:firstLine="0"/>
              <w:jc w:val="left"/>
              <w:rPr>
                <w:b/>
                <w:bCs/>
                <w:color w:val="000000"/>
                <w:sz w:val="16"/>
                <w:szCs w:val="16"/>
                <w:lang w:bidi="ar-SA"/>
              </w:rPr>
            </w:pPr>
          </w:p>
        </w:tc>
        <w:tc>
          <w:tcPr>
            <w:tcW w:w="298"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46FF7C" w14:textId="77777777" w:rsidR="00912B63" w:rsidRPr="003B4C7E" w:rsidRDefault="00912B63" w:rsidP="003B4C7E">
            <w:pPr>
              <w:autoSpaceDE/>
              <w:autoSpaceDN/>
              <w:spacing w:line="240" w:lineRule="auto"/>
              <w:ind w:left="-71" w:right="-69" w:firstLine="0"/>
              <w:jc w:val="left"/>
              <w:rPr>
                <w:b/>
                <w:bCs/>
                <w:color w:val="000000"/>
                <w:sz w:val="16"/>
                <w:szCs w:val="16"/>
                <w:lang w:bidi="ar-SA"/>
              </w:rPr>
            </w:pPr>
          </w:p>
        </w:tc>
        <w:tc>
          <w:tcPr>
            <w:tcW w:w="510"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7C416C3" w14:textId="77777777" w:rsidR="00912B63" w:rsidRPr="003B4C7E" w:rsidRDefault="00912B63" w:rsidP="003B4C7E">
            <w:pPr>
              <w:autoSpaceDE/>
              <w:autoSpaceDN/>
              <w:spacing w:line="240" w:lineRule="auto"/>
              <w:ind w:left="-83" w:right="-69" w:firstLine="0"/>
              <w:jc w:val="center"/>
              <w:rPr>
                <w:b/>
                <w:bCs/>
                <w:color w:val="000000"/>
                <w:sz w:val="16"/>
                <w:szCs w:val="16"/>
                <w:lang w:bidi="ar-SA"/>
              </w:rPr>
            </w:pPr>
            <w:r w:rsidRPr="003B4C7E">
              <w:rPr>
                <w:b/>
                <w:bCs/>
                <w:color w:val="000000"/>
                <w:sz w:val="16"/>
                <w:szCs w:val="16"/>
                <w:lang w:bidi="ar-SA"/>
              </w:rPr>
              <w:t>Наименование показателя</w:t>
            </w:r>
          </w:p>
        </w:tc>
        <w:tc>
          <w:tcPr>
            <w:tcW w:w="228"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8A9DABC" w14:textId="77777777" w:rsidR="00912B63" w:rsidRPr="003B4C7E" w:rsidRDefault="00912B63" w:rsidP="00BA0042">
            <w:pPr>
              <w:autoSpaceDE/>
              <w:autoSpaceDN/>
              <w:spacing w:line="240" w:lineRule="auto"/>
              <w:ind w:left="-255" w:right="-69" w:firstLine="172"/>
              <w:jc w:val="center"/>
              <w:rPr>
                <w:b/>
                <w:bCs/>
                <w:color w:val="000000"/>
                <w:sz w:val="16"/>
                <w:szCs w:val="16"/>
                <w:lang w:bidi="ar-SA"/>
              </w:rPr>
            </w:pPr>
            <w:r w:rsidRPr="003B4C7E">
              <w:rPr>
                <w:b/>
                <w:bCs/>
                <w:color w:val="000000"/>
                <w:sz w:val="16"/>
                <w:szCs w:val="16"/>
                <w:lang w:bidi="ar-SA"/>
              </w:rPr>
              <w:t>Ед. изм.</w:t>
            </w:r>
          </w:p>
        </w:tc>
        <w:tc>
          <w:tcPr>
            <w:tcW w:w="420" w:type="pct"/>
            <w:gridSpan w:val="4"/>
            <w:tcBorders>
              <w:top w:val="single" w:sz="4" w:space="0" w:color="auto"/>
              <w:left w:val="nil"/>
              <w:bottom w:val="single" w:sz="4" w:space="0" w:color="auto"/>
              <w:right w:val="single" w:sz="4" w:space="0" w:color="auto"/>
            </w:tcBorders>
            <w:shd w:val="clear" w:color="auto" w:fill="auto"/>
            <w:vAlign w:val="center"/>
            <w:hideMark/>
          </w:tcPr>
          <w:p w14:paraId="773911FF" w14:textId="5E687F78" w:rsidR="00912B63" w:rsidRPr="003B4C7E" w:rsidRDefault="00912B63" w:rsidP="00BA0042">
            <w:pPr>
              <w:autoSpaceDE/>
              <w:autoSpaceDN/>
              <w:spacing w:line="240" w:lineRule="auto"/>
              <w:ind w:left="28" w:right="-69" w:firstLine="0"/>
              <w:jc w:val="center"/>
              <w:rPr>
                <w:b/>
                <w:bCs/>
                <w:color w:val="000000"/>
                <w:sz w:val="16"/>
                <w:szCs w:val="16"/>
                <w:lang w:bidi="ar-SA"/>
              </w:rPr>
            </w:pPr>
            <w:r w:rsidRPr="003B4C7E">
              <w:rPr>
                <w:b/>
                <w:bCs/>
                <w:color w:val="000000"/>
                <w:sz w:val="16"/>
                <w:szCs w:val="16"/>
                <w:lang w:bidi="ar-SA"/>
              </w:rPr>
              <w:t>Значение показателя</w:t>
            </w:r>
          </w:p>
        </w:tc>
        <w:tc>
          <w:tcPr>
            <w:tcW w:w="19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744A36" w14:textId="77777777" w:rsidR="00912B63" w:rsidRPr="003B4C7E" w:rsidRDefault="00912B63" w:rsidP="003B4C7E">
            <w:pPr>
              <w:autoSpaceDE/>
              <w:autoSpaceDN/>
              <w:spacing w:line="240" w:lineRule="auto"/>
              <w:ind w:left="-83" w:right="-69" w:firstLine="0"/>
              <w:jc w:val="left"/>
              <w:rPr>
                <w:b/>
                <w:bCs/>
                <w:color w:val="000000"/>
                <w:sz w:val="16"/>
                <w:szCs w:val="16"/>
                <w:lang w:bidi="ar-SA"/>
              </w:rPr>
            </w:pPr>
          </w:p>
        </w:tc>
        <w:tc>
          <w:tcPr>
            <w:tcW w:w="218"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4FED14" w14:textId="77777777" w:rsidR="00912B63" w:rsidRPr="003B4C7E" w:rsidRDefault="00912B63" w:rsidP="003B4C7E">
            <w:pPr>
              <w:autoSpaceDE/>
              <w:autoSpaceDN/>
              <w:spacing w:line="240" w:lineRule="auto"/>
              <w:ind w:left="-83" w:right="-69" w:firstLine="0"/>
              <w:jc w:val="left"/>
              <w:rPr>
                <w:b/>
                <w:bCs/>
                <w:color w:val="000000"/>
                <w:sz w:val="16"/>
                <w:szCs w:val="16"/>
                <w:lang w:bidi="ar-SA"/>
              </w:rPr>
            </w:pPr>
          </w:p>
        </w:tc>
        <w:tc>
          <w:tcPr>
            <w:tcW w:w="295" w:type="pct"/>
            <w:vMerge w:val="restart"/>
            <w:tcBorders>
              <w:top w:val="nil"/>
              <w:left w:val="single" w:sz="4" w:space="0" w:color="auto"/>
              <w:bottom w:val="single" w:sz="4" w:space="0" w:color="auto"/>
              <w:right w:val="single" w:sz="4" w:space="0" w:color="auto"/>
            </w:tcBorders>
            <w:shd w:val="clear" w:color="auto" w:fill="auto"/>
            <w:vAlign w:val="center"/>
            <w:hideMark/>
          </w:tcPr>
          <w:p w14:paraId="384714F2" w14:textId="77777777" w:rsidR="00912B63" w:rsidRPr="003B4C7E" w:rsidRDefault="00912B63" w:rsidP="003B4C7E">
            <w:pPr>
              <w:autoSpaceDE/>
              <w:autoSpaceDN/>
              <w:spacing w:line="240" w:lineRule="auto"/>
              <w:ind w:left="-83" w:right="-69" w:firstLine="0"/>
              <w:jc w:val="center"/>
              <w:rPr>
                <w:b/>
                <w:bCs/>
                <w:color w:val="000000"/>
                <w:sz w:val="16"/>
                <w:szCs w:val="16"/>
                <w:lang w:bidi="ar-SA"/>
              </w:rPr>
            </w:pPr>
            <w:r w:rsidRPr="003B4C7E">
              <w:rPr>
                <w:b/>
                <w:bCs/>
                <w:color w:val="000000"/>
                <w:sz w:val="16"/>
                <w:szCs w:val="16"/>
                <w:lang w:bidi="ar-SA"/>
              </w:rPr>
              <w:t>Всего</w:t>
            </w:r>
          </w:p>
        </w:tc>
        <w:tc>
          <w:tcPr>
            <w:tcW w:w="317"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9FB6B59" w14:textId="1EFFE60B" w:rsidR="00912B63" w:rsidRPr="003B4C7E" w:rsidRDefault="00912B63" w:rsidP="000B2906">
            <w:pPr>
              <w:autoSpaceDE/>
              <w:autoSpaceDN/>
              <w:spacing w:line="240" w:lineRule="auto"/>
              <w:ind w:left="-83" w:right="-69" w:firstLine="0"/>
              <w:jc w:val="center"/>
              <w:rPr>
                <w:b/>
                <w:bCs/>
                <w:color w:val="000000"/>
                <w:sz w:val="16"/>
                <w:szCs w:val="16"/>
                <w:lang w:bidi="ar-SA"/>
              </w:rPr>
            </w:pPr>
            <w:r w:rsidRPr="003B4C7E">
              <w:rPr>
                <w:b/>
                <w:bCs/>
                <w:color w:val="000000"/>
                <w:sz w:val="16"/>
                <w:szCs w:val="16"/>
                <w:lang w:bidi="ar-SA"/>
              </w:rPr>
              <w:t>Профинансировано к 202</w:t>
            </w:r>
            <w:r>
              <w:rPr>
                <w:b/>
                <w:bCs/>
                <w:color w:val="000000"/>
                <w:sz w:val="16"/>
                <w:szCs w:val="16"/>
                <w:lang w:bidi="ar-SA"/>
              </w:rPr>
              <w:t>3</w:t>
            </w:r>
          </w:p>
        </w:tc>
        <w:tc>
          <w:tcPr>
            <w:tcW w:w="1422" w:type="pct"/>
            <w:gridSpan w:val="9"/>
            <w:tcBorders>
              <w:top w:val="single" w:sz="4" w:space="0" w:color="auto"/>
              <w:left w:val="nil"/>
              <w:bottom w:val="single" w:sz="4" w:space="0" w:color="auto"/>
              <w:right w:val="single" w:sz="4" w:space="0" w:color="auto"/>
            </w:tcBorders>
            <w:shd w:val="clear" w:color="auto" w:fill="auto"/>
            <w:vAlign w:val="center"/>
            <w:hideMark/>
          </w:tcPr>
          <w:p w14:paraId="5D51EA3B" w14:textId="198CFBFC" w:rsidR="00912B63" w:rsidRPr="003B4C7E" w:rsidRDefault="00912B63" w:rsidP="003B4C7E">
            <w:pPr>
              <w:autoSpaceDE/>
              <w:autoSpaceDN/>
              <w:spacing w:line="240" w:lineRule="auto"/>
              <w:ind w:left="-83" w:right="-69" w:firstLine="0"/>
              <w:jc w:val="center"/>
              <w:rPr>
                <w:b/>
                <w:bCs/>
                <w:color w:val="000000"/>
                <w:sz w:val="16"/>
                <w:szCs w:val="16"/>
                <w:lang w:bidi="ar-SA"/>
              </w:rPr>
            </w:pPr>
            <w:r w:rsidRPr="003B4C7E">
              <w:rPr>
                <w:b/>
                <w:bCs/>
                <w:color w:val="000000"/>
                <w:sz w:val="16"/>
                <w:szCs w:val="16"/>
                <w:lang w:bidi="ar-SA"/>
              </w:rPr>
              <w:t xml:space="preserve">в </w:t>
            </w:r>
            <w:proofErr w:type="spellStart"/>
            <w:r w:rsidRPr="003B4C7E">
              <w:rPr>
                <w:b/>
                <w:bCs/>
                <w:color w:val="000000"/>
                <w:sz w:val="16"/>
                <w:szCs w:val="16"/>
                <w:lang w:bidi="ar-SA"/>
              </w:rPr>
              <w:t>т.ч</w:t>
            </w:r>
            <w:proofErr w:type="spellEnd"/>
            <w:r w:rsidRPr="003B4C7E">
              <w:rPr>
                <w:b/>
                <w:bCs/>
                <w:color w:val="000000"/>
                <w:sz w:val="16"/>
                <w:szCs w:val="16"/>
                <w:lang w:bidi="ar-SA"/>
              </w:rPr>
              <w:t>. по годам</w:t>
            </w:r>
          </w:p>
        </w:tc>
      </w:tr>
      <w:tr w:rsidR="00FC6A03" w:rsidRPr="003B4C7E" w14:paraId="5855A2F8" w14:textId="77777777" w:rsidTr="00945369">
        <w:trPr>
          <w:trHeight w:val="20"/>
          <w:tblHeader/>
        </w:trPr>
        <w:tc>
          <w:tcPr>
            <w:tcW w:w="15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B00654" w14:textId="77777777" w:rsidR="003B4C7E" w:rsidRPr="003B4C7E" w:rsidRDefault="003B4C7E" w:rsidP="003B4C7E">
            <w:pPr>
              <w:autoSpaceDE/>
              <w:autoSpaceDN/>
              <w:spacing w:line="240" w:lineRule="auto"/>
              <w:ind w:left="-71" w:right="-69" w:firstLine="0"/>
              <w:jc w:val="left"/>
              <w:rPr>
                <w:b/>
                <w:bCs/>
                <w:color w:val="000000"/>
                <w:sz w:val="16"/>
                <w:szCs w:val="16"/>
                <w:lang w:bidi="ar-SA"/>
              </w:rPr>
            </w:pPr>
          </w:p>
        </w:tc>
        <w:tc>
          <w:tcPr>
            <w:tcW w:w="374"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EF737E" w14:textId="77777777" w:rsidR="003B4C7E" w:rsidRPr="003B4C7E" w:rsidRDefault="003B4C7E" w:rsidP="003B4C7E">
            <w:pPr>
              <w:autoSpaceDE/>
              <w:autoSpaceDN/>
              <w:spacing w:line="240" w:lineRule="auto"/>
              <w:ind w:left="-71" w:right="-69" w:firstLine="0"/>
              <w:jc w:val="left"/>
              <w:rPr>
                <w:b/>
                <w:bCs/>
                <w:color w:val="000000"/>
                <w:sz w:val="16"/>
                <w:szCs w:val="16"/>
                <w:lang w:bidi="ar-SA"/>
              </w:rPr>
            </w:pPr>
          </w:p>
        </w:tc>
        <w:tc>
          <w:tcPr>
            <w:tcW w:w="573"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2EA4B5" w14:textId="77777777" w:rsidR="003B4C7E" w:rsidRPr="003B4C7E" w:rsidRDefault="003B4C7E" w:rsidP="003B4C7E">
            <w:pPr>
              <w:autoSpaceDE/>
              <w:autoSpaceDN/>
              <w:spacing w:line="240" w:lineRule="auto"/>
              <w:ind w:left="-71" w:right="-69" w:firstLine="0"/>
              <w:jc w:val="left"/>
              <w:rPr>
                <w:b/>
                <w:bCs/>
                <w:color w:val="000000"/>
                <w:sz w:val="16"/>
                <w:szCs w:val="16"/>
                <w:lang w:bidi="ar-SA"/>
              </w:rPr>
            </w:pPr>
          </w:p>
        </w:tc>
        <w:tc>
          <w:tcPr>
            <w:tcW w:w="298"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718368" w14:textId="77777777" w:rsidR="003B4C7E" w:rsidRPr="003B4C7E" w:rsidRDefault="003B4C7E" w:rsidP="003B4C7E">
            <w:pPr>
              <w:autoSpaceDE/>
              <w:autoSpaceDN/>
              <w:spacing w:line="240" w:lineRule="auto"/>
              <w:ind w:left="-71" w:right="-69" w:firstLine="0"/>
              <w:jc w:val="left"/>
              <w:rPr>
                <w:b/>
                <w:bCs/>
                <w:color w:val="000000"/>
                <w:sz w:val="16"/>
                <w:szCs w:val="16"/>
                <w:lang w:bidi="ar-SA"/>
              </w:rPr>
            </w:pPr>
          </w:p>
        </w:tc>
        <w:tc>
          <w:tcPr>
            <w:tcW w:w="510" w:type="pct"/>
            <w:gridSpan w:val="2"/>
            <w:vMerge/>
            <w:tcBorders>
              <w:top w:val="nil"/>
              <w:left w:val="single" w:sz="4" w:space="0" w:color="auto"/>
              <w:bottom w:val="single" w:sz="4" w:space="0" w:color="auto"/>
              <w:right w:val="single" w:sz="4" w:space="0" w:color="auto"/>
            </w:tcBorders>
            <w:shd w:val="clear" w:color="auto" w:fill="auto"/>
            <w:vAlign w:val="center"/>
            <w:hideMark/>
          </w:tcPr>
          <w:p w14:paraId="61CAE37A" w14:textId="77777777" w:rsidR="003B4C7E" w:rsidRPr="003B4C7E" w:rsidRDefault="003B4C7E" w:rsidP="003B4C7E">
            <w:pPr>
              <w:autoSpaceDE/>
              <w:autoSpaceDN/>
              <w:spacing w:line="240" w:lineRule="auto"/>
              <w:ind w:left="-83" w:right="-69" w:firstLine="0"/>
              <w:jc w:val="left"/>
              <w:rPr>
                <w:b/>
                <w:bCs/>
                <w:color w:val="000000"/>
                <w:sz w:val="16"/>
                <w:szCs w:val="16"/>
                <w:lang w:bidi="ar-SA"/>
              </w:rPr>
            </w:pPr>
          </w:p>
        </w:tc>
        <w:tc>
          <w:tcPr>
            <w:tcW w:w="228" w:type="pct"/>
            <w:gridSpan w:val="2"/>
            <w:vMerge/>
            <w:tcBorders>
              <w:top w:val="nil"/>
              <w:left w:val="single" w:sz="4" w:space="0" w:color="auto"/>
              <w:bottom w:val="single" w:sz="4" w:space="0" w:color="auto"/>
              <w:right w:val="single" w:sz="4" w:space="0" w:color="auto"/>
            </w:tcBorders>
            <w:shd w:val="clear" w:color="auto" w:fill="auto"/>
            <w:vAlign w:val="center"/>
            <w:hideMark/>
          </w:tcPr>
          <w:p w14:paraId="3F85B016" w14:textId="77777777" w:rsidR="003B4C7E" w:rsidRPr="003B4C7E" w:rsidRDefault="003B4C7E" w:rsidP="003B4C7E">
            <w:pPr>
              <w:autoSpaceDE/>
              <w:autoSpaceDN/>
              <w:spacing w:line="240" w:lineRule="auto"/>
              <w:ind w:left="-83" w:right="-69" w:firstLine="0"/>
              <w:jc w:val="left"/>
              <w:rPr>
                <w:b/>
                <w:bCs/>
                <w:color w:val="000000"/>
                <w:sz w:val="16"/>
                <w:szCs w:val="16"/>
                <w:lang w:bidi="ar-SA"/>
              </w:rPr>
            </w:pPr>
          </w:p>
        </w:tc>
        <w:tc>
          <w:tcPr>
            <w:tcW w:w="197" w:type="pct"/>
            <w:gridSpan w:val="2"/>
            <w:tcBorders>
              <w:top w:val="nil"/>
              <w:left w:val="nil"/>
              <w:bottom w:val="single" w:sz="4" w:space="0" w:color="auto"/>
              <w:right w:val="single" w:sz="4" w:space="0" w:color="auto"/>
            </w:tcBorders>
            <w:shd w:val="clear" w:color="auto" w:fill="auto"/>
            <w:vAlign w:val="center"/>
            <w:hideMark/>
          </w:tcPr>
          <w:p w14:paraId="06C123FF" w14:textId="77777777" w:rsidR="003B4C7E" w:rsidRPr="003B4C7E" w:rsidRDefault="003B4C7E" w:rsidP="00BA0042">
            <w:pPr>
              <w:autoSpaceDE/>
              <w:autoSpaceDN/>
              <w:spacing w:line="240" w:lineRule="auto"/>
              <w:ind w:left="-83" w:right="-241" w:firstLine="0"/>
              <w:jc w:val="center"/>
              <w:rPr>
                <w:b/>
                <w:bCs/>
                <w:color w:val="000000"/>
                <w:sz w:val="16"/>
                <w:szCs w:val="16"/>
                <w:lang w:bidi="ar-SA"/>
              </w:rPr>
            </w:pPr>
            <w:r w:rsidRPr="003B4C7E">
              <w:rPr>
                <w:b/>
                <w:bCs/>
                <w:color w:val="000000"/>
                <w:sz w:val="16"/>
                <w:szCs w:val="16"/>
                <w:lang w:bidi="ar-SA"/>
              </w:rPr>
              <w:t>до</w:t>
            </w:r>
          </w:p>
        </w:tc>
        <w:tc>
          <w:tcPr>
            <w:tcW w:w="223" w:type="pct"/>
            <w:gridSpan w:val="2"/>
            <w:tcBorders>
              <w:top w:val="nil"/>
              <w:left w:val="nil"/>
              <w:bottom w:val="single" w:sz="4" w:space="0" w:color="auto"/>
              <w:right w:val="single" w:sz="4" w:space="0" w:color="auto"/>
            </w:tcBorders>
            <w:shd w:val="clear" w:color="auto" w:fill="auto"/>
            <w:vAlign w:val="center"/>
            <w:hideMark/>
          </w:tcPr>
          <w:p w14:paraId="3A8EA59C" w14:textId="77777777" w:rsidR="003B4C7E" w:rsidRPr="003B4C7E" w:rsidRDefault="003B4C7E" w:rsidP="003B4C7E">
            <w:pPr>
              <w:autoSpaceDE/>
              <w:autoSpaceDN/>
              <w:spacing w:line="240" w:lineRule="auto"/>
              <w:ind w:left="-83" w:right="-69" w:firstLine="0"/>
              <w:jc w:val="center"/>
              <w:rPr>
                <w:b/>
                <w:bCs/>
                <w:color w:val="000000"/>
                <w:sz w:val="16"/>
                <w:szCs w:val="16"/>
                <w:lang w:bidi="ar-SA"/>
              </w:rPr>
            </w:pPr>
            <w:r w:rsidRPr="003B4C7E">
              <w:rPr>
                <w:b/>
                <w:bCs/>
                <w:color w:val="000000"/>
                <w:sz w:val="16"/>
                <w:szCs w:val="16"/>
                <w:lang w:bidi="ar-SA"/>
              </w:rPr>
              <w:t>после</w:t>
            </w:r>
          </w:p>
        </w:tc>
        <w:tc>
          <w:tcPr>
            <w:tcW w:w="19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741F73" w14:textId="77777777" w:rsidR="003B4C7E" w:rsidRPr="003B4C7E" w:rsidRDefault="003B4C7E" w:rsidP="003B4C7E">
            <w:pPr>
              <w:autoSpaceDE/>
              <w:autoSpaceDN/>
              <w:spacing w:line="240" w:lineRule="auto"/>
              <w:ind w:left="-83" w:right="-69" w:firstLine="0"/>
              <w:jc w:val="left"/>
              <w:rPr>
                <w:b/>
                <w:bCs/>
                <w:color w:val="000000"/>
                <w:sz w:val="16"/>
                <w:szCs w:val="16"/>
                <w:lang w:bidi="ar-SA"/>
              </w:rPr>
            </w:pPr>
          </w:p>
        </w:tc>
        <w:tc>
          <w:tcPr>
            <w:tcW w:w="218"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E74715" w14:textId="77777777" w:rsidR="003B4C7E" w:rsidRPr="003B4C7E" w:rsidRDefault="003B4C7E" w:rsidP="003B4C7E">
            <w:pPr>
              <w:autoSpaceDE/>
              <w:autoSpaceDN/>
              <w:spacing w:line="240" w:lineRule="auto"/>
              <w:ind w:left="-83" w:right="-69" w:firstLine="0"/>
              <w:jc w:val="left"/>
              <w:rPr>
                <w:b/>
                <w:bCs/>
                <w:color w:val="000000"/>
                <w:sz w:val="16"/>
                <w:szCs w:val="16"/>
                <w:lang w:bidi="ar-SA"/>
              </w:rPr>
            </w:pPr>
          </w:p>
        </w:tc>
        <w:tc>
          <w:tcPr>
            <w:tcW w:w="295" w:type="pct"/>
            <w:vMerge/>
            <w:tcBorders>
              <w:top w:val="nil"/>
              <w:left w:val="single" w:sz="4" w:space="0" w:color="auto"/>
              <w:bottom w:val="single" w:sz="4" w:space="0" w:color="auto"/>
              <w:right w:val="single" w:sz="4" w:space="0" w:color="auto"/>
            </w:tcBorders>
            <w:shd w:val="clear" w:color="auto" w:fill="auto"/>
            <w:vAlign w:val="center"/>
            <w:hideMark/>
          </w:tcPr>
          <w:p w14:paraId="559ED555" w14:textId="77777777" w:rsidR="003B4C7E" w:rsidRPr="003B4C7E" w:rsidRDefault="003B4C7E" w:rsidP="003B4C7E">
            <w:pPr>
              <w:autoSpaceDE/>
              <w:autoSpaceDN/>
              <w:spacing w:line="240" w:lineRule="auto"/>
              <w:ind w:left="-83" w:right="-69" w:firstLine="0"/>
              <w:jc w:val="left"/>
              <w:rPr>
                <w:b/>
                <w:bCs/>
                <w:color w:val="000000"/>
                <w:sz w:val="16"/>
                <w:szCs w:val="16"/>
                <w:lang w:bidi="ar-SA"/>
              </w:rPr>
            </w:pPr>
          </w:p>
        </w:tc>
        <w:tc>
          <w:tcPr>
            <w:tcW w:w="317" w:type="pct"/>
            <w:gridSpan w:val="2"/>
            <w:vMerge/>
            <w:tcBorders>
              <w:top w:val="nil"/>
              <w:left w:val="single" w:sz="4" w:space="0" w:color="auto"/>
              <w:bottom w:val="single" w:sz="4" w:space="0" w:color="auto"/>
              <w:right w:val="single" w:sz="4" w:space="0" w:color="auto"/>
            </w:tcBorders>
            <w:shd w:val="clear" w:color="auto" w:fill="auto"/>
            <w:vAlign w:val="center"/>
            <w:hideMark/>
          </w:tcPr>
          <w:p w14:paraId="496AFC83" w14:textId="77777777" w:rsidR="003B4C7E" w:rsidRPr="003B4C7E" w:rsidRDefault="003B4C7E" w:rsidP="00BA0042">
            <w:pPr>
              <w:autoSpaceDE/>
              <w:autoSpaceDN/>
              <w:spacing w:line="240" w:lineRule="auto"/>
              <w:ind w:left="-83" w:right="-69" w:firstLine="0"/>
              <w:jc w:val="left"/>
              <w:rPr>
                <w:b/>
                <w:bCs/>
                <w:color w:val="000000"/>
                <w:sz w:val="16"/>
                <w:szCs w:val="16"/>
                <w:lang w:bidi="ar-SA"/>
              </w:rPr>
            </w:pPr>
          </w:p>
        </w:tc>
        <w:tc>
          <w:tcPr>
            <w:tcW w:w="241" w:type="pct"/>
            <w:gridSpan w:val="2"/>
            <w:tcBorders>
              <w:top w:val="nil"/>
              <w:left w:val="nil"/>
              <w:bottom w:val="single" w:sz="4" w:space="0" w:color="auto"/>
              <w:right w:val="single" w:sz="4" w:space="0" w:color="auto"/>
            </w:tcBorders>
            <w:shd w:val="clear" w:color="auto" w:fill="auto"/>
            <w:vAlign w:val="center"/>
            <w:hideMark/>
          </w:tcPr>
          <w:p w14:paraId="2866173E" w14:textId="5A28E54C" w:rsidR="003B4C7E" w:rsidRPr="003B4C7E" w:rsidRDefault="003B4C7E" w:rsidP="00BA0042">
            <w:pPr>
              <w:autoSpaceDE/>
              <w:autoSpaceDN/>
              <w:spacing w:line="240" w:lineRule="auto"/>
              <w:ind w:left="-83" w:right="-107" w:firstLine="0"/>
              <w:jc w:val="center"/>
              <w:rPr>
                <w:b/>
                <w:bCs/>
                <w:color w:val="000000"/>
                <w:sz w:val="16"/>
                <w:szCs w:val="16"/>
                <w:lang w:bidi="ar-SA"/>
              </w:rPr>
            </w:pPr>
            <w:r w:rsidRPr="003B4C7E">
              <w:rPr>
                <w:b/>
                <w:bCs/>
                <w:color w:val="000000"/>
                <w:sz w:val="16"/>
                <w:szCs w:val="16"/>
                <w:lang w:bidi="ar-SA"/>
              </w:rPr>
              <w:t>202</w:t>
            </w:r>
            <w:r w:rsidR="000B2906">
              <w:rPr>
                <w:b/>
                <w:bCs/>
                <w:color w:val="000000"/>
                <w:sz w:val="16"/>
                <w:szCs w:val="16"/>
                <w:lang w:bidi="ar-SA"/>
              </w:rPr>
              <w:t>2</w:t>
            </w:r>
          </w:p>
        </w:tc>
        <w:tc>
          <w:tcPr>
            <w:tcW w:w="293" w:type="pct"/>
            <w:gridSpan w:val="3"/>
            <w:tcBorders>
              <w:top w:val="nil"/>
              <w:left w:val="nil"/>
              <w:bottom w:val="single" w:sz="4" w:space="0" w:color="auto"/>
              <w:right w:val="single" w:sz="4" w:space="0" w:color="auto"/>
            </w:tcBorders>
            <w:shd w:val="clear" w:color="auto" w:fill="auto"/>
            <w:vAlign w:val="center"/>
            <w:hideMark/>
          </w:tcPr>
          <w:p w14:paraId="6F965D58" w14:textId="6523A10C" w:rsidR="003B4C7E" w:rsidRPr="003B4C7E" w:rsidRDefault="003B4C7E" w:rsidP="00BA0042">
            <w:pPr>
              <w:autoSpaceDE/>
              <w:autoSpaceDN/>
              <w:spacing w:line="240" w:lineRule="auto"/>
              <w:ind w:left="-83" w:right="-107" w:firstLine="0"/>
              <w:jc w:val="center"/>
              <w:rPr>
                <w:b/>
                <w:bCs/>
                <w:color w:val="000000"/>
                <w:sz w:val="16"/>
                <w:szCs w:val="16"/>
                <w:lang w:bidi="ar-SA"/>
              </w:rPr>
            </w:pPr>
            <w:r w:rsidRPr="00797813">
              <w:rPr>
                <w:b/>
                <w:color w:val="000000"/>
                <w:sz w:val="16"/>
              </w:rPr>
              <w:t>202</w:t>
            </w:r>
            <w:r w:rsidR="000B2906" w:rsidRPr="00797813">
              <w:rPr>
                <w:b/>
                <w:color w:val="000000"/>
                <w:sz w:val="16"/>
              </w:rPr>
              <w:t>3</w:t>
            </w:r>
          </w:p>
        </w:tc>
        <w:tc>
          <w:tcPr>
            <w:tcW w:w="296" w:type="pct"/>
            <w:gridSpan w:val="2"/>
            <w:tcBorders>
              <w:top w:val="nil"/>
              <w:left w:val="nil"/>
              <w:bottom w:val="single" w:sz="4" w:space="0" w:color="auto"/>
              <w:right w:val="single" w:sz="4" w:space="0" w:color="auto"/>
            </w:tcBorders>
            <w:shd w:val="clear" w:color="auto" w:fill="auto"/>
            <w:vAlign w:val="center"/>
            <w:hideMark/>
          </w:tcPr>
          <w:p w14:paraId="7687DF2B" w14:textId="744291C7" w:rsidR="003B4C7E" w:rsidRPr="003B4C7E" w:rsidRDefault="003B4C7E" w:rsidP="000B2906">
            <w:pPr>
              <w:autoSpaceDE/>
              <w:autoSpaceDN/>
              <w:spacing w:line="240" w:lineRule="auto"/>
              <w:ind w:left="-83" w:right="-69" w:firstLine="0"/>
              <w:jc w:val="center"/>
              <w:rPr>
                <w:b/>
                <w:bCs/>
                <w:color w:val="000000"/>
                <w:sz w:val="16"/>
                <w:szCs w:val="16"/>
                <w:lang w:bidi="ar-SA"/>
              </w:rPr>
            </w:pPr>
            <w:r w:rsidRPr="003B4C7E">
              <w:rPr>
                <w:b/>
                <w:bCs/>
                <w:color w:val="000000"/>
                <w:sz w:val="16"/>
                <w:szCs w:val="16"/>
                <w:lang w:bidi="ar-SA"/>
              </w:rPr>
              <w:t>202</w:t>
            </w:r>
            <w:r w:rsidR="000B2906">
              <w:rPr>
                <w:b/>
                <w:bCs/>
                <w:color w:val="000000"/>
                <w:sz w:val="16"/>
                <w:szCs w:val="16"/>
                <w:lang w:bidi="ar-SA"/>
              </w:rPr>
              <w:t>4</w:t>
            </w:r>
          </w:p>
        </w:tc>
        <w:tc>
          <w:tcPr>
            <w:tcW w:w="297" w:type="pct"/>
            <w:tcBorders>
              <w:top w:val="nil"/>
              <w:left w:val="nil"/>
              <w:bottom w:val="single" w:sz="4" w:space="0" w:color="auto"/>
              <w:right w:val="single" w:sz="4" w:space="0" w:color="auto"/>
            </w:tcBorders>
            <w:shd w:val="clear" w:color="auto" w:fill="auto"/>
            <w:vAlign w:val="center"/>
            <w:hideMark/>
          </w:tcPr>
          <w:p w14:paraId="55896B88" w14:textId="22E63316" w:rsidR="003B4C7E" w:rsidRPr="003B4C7E" w:rsidRDefault="003B4C7E" w:rsidP="000B2906">
            <w:pPr>
              <w:autoSpaceDE/>
              <w:autoSpaceDN/>
              <w:spacing w:line="240" w:lineRule="auto"/>
              <w:ind w:left="-83" w:right="-69" w:firstLine="0"/>
              <w:jc w:val="center"/>
              <w:rPr>
                <w:b/>
                <w:bCs/>
                <w:color w:val="000000"/>
                <w:sz w:val="16"/>
                <w:szCs w:val="16"/>
                <w:lang w:bidi="ar-SA"/>
              </w:rPr>
            </w:pPr>
            <w:r w:rsidRPr="003B4C7E">
              <w:rPr>
                <w:b/>
                <w:bCs/>
                <w:color w:val="000000"/>
                <w:sz w:val="16"/>
                <w:szCs w:val="16"/>
                <w:lang w:bidi="ar-SA"/>
              </w:rPr>
              <w:t>202</w:t>
            </w:r>
            <w:r w:rsidR="000B2906">
              <w:rPr>
                <w:b/>
                <w:bCs/>
                <w:color w:val="000000"/>
                <w:sz w:val="16"/>
                <w:szCs w:val="16"/>
                <w:lang w:bidi="ar-SA"/>
              </w:rPr>
              <w:t>5</w:t>
            </w:r>
          </w:p>
        </w:tc>
        <w:tc>
          <w:tcPr>
            <w:tcW w:w="295" w:type="pct"/>
            <w:tcBorders>
              <w:top w:val="nil"/>
              <w:left w:val="nil"/>
              <w:bottom w:val="single" w:sz="4" w:space="0" w:color="auto"/>
              <w:right w:val="single" w:sz="4" w:space="0" w:color="auto"/>
            </w:tcBorders>
            <w:shd w:val="clear" w:color="auto" w:fill="auto"/>
            <w:vAlign w:val="center"/>
            <w:hideMark/>
          </w:tcPr>
          <w:p w14:paraId="13EF2470" w14:textId="38DF87BD" w:rsidR="003B4C7E" w:rsidRPr="003B4C7E" w:rsidRDefault="003B4C7E" w:rsidP="000B2906">
            <w:pPr>
              <w:autoSpaceDE/>
              <w:autoSpaceDN/>
              <w:spacing w:line="240" w:lineRule="auto"/>
              <w:ind w:left="-83" w:right="-69" w:firstLine="0"/>
              <w:jc w:val="center"/>
              <w:rPr>
                <w:b/>
                <w:bCs/>
                <w:color w:val="000000"/>
                <w:sz w:val="16"/>
                <w:szCs w:val="16"/>
                <w:lang w:bidi="ar-SA"/>
              </w:rPr>
            </w:pPr>
            <w:r w:rsidRPr="003B4C7E">
              <w:rPr>
                <w:b/>
                <w:bCs/>
                <w:color w:val="000000"/>
                <w:sz w:val="16"/>
                <w:szCs w:val="16"/>
                <w:lang w:bidi="ar-SA"/>
              </w:rPr>
              <w:t>202</w:t>
            </w:r>
            <w:r w:rsidR="000B2906">
              <w:rPr>
                <w:b/>
                <w:bCs/>
                <w:color w:val="000000"/>
                <w:sz w:val="16"/>
                <w:szCs w:val="16"/>
                <w:lang w:bidi="ar-SA"/>
              </w:rPr>
              <w:t>6</w:t>
            </w:r>
          </w:p>
        </w:tc>
      </w:tr>
      <w:tr w:rsidR="00FC6A03" w:rsidRPr="003B4C7E" w14:paraId="1338C64D" w14:textId="77777777" w:rsidTr="00D74DE5">
        <w:trPr>
          <w:trHeight w:val="20"/>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vAlign w:val="center"/>
            <w:hideMark/>
          </w:tcPr>
          <w:p w14:paraId="51B476A7" w14:textId="5810FE7D" w:rsidR="003B4C7E" w:rsidRPr="003B4C7E" w:rsidRDefault="0026238F" w:rsidP="00797813">
            <w:pPr>
              <w:autoSpaceDE/>
              <w:autoSpaceDN/>
              <w:spacing w:line="240" w:lineRule="auto"/>
              <w:ind w:right="-69" w:firstLine="0"/>
              <w:jc w:val="left"/>
              <w:rPr>
                <w:b/>
                <w:bCs/>
                <w:color w:val="000000"/>
                <w:sz w:val="16"/>
                <w:szCs w:val="16"/>
                <w:lang w:bidi="ar-SA"/>
              </w:rPr>
            </w:pPr>
            <w:r w:rsidRPr="0026238F">
              <w:rPr>
                <w:b/>
                <w:bCs/>
                <w:color w:val="000000"/>
                <w:sz w:val="16"/>
                <w:szCs w:val="16"/>
                <w:lang w:bidi="ar-SA"/>
              </w:rPr>
              <w:t xml:space="preserve">Группа 1. Строительство новых объектов системы централизованного теплоснабжения, не связанных с подключением новых потребителей, в том числе строительство новых тепловых сетей, в </w:t>
            </w:r>
            <w:proofErr w:type="spellStart"/>
            <w:r w:rsidRPr="0026238F">
              <w:rPr>
                <w:b/>
                <w:bCs/>
                <w:color w:val="000000"/>
                <w:sz w:val="16"/>
                <w:szCs w:val="16"/>
                <w:lang w:bidi="ar-SA"/>
              </w:rPr>
              <w:t>т.ч</w:t>
            </w:r>
            <w:proofErr w:type="spellEnd"/>
            <w:r w:rsidRPr="0026238F">
              <w:rPr>
                <w:b/>
                <w:bCs/>
                <w:color w:val="000000"/>
                <w:sz w:val="16"/>
                <w:szCs w:val="16"/>
                <w:lang w:bidi="ar-SA"/>
              </w:rPr>
              <w:t>.:</w:t>
            </w:r>
          </w:p>
        </w:tc>
      </w:tr>
      <w:tr w:rsidR="00FC6A03" w:rsidRPr="003B4C7E" w14:paraId="7D5D003B"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hideMark/>
          </w:tcPr>
          <w:p w14:paraId="041C4574" w14:textId="0CB754CA" w:rsidR="00294344" w:rsidRPr="003B4C7E" w:rsidRDefault="0026238F" w:rsidP="0026238F">
            <w:pPr>
              <w:autoSpaceDE/>
              <w:autoSpaceDN/>
              <w:spacing w:line="240" w:lineRule="auto"/>
              <w:ind w:left="-71" w:right="-69" w:firstLine="0"/>
              <w:jc w:val="center"/>
              <w:rPr>
                <w:color w:val="000000"/>
                <w:sz w:val="16"/>
                <w:szCs w:val="16"/>
                <w:lang w:bidi="ar-SA"/>
              </w:rPr>
            </w:pPr>
            <w:r>
              <w:rPr>
                <w:bCs/>
                <w:sz w:val="16"/>
                <w:szCs w:val="16"/>
              </w:rPr>
              <w:t>1</w:t>
            </w:r>
            <w:r w:rsidR="00294344" w:rsidRPr="008451E6">
              <w:rPr>
                <w:bCs/>
                <w:sz w:val="16"/>
                <w:szCs w:val="16"/>
              </w:rPr>
              <w:t>.1</w:t>
            </w:r>
          </w:p>
        </w:tc>
        <w:tc>
          <w:tcPr>
            <w:tcW w:w="374" w:type="pct"/>
            <w:gridSpan w:val="2"/>
            <w:tcBorders>
              <w:top w:val="nil"/>
              <w:left w:val="nil"/>
              <w:bottom w:val="single" w:sz="4" w:space="0" w:color="auto"/>
              <w:right w:val="single" w:sz="4" w:space="0" w:color="auto"/>
            </w:tcBorders>
            <w:shd w:val="clear" w:color="auto" w:fill="auto"/>
            <w:vAlign w:val="center"/>
            <w:hideMark/>
          </w:tcPr>
          <w:p w14:paraId="4BA11F93" w14:textId="237CDAFC" w:rsidR="00294344" w:rsidRPr="003B4C7E" w:rsidRDefault="00294344" w:rsidP="003B4C7E">
            <w:pPr>
              <w:autoSpaceDE/>
              <w:autoSpaceDN/>
              <w:spacing w:line="240" w:lineRule="auto"/>
              <w:ind w:left="-71" w:right="-69" w:firstLine="0"/>
              <w:jc w:val="left"/>
              <w:rPr>
                <w:color w:val="000000"/>
                <w:sz w:val="16"/>
                <w:szCs w:val="16"/>
                <w:lang w:bidi="ar-SA"/>
              </w:rPr>
            </w:pPr>
            <w:r w:rsidRPr="008451E6">
              <w:rPr>
                <w:bCs/>
                <w:sz w:val="16"/>
                <w:szCs w:val="16"/>
              </w:rPr>
              <w:t>Строительство узла подкисления сырой воды</w:t>
            </w:r>
          </w:p>
        </w:tc>
        <w:tc>
          <w:tcPr>
            <w:tcW w:w="573" w:type="pct"/>
            <w:gridSpan w:val="2"/>
            <w:tcBorders>
              <w:top w:val="nil"/>
              <w:left w:val="nil"/>
              <w:bottom w:val="single" w:sz="4" w:space="0" w:color="auto"/>
              <w:right w:val="single" w:sz="4" w:space="0" w:color="auto"/>
            </w:tcBorders>
            <w:shd w:val="clear" w:color="auto" w:fill="auto"/>
            <w:vAlign w:val="center"/>
            <w:hideMark/>
          </w:tcPr>
          <w:p w14:paraId="7F451939" w14:textId="72672EA8" w:rsidR="00294344" w:rsidRPr="00797813" w:rsidRDefault="00294344" w:rsidP="00797813">
            <w:pPr>
              <w:autoSpaceDE/>
              <w:autoSpaceDN/>
              <w:spacing w:line="240" w:lineRule="auto"/>
              <w:ind w:left="-71" w:right="-69" w:firstLine="0"/>
              <w:jc w:val="left"/>
              <w:rPr>
                <w:color w:val="000000"/>
                <w:sz w:val="16"/>
              </w:rPr>
            </w:pPr>
            <w:r w:rsidRPr="008451E6">
              <w:rPr>
                <w:bCs/>
                <w:sz w:val="16"/>
                <w:szCs w:val="16"/>
              </w:rPr>
              <w:t xml:space="preserve">Увеличение надежности работы оборудования, повышение качества </w:t>
            </w:r>
            <w:proofErr w:type="spellStart"/>
            <w:r w:rsidRPr="008451E6">
              <w:rPr>
                <w:bCs/>
                <w:sz w:val="16"/>
                <w:szCs w:val="16"/>
              </w:rPr>
              <w:t>химочищенной</w:t>
            </w:r>
            <w:proofErr w:type="spellEnd"/>
            <w:r w:rsidRPr="008451E6">
              <w:rPr>
                <w:bCs/>
                <w:sz w:val="16"/>
                <w:szCs w:val="16"/>
              </w:rPr>
              <w:t xml:space="preserve"> воды с целью снижения скорости процессов </w:t>
            </w:r>
            <w:proofErr w:type="spellStart"/>
            <w:r w:rsidRPr="008451E6">
              <w:rPr>
                <w:bCs/>
                <w:sz w:val="16"/>
                <w:szCs w:val="16"/>
              </w:rPr>
              <w:t>накипеобразования</w:t>
            </w:r>
            <w:proofErr w:type="spellEnd"/>
            <w:r w:rsidRPr="008451E6">
              <w:rPr>
                <w:bCs/>
                <w:sz w:val="16"/>
                <w:szCs w:val="16"/>
              </w:rPr>
              <w:t xml:space="preserve"> и коррозии  (установка нового насоса - дозатора и промежуточного бака раствора серной кислоты концентрацией 1 % емкостью 1 м³ перед осветлителем)</w:t>
            </w:r>
          </w:p>
        </w:tc>
        <w:tc>
          <w:tcPr>
            <w:tcW w:w="298" w:type="pct"/>
            <w:gridSpan w:val="2"/>
            <w:tcBorders>
              <w:top w:val="nil"/>
              <w:left w:val="nil"/>
              <w:bottom w:val="single" w:sz="4" w:space="0" w:color="auto"/>
              <w:right w:val="single" w:sz="4" w:space="0" w:color="auto"/>
            </w:tcBorders>
            <w:shd w:val="clear" w:color="auto" w:fill="auto"/>
            <w:vAlign w:val="center"/>
            <w:hideMark/>
          </w:tcPr>
          <w:p w14:paraId="18E5A335" w14:textId="7B75CA6E" w:rsidR="00294344" w:rsidRPr="00797813" w:rsidRDefault="00294344" w:rsidP="00797813">
            <w:pPr>
              <w:autoSpaceDE/>
              <w:autoSpaceDN/>
              <w:spacing w:line="240" w:lineRule="auto"/>
              <w:ind w:left="-115" w:right="-69" w:firstLine="0"/>
              <w:jc w:val="left"/>
              <w:rPr>
                <w:sz w:val="16"/>
              </w:rPr>
            </w:pPr>
            <w:r w:rsidRPr="008451E6">
              <w:rPr>
                <w:bCs/>
                <w:sz w:val="16"/>
                <w:szCs w:val="16"/>
              </w:rPr>
              <w:t xml:space="preserve">УР, г. Глазов, </w:t>
            </w:r>
            <w:proofErr w:type="spellStart"/>
            <w:proofErr w:type="gramStart"/>
            <w:r w:rsidRPr="008451E6">
              <w:rPr>
                <w:bCs/>
                <w:sz w:val="16"/>
                <w:szCs w:val="16"/>
              </w:rPr>
              <w:t>ул</w:t>
            </w:r>
            <w:proofErr w:type="spellEnd"/>
            <w:proofErr w:type="gramEnd"/>
            <w:r w:rsidRPr="008451E6">
              <w:rPr>
                <w:bCs/>
                <w:sz w:val="16"/>
                <w:szCs w:val="16"/>
              </w:rPr>
              <w:t xml:space="preserve"> Белова, 7; </w:t>
            </w:r>
            <w:proofErr w:type="spellStart"/>
            <w:r w:rsidRPr="008451E6">
              <w:rPr>
                <w:bCs/>
                <w:sz w:val="16"/>
                <w:szCs w:val="16"/>
              </w:rPr>
              <w:t>пром</w:t>
            </w:r>
            <w:proofErr w:type="spellEnd"/>
            <w:r w:rsidRPr="008451E6">
              <w:rPr>
                <w:bCs/>
                <w:sz w:val="16"/>
                <w:szCs w:val="16"/>
              </w:rPr>
              <w:t>. площадка ,корпус 33Т; химический цех</w:t>
            </w:r>
          </w:p>
        </w:tc>
        <w:tc>
          <w:tcPr>
            <w:tcW w:w="510" w:type="pct"/>
            <w:gridSpan w:val="2"/>
            <w:tcBorders>
              <w:top w:val="nil"/>
              <w:left w:val="nil"/>
              <w:bottom w:val="single" w:sz="4" w:space="0" w:color="auto"/>
              <w:right w:val="single" w:sz="4" w:space="0" w:color="auto"/>
            </w:tcBorders>
            <w:shd w:val="clear" w:color="auto" w:fill="auto"/>
            <w:vAlign w:val="center"/>
            <w:hideMark/>
          </w:tcPr>
          <w:p w14:paraId="3CB2F9B4" w14:textId="70E3D146" w:rsidR="00294344" w:rsidRPr="00797813" w:rsidRDefault="00294344" w:rsidP="003B4C7E">
            <w:pPr>
              <w:autoSpaceDE/>
              <w:autoSpaceDN/>
              <w:spacing w:line="240" w:lineRule="auto"/>
              <w:ind w:left="-83" w:right="-69" w:firstLine="0"/>
              <w:jc w:val="center"/>
              <w:rPr>
                <w:color w:val="000000"/>
                <w:sz w:val="16"/>
              </w:rPr>
            </w:pPr>
            <w:r w:rsidRPr="0055415B">
              <w:rPr>
                <w:bCs/>
                <w:sz w:val="16"/>
                <w:szCs w:val="16"/>
              </w:rPr>
              <w:t xml:space="preserve">рН сырой воды: для поддержания </w:t>
            </w:r>
            <w:proofErr w:type="spellStart"/>
            <w:r w:rsidRPr="0055415B">
              <w:rPr>
                <w:bCs/>
                <w:sz w:val="16"/>
                <w:szCs w:val="16"/>
              </w:rPr>
              <w:t>pH</w:t>
            </w:r>
            <w:proofErr w:type="spellEnd"/>
            <w:r w:rsidRPr="0055415B">
              <w:rPr>
                <w:bCs/>
                <w:sz w:val="16"/>
                <w:szCs w:val="16"/>
              </w:rPr>
              <w:t xml:space="preserve"> исходной воды в диапазоне 6,5-7,5, так как изопотенциальная точка амфотерного вещества гидроксида алюминия именно в данном диапазоне сохраняет свою способность к коагуляции. Величина рН воды реки Чепца в течение всего года находится в диапазоне 7,7 – 8,3, что превышает максимальную допустимую величину 7,5. ввод узла подкисления сырой воды позволит регулировать уровень рН</w:t>
            </w:r>
          </w:p>
        </w:tc>
        <w:tc>
          <w:tcPr>
            <w:tcW w:w="228" w:type="pct"/>
            <w:gridSpan w:val="2"/>
            <w:tcBorders>
              <w:top w:val="nil"/>
              <w:left w:val="nil"/>
              <w:bottom w:val="single" w:sz="4" w:space="0" w:color="auto"/>
              <w:right w:val="single" w:sz="4" w:space="0" w:color="auto"/>
            </w:tcBorders>
            <w:shd w:val="clear" w:color="auto" w:fill="auto"/>
            <w:vAlign w:val="center"/>
            <w:hideMark/>
          </w:tcPr>
          <w:p w14:paraId="392232E0" w14:textId="6EE0593F" w:rsidR="00294344" w:rsidRPr="00797813" w:rsidRDefault="00294344" w:rsidP="003B4C7E">
            <w:pPr>
              <w:autoSpaceDE/>
              <w:autoSpaceDN/>
              <w:spacing w:line="240" w:lineRule="auto"/>
              <w:ind w:left="-83" w:right="-69" w:firstLine="0"/>
              <w:jc w:val="center"/>
              <w:rPr>
                <w:color w:val="000000"/>
                <w:sz w:val="16"/>
              </w:rPr>
            </w:pPr>
            <w:proofErr w:type="spellStart"/>
            <w:r w:rsidRPr="0055415B">
              <w:rPr>
                <w:bCs/>
                <w:sz w:val="16"/>
                <w:szCs w:val="16"/>
              </w:rPr>
              <w:t>pH</w:t>
            </w:r>
            <w:proofErr w:type="spellEnd"/>
          </w:p>
        </w:tc>
        <w:tc>
          <w:tcPr>
            <w:tcW w:w="197" w:type="pct"/>
            <w:gridSpan w:val="2"/>
            <w:tcBorders>
              <w:top w:val="nil"/>
              <w:left w:val="nil"/>
              <w:bottom w:val="single" w:sz="4" w:space="0" w:color="auto"/>
              <w:right w:val="single" w:sz="4" w:space="0" w:color="auto"/>
            </w:tcBorders>
            <w:shd w:val="clear" w:color="auto" w:fill="auto"/>
            <w:vAlign w:val="center"/>
            <w:hideMark/>
          </w:tcPr>
          <w:p w14:paraId="700695F6" w14:textId="2FCCB89A" w:rsidR="00294344" w:rsidRPr="00797813" w:rsidRDefault="00294344" w:rsidP="003B4C7E">
            <w:pPr>
              <w:autoSpaceDE/>
              <w:autoSpaceDN/>
              <w:spacing w:line="240" w:lineRule="auto"/>
              <w:ind w:left="-83" w:right="-69" w:firstLine="0"/>
              <w:jc w:val="center"/>
              <w:rPr>
                <w:color w:val="000000"/>
                <w:sz w:val="16"/>
              </w:rPr>
            </w:pPr>
            <w:r w:rsidRPr="0055415B">
              <w:rPr>
                <w:bCs/>
                <w:sz w:val="16"/>
                <w:szCs w:val="16"/>
              </w:rPr>
              <w:t>от 8,3 до 7,7</w:t>
            </w:r>
          </w:p>
        </w:tc>
        <w:tc>
          <w:tcPr>
            <w:tcW w:w="223" w:type="pct"/>
            <w:gridSpan w:val="2"/>
            <w:tcBorders>
              <w:top w:val="nil"/>
              <w:left w:val="nil"/>
              <w:bottom w:val="single" w:sz="4" w:space="0" w:color="auto"/>
              <w:right w:val="single" w:sz="4" w:space="0" w:color="auto"/>
            </w:tcBorders>
            <w:shd w:val="clear" w:color="auto" w:fill="auto"/>
            <w:vAlign w:val="center"/>
            <w:hideMark/>
          </w:tcPr>
          <w:p w14:paraId="47B3EF5C" w14:textId="5BD2C961" w:rsidR="00294344" w:rsidRPr="00797813" w:rsidRDefault="00294344" w:rsidP="003B4C7E">
            <w:pPr>
              <w:autoSpaceDE/>
              <w:autoSpaceDN/>
              <w:spacing w:line="240" w:lineRule="auto"/>
              <w:ind w:left="-83" w:right="-69" w:firstLine="0"/>
              <w:jc w:val="center"/>
              <w:rPr>
                <w:color w:val="000000"/>
                <w:sz w:val="16"/>
              </w:rPr>
            </w:pPr>
            <w:r w:rsidRPr="0055415B">
              <w:rPr>
                <w:bCs/>
                <w:sz w:val="16"/>
                <w:szCs w:val="16"/>
              </w:rPr>
              <w:t>от 7,5  до 6,3</w:t>
            </w:r>
          </w:p>
        </w:tc>
        <w:tc>
          <w:tcPr>
            <w:tcW w:w="195" w:type="pct"/>
            <w:tcBorders>
              <w:top w:val="nil"/>
              <w:left w:val="nil"/>
              <w:bottom w:val="single" w:sz="4" w:space="0" w:color="auto"/>
              <w:right w:val="single" w:sz="4" w:space="0" w:color="auto"/>
            </w:tcBorders>
            <w:shd w:val="clear" w:color="auto" w:fill="auto"/>
            <w:vAlign w:val="center"/>
            <w:hideMark/>
          </w:tcPr>
          <w:p w14:paraId="5CF272F6" w14:textId="47B4AA52" w:rsidR="00294344" w:rsidRPr="003B4C7E" w:rsidRDefault="00294344" w:rsidP="0026238F">
            <w:pPr>
              <w:autoSpaceDE/>
              <w:autoSpaceDN/>
              <w:spacing w:line="240" w:lineRule="auto"/>
              <w:ind w:left="-83" w:right="-69" w:firstLine="0"/>
              <w:jc w:val="center"/>
              <w:rPr>
                <w:color w:val="000000"/>
                <w:sz w:val="16"/>
                <w:szCs w:val="16"/>
                <w:lang w:bidi="ar-SA"/>
              </w:rPr>
            </w:pPr>
            <w:r>
              <w:rPr>
                <w:bCs/>
                <w:sz w:val="16"/>
                <w:szCs w:val="16"/>
              </w:rPr>
              <w:t>202</w:t>
            </w:r>
            <w:r w:rsidR="0026238F">
              <w:rPr>
                <w:bCs/>
                <w:sz w:val="16"/>
                <w:szCs w:val="16"/>
              </w:rPr>
              <w:t>4</w:t>
            </w:r>
          </w:p>
        </w:tc>
        <w:tc>
          <w:tcPr>
            <w:tcW w:w="218" w:type="pct"/>
            <w:gridSpan w:val="3"/>
            <w:tcBorders>
              <w:top w:val="nil"/>
              <w:left w:val="nil"/>
              <w:bottom w:val="single" w:sz="4" w:space="0" w:color="auto"/>
              <w:right w:val="single" w:sz="4" w:space="0" w:color="auto"/>
            </w:tcBorders>
            <w:shd w:val="clear" w:color="auto" w:fill="auto"/>
            <w:vAlign w:val="center"/>
            <w:hideMark/>
          </w:tcPr>
          <w:p w14:paraId="5C313FB3" w14:textId="0F7E0AB0" w:rsidR="00294344" w:rsidRPr="003B4C7E" w:rsidRDefault="00294344" w:rsidP="003B4C7E">
            <w:pPr>
              <w:autoSpaceDE/>
              <w:autoSpaceDN/>
              <w:spacing w:line="240" w:lineRule="auto"/>
              <w:ind w:left="-83" w:right="-69" w:firstLine="0"/>
              <w:jc w:val="center"/>
              <w:rPr>
                <w:color w:val="000000"/>
                <w:sz w:val="16"/>
                <w:szCs w:val="16"/>
                <w:lang w:bidi="ar-SA"/>
              </w:rPr>
            </w:pPr>
            <w:r>
              <w:rPr>
                <w:bCs/>
                <w:sz w:val="16"/>
                <w:szCs w:val="16"/>
              </w:rPr>
              <w:t>2024</w:t>
            </w:r>
          </w:p>
        </w:tc>
        <w:tc>
          <w:tcPr>
            <w:tcW w:w="295" w:type="pct"/>
            <w:tcBorders>
              <w:top w:val="nil"/>
              <w:left w:val="nil"/>
              <w:bottom w:val="single" w:sz="4" w:space="0" w:color="auto"/>
              <w:right w:val="single" w:sz="4" w:space="0" w:color="auto"/>
            </w:tcBorders>
            <w:shd w:val="clear" w:color="auto" w:fill="auto"/>
            <w:vAlign w:val="center"/>
            <w:hideMark/>
          </w:tcPr>
          <w:p w14:paraId="6865AB4A" w14:textId="5ACA2A42" w:rsidR="00294344" w:rsidRPr="003B4C7E" w:rsidRDefault="0026238F" w:rsidP="003B4C7E">
            <w:pPr>
              <w:autoSpaceDE/>
              <w:autoSpaceDN/>
              <w:spacing w:line="240" w:lineRule="auto"/>
              <w:ind w:left="-83" w:right="-69" w:firstLine="0"/>
              <w:jc w:val="center"/>
              <w:rPr>
                <w:b/>
                <w:bCs/>
                <w:color w:val="000000"/>
                <w:sz w:val="16"/>
                <w:szCs w:val="16"/>
                <w:lang w:bidi="ar-SA"/>
              </w:rPr>
            </w:pPr>
            <w:r>
              <w:rPr>
                <w:bCs/>
                <w:sz w:val="16"/>
                <w:szCs w:val="16"/>
              </w:rPr>
              <w:t>980</w:t>
            </w:r>
            <w:r w:rsidRPr="00797813">
              <w:rPr>
                <w:sz w:val="16"/>
              </w:rPr>
              <w:t>,0</w:t>
            </w:r>
          </w:p>
        </w:tc>
        <w:tc>
          <w:tcPr>
            <w:tcW w:w="317" w:type="pct"/>
            <w:gridSpan w:val="2"/>
            <w:tcBorders>
              <w:top w:val="nil"/>
              <w:left w:val="nil"/>
              <w:bottom w:val="single" w:sz="4" w:space="0" w:color="auto"/>
              <w:right w:val="single" w:sz="4" w:space="0" w:color="auto"/>
            </w:tcBorders>
            <w:shd w:val="clear" w:color="auto" w:fill="auto"/>
            <w:vAlign w:val="center"/>
            <w:hideMark/>
          </w:tcPr>
          <w:p w14:paraId="1F6919FD" w14:textId="0710537E" w:rsidR="00294344" w:rsidRPr="003B4C7E" w:rsidRDefault="00294344" w:rsidP="003B4C7E">
            <w:pPr>
              <w:autoSpaceDE/>
              <w:autoSpaceDN/>
              <w:spacing w:line="240" w:lineRule="auto"/>
              <w:ind w:left="-83" w:right="-69" w:firstLine="0"/>
              <w:jc w:val="center"/>
              <w:rPr>
                <w:color w:val="000000"/>
                <w:sz w:val="16"/>
                <w:szCs w:val="16"/>
                <w:lang w:bidi="ar-SA"/>
              </w:rPr>
            </w:pPr>
          </w:p>
        </w:tc>
        <w:tc>
          <w:tcPr>
            <w:tcW w:w="241" w:type="pct"/>
            <w:gridSpan w:val="2"/>
            <w:tcBorders>
              <w:top w:val="nil"/>
              <w:left w:val="nil"/>
              <w:bottom w:val="single" w:sz="4" w:space="0" w:color="auto"/>
              <w:right w:val="single" w:sz="4" w:space="0" w:color="auto"/>
            </w:tcBorders>
            <w:shd w:val="clear" w:color="auto" w:fill="auto"/>
            <w:vAlign w:val="center"/>
            <w:hideMark/>
          </w:tcPr>
          <w:p w14:paraId="1E16CC2A" w14:textId="05F97F86" w:rsidR="00294344" w:rsidRPr="003B4C7E" w:rsidRDefault="00294344" w:rsidP="003B4C7E">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hideMark/>
          </w:tcPr>
          <w:p w14:paraId="6BA32525" w14:textId="4F9DE828" w:rsidR="00294344" w:rsidRPr="003B4C7E" w:rsidRDefault="00294344" w:rsidP="00BA0042">
            <w:pPr>
              <w:autoSpaceDE/>
              <w:autoSpaceDN/>
              <w:spacing w:line="240" w:lineRule="auto"/>
              <w:ind w:left="-83" w:right="-237" w:firstLine="0"/>
              <w:jc w:val="center"/>
              <w:rPr>
                <w:color w:val="000000"/>
                <w:sz w:val="16"/>
                <w:szCs w:val="16"/>
                <w:lang w:bidi="ar-SA"/>
              </w:rPr>
            </w:pPr>
          </w:p>
        </w:tc>
        <w:tc>
          <w:tcPr>
            <w:tcW w:w="296" w:type="pct"/>
            <w:gridSpan w:val="2"/>
            <w:tcBorders>
              <w:top w:val="nil"/>
              <w:left w:val="nil"/>
              <w:bottom w:val="single" w:sz="4" w:space="0" w:color="auto"/>
              <w:right w:val="single" w:sz="4" w:space="0" w:color="auto"/>
            </w:tcBorders>
            <w:shd w:val="clear" w:color="auto" w:fill="auto"/>
            <w:vAlign w:val="center"/>
            <w:hideMark/>
          </w:tcPr>
          <w:p w14:paraId="6CD4FDFD" w14:textId="18C40883" w:rsidR="00294344" w:rsidRPr="00797813" w:rsidRDefault="000B2906" w:rsidP="003B4C7E">
            <w:pPr>
              <w:autoSpaceDE/>
              <w:autoSpaceDN/>
              <w:spacing w:line="240" w:lineRule="auto"/>
              <w:ind w:left="-83" w:right="-69" w:firstLine="0"/>
              <w:jc w:val="center"/>
              <w:rPr>
                <w:color w:val="000000"/>
                <w:sz w:val="16"/>
              </w:rPr>
            </w:pPr>
            <w:r w:rsidRPr="000B2906">
              <w:rPr>
                <w:color w:val="000000"/>
                <w:sz w:val="16"/>
                <w:szCs w:val="16"/>
                <w:lang w:bidi="ar-SA"/>
              </w:rPr>
              <w:t>980</w:t>
            </w:r>
            <w:r w:rsidRPr="00797813">
              <w:rPr>
                <w:color w:val="000000"/>
                <w:sz w:val="16"/>
              </w:rPr>
              <w:t>,0</w:t>
            </w:r>
          </w:p>
        </w:tc>
        <w:tc>
          <w:tcPr>
            <w:tcW w:w="297" w:type="pct"/>
            <w:tcBorders>
              <w:top w:val="nil"/>
              <w:left w:val="nil"/>
              <w:bottom w:val="single" w:sz="4" w:space="0" w:color="auto"/>
              <w:right w:val="single" w:sz="4" w:space="0" w:color="auto"/>
            </w:tcBorders>
            <w:shd w:val="clear" w:color="auto" w:fill="auto"/>
            <w:vAlign w:val="center"/>
          </w:tcPr>
          <w:p w14:paraId="4220D55C" w14:textId="32AEB348" w:rsidR="00294344" w:rsidRPr="003B4C7E" w:rsidRDefault="00294344" w:rsidP="003B4C7E">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hideMark/>
          </w:tcPr>
          <w:p w14:paraId="00A60D68" w14:textId="59BF9B8A" w:rsidR="00294344" w:rsidRPr="003B4C7E" w:rsidRDefault="00294344" w:rsidP="003B4C7E">
            <w:pPr>
              <w:autoSpaceDE/>
              <w:autoSpaceDN/>
              <w:spacing w:line="240" w:lineRule="auto"/>
              <w:ind w:left="-83" w:right="-69" w:firstLine="0"/>
              <w:jc w:val="center"/>
              <w:rPr>
                <w:color w:val="000000"/>
                <w:sz w:val="16"/>
                <w:szCs w:val="16"/>
                <w:lang w:bidi="ar-SA"/>
              </w:rPr>
            </w:pPr>
          </w:p>
        </w:tc>
      </w:tr>
      <w:tr w:rsidR="00945369" w:rsidRPr="003B4C7E" w14:paraId="3F99814D" w14:textId="77777777" w:rsidTr="00945369">
        <w:trPr>
          <w:trHeight w:val="20"/>
        </w:trPr>
        <w:tc>
          <w:tcPr>
            <w:tcW w:w="2966" w:type="pct"/>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ED323" w14:textId="33873799" w:rsidR="00517E3A" w:rsidRPr="003B4C7E" w:rsidRDefault="0026238F" w:rsidP="00797813">
            <w:pPr>
              <w:autoSpaceDE/>
              <w:autoSpaceDN/>
              <w:spacing w:line="240" w:lineRule="auto"/>
              <w:ind w:left="-83" w:right="-69" w:firstLine="0"/>
              <w:jc w:val="center"/>
              <w:rPr>
                <w:b/>
                <w:bCs/>
                <w:color w:val="000000"/>
                <w:sz w:val="16"/>
                <w:szCs w:val="16"/>
                <w:lang w:bidi="ar-SA"/>
              </w:rPr>
            </w:pPr>
            <w:r>
              <w:rPr>
                <w:b/>
                <w:bCs/>
                <w:color w:val="000000"/>
                <w:sz w:val="16"/>
                <w:szCs w:val="16"/>
                <w:lang w:bidi="ar-SA"/>
              </w:rPr>
              <w:t>Всего по группе 1</w:t>
            </w:r>
          </w:p>
        </w:tc>
        <w:tc>
          <w:tcPr>
            <w:tcW w:w="2034" w:type="pct"/>
            <w:gridSpan w:val="12"/>
            <w:tcBorders>
              <w:top w:val="nil"/>
              <w:left w:val="nil"/>
              <w:bottom w:val="single" w:sz="4" w:space="0" w:color="auto"/>
              <w:right w:val="single" w:sz="4" w:space="0" w:color="auto"/>
            </w:tcBorders>
            <w:shd w:val="clear" w:color="auto" w:fill="auto"/>
            <w:vAlign w:val="center"/>
            <w:hideMark/>
          </w:tcPr>
          <w:p w14:paraId="428D3E3D" w14:textId="6D89AE84" w:rsidR="00517E3A" w:rsidRPr="003B4C7E" w:rsidRDefault="0026238F" w:rsidP="003B4C7E">
            <w:pPr>
              <w:autoSpaceDE/>
              <w:autoSpaceDN/>
              <w:spacing w:line="240" w:lineRule="auto"/>
              <w:ind w:left="-83" w:right="-69" w:firstLine="0"/>
              <w:jc w:val="center"/>
              <w:rPr>
                <w:b/>
                <w:bCs/>
                <w:color w:val="000000"/>
                <w:sz w:val="16"/>
                <w:szCs w:val="16"/>
                <w:lang w:bidi="ar-SA"/>
              </w:rPr>
            </w:pPr>
            <w:r>
              <w:rPr>
                <w:b/>
                <w:bCs/>
                <w:color w:val="000000"/>
                <w:sz w:val="16"/>
                <w:szCs w:val="16"/>
                <w:lang w:bidi="ar-SA"/>
              </w:rPr>
              <w:t>980,0</w:t>
            </w:r>
          </w:p>
        </w:tc>
      </w:tr>
      <w:tr w:rsidR="00FC6A03" w:rsidRPr="003B4C7E" w14:paraId="62C195E5" w14:textId="77777777" w:rsidTr="00D74DE5">
        <w:trPr>
          <w:trHeight w:val="20"/>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vAlign w:val="center"/>
            <w:hideMark/>
          </w:tcPr>
          <w:p w14:paraId="0956D1F7" w14:textId="77777777" w:rsidR="00797813" w:rsidRPr="00797813" w:rsidRDefault="00797813" w:rsidP="00797813">
            <w:pPr>
              <w:autoSpaceDE/>
              <w:autoSpaceDN/>
              <w:spacing w:line="240" w:lineRule="auto"/>
              <w:ind w:left="-83" w:right="-69" w:firstLine="0"/>
              <w:jc w:val="left"/>
              <w:rPr>
                <w:b/>
                <w:color w:val="000000"/>
                <w:sz w:val="16"/>
              </w:rPr>
            </w:pPr>
            <w:r w:rsidRPr="0026238F">
              <w:rPr>
                <w:b/>
                <w:bCs/>
                <w:color w:val="000000"/>
                <w:sz w:val="16"/>
                <w:szCs w:val="16"/>
                <w:lang w:bidi="ar-SA"/>
              </w:rPr>
              <w:t xml:space="preserve">Группа 2. 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 в </w:t>
            </w:r>
            <w:proofErr w:type="spellStart"/>
            <w:r w:rsidRPr="0026238F">
              <w:rPr>
                <w:b/>
                <w:bCs/>
                <w:color w:val="000000"/>
                <w:sz w:val="16"/>
                <w:szCs w:val="16"/>
                <w:lang w:bidi="ar-SA"/>
              </w:rPr>
              <w:t>т.ч</w:t>
            </w:r>
            <w:proofErr w:type="spellEnd"/>
            <w:r w:rsidRPr="0026238F">
              <w:rPr>
                <w:b/>
                <w:bCs/>
                <w:color w:val="000000"/>
                <w:sz w:val="16"/>
                <w:szCs w:val="16"/>
                <w:lang w:bidi="ar-SA"/>
              </w:rPr>
              <w:t>.:</w:t>
            </w:r>
          </w:p>
        </w:tc>
      </w:tr>
      <w:tr w:rsidR="00FC6A03" w:rsidRPr="003B4C7E" w14:paraId="2687AFA0"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hideMark/>
          </w:tcPr>
          <w:p w14:paraId="5F192E99" w14:textId="37A04FA1" w:rsidR="000B2906" w:rsidRPr="00797813" w:rsidRDefault="000B2906" w:rsidP="00797813">
            <w:pPr>
              <w:autoSpaceDE/>
              <w:autoSpaceDN/>
              <w:spacing w:line="240" w:lineRule="auto"/>
              <w:ind w:left="-71" w:right="-69" w:firstLine="0"/>
              <w:jc w:val="center"/>
              <w:rPr>
                <w:color w:val="000000"/>
                <w:sz w:val="16"/>
              </w:rPr>
            </w:pPr>
            <w:r>
              <w:rPr>
                <w:sz w:val="16"/>
                <w:szCs w:val="16"/>
              </w:rPr>
              <w:t>2</w:t>
            </w:r>
            <w:r w:rsidRPr="001550D2">
              <w:rPr>
                <w:sz w:val="16"/>
                <w:szCs w:val="16"/>
              </w:rPr>
              <w:t>.</w:t>
            </w:r>
            <w:r>
              <w:rPr>
                <w:sz w:val="16"/>
                <w:szCs w:val="16"/>
              </w:rPr>
              <w:t>1</w:t>
            </w:r>
          </w:p>
        </w:tc>
        <w:tc>
          <w:tcPr>
            <w:tcW w:w="374" w:type="pct"/>
            <w:gridSpan w:val="2"/>
            <w:tcBorders>
              <w:top w:val="nil"/>
              <w:left w:val="nil"/>
              <w:bottom w:val="single" w:sz="4" w:space="0" w:color="auto"/>
              <w:right w:val="single" w:sz="4" w:space="0" w:color="auto"/>
            </w:tcBorders>
            <w:shd w:val="clear" w:color="auto" w:fill="auto"/>
            <w:hideMark/>
          </w:tcPr>
          <w:p w14:paraId="641D81EA" w14:textId="69FE01E8" w:rsidR="000B2906" w:rsidRPr="00797813" w:rsidRDefault="000B2906" w:rsidP="00797813">
            <w:pPr>
              <w:autoSpaceDE/>
              <w:autoSpaceDN/>
              <w:spacing w:line="240" w:lineRule="auto"/>
              <w:ind w:left="-71" w:right="-69" w:firstLine="0"/>
              <w:jc w:val="left"/>
              <w:rPr>
                <w:sz w:val="16"/>
              </w:rPr>
            </w:pPr>
            <w:r w:rsidRPr="0026238F">
              <w:rPr>
                <w:sz w:val="16"/>
                <w:szCs w:val="16"/>
              </w:rPr>
              <w:t>Модернизации САУ газовой турбины SGT-600</w:t>
            </w:r>
          </w:p>
        </w:tc>
        <w:tc>
          <w:tcPr>
            <w:tcW w:w="573" w:type="pct"/>
            <w:gridSpan w:val="2"/>
            <w:tcBorders>
              <w:top w:val="nil"/>
              <w:left w:val="nil"/>
              <w:bottom w:val="single" w:sz="4" w:space="0" w:color="auto"/>
              <w:right w:val="single" w:sz="4" w:space="0" w:color="auto"/>
            </w:tcBorders>
            <w:shd w:val="clear" w:color="auto" w:fill="auto"/>
            <w:hideMark/>
          </w:tcPr>
          <w:p w14:paraId="5B0DE225" w14:textId="689F82ED" w:rsidR="000B2906" w:rsidRPr="0026238F" w:rsidRDefault="00952BD5" w:rsidP="003B4C7E">
            <w:pPr>
              <w:autoSpaceDE/>
              <w:autoSpaceDN/>
              <w:spacing w:line="240" w:lineRule="auto"/>
              <w:ind w:left="-71" w:right="-69" w:firstLine="0"/>
              <w:jc w:val="left"/>
              <w:rPr>
                <w:color w:val="000000"/>
                <w:sz w:val="16"/>
                <w:szCs w:val="16"/>
                <w:lang w:bidi="ar-SA"/>
              </w:rPr>
            </w:pPr>
            <w:r w:rsidRPr="00952BD5">
              <w:rPr>
                <w:sz w:val="16"/>
                <w:szCs w:val="16"/>
              </w:rPr>
              <w:t>Ввиду морально устаревшего ПО</w:t>
            </w:r>
          </w:p>
        </w:tc>
        <w:tc>
          <w:tcPr>
            <w:tcW w:w="298" w:type="pct"/>
            <w:gridSpan w:val="2"/>
            <w:tcBorders>
              <w:top w:val="nil"/>
              <w:left w:val="nil"/>
              <w:bottom w:val="single" w:sz="4" w:space="0" w:color="auto"/>
              <w:right w:val="single" w:sz="4" w:space="0" w:color="auto"/>
            </w:tcBorders>
            <w:shd w:val="clear" w:color="auto" w:fill="auto"/>
            <w:hideMark/>
          </w:tcPr>
          <w:p w14:paraId="3EA9941C" w14:textId="753FA15D" w:rsidR="000B2906" w:rsidRPr="0026238F" w:rsidRDefault="000B2906" w:rsidP="0026238F">
            <w:pPr>
              <w:autoSpaceDE/>
              <w:autoSpaceDN/>
              <w:spacing w:line="240" w:lineRule="auto"/>
              <w:ind w:left="-71" w:right="-69" w:firstLineChars="9" w:firstLine="14"/>
              <w:jc w:val="left"/>
              <w:rPr>
                <w:sz w:val="16"/>
                <w:szCs w:val="16"/>
                <w:lang w:bidi="ar-SA"/>
              </w:rPr>
            </w:pPr>
            <w:r w:rsidRPr="0026238F">
              <w:rPr>
                <w:sz w:val="16"/>
                <w:szCs w:val="16"/>
              </w:rPr>
              <w:t>ГТУ SGT-600 ст. № 10</w:t>
            </w:r>
          </w:p>
        </w:tc>
        <w:tc>
          <w:tcPr>
            <w:tcW w:w="510" w:type="pct"/>
            <w:gridSpan w:val="2"/>
            <w:tcBorders>
              <w:top w:val="nil"/>
              <w:left w:val="nil"/>
              <w:bottom w:val="single" w:sz="4" w:space="0" w:color="auto"/>
              <w:right w:val="single" w:sz="4" w:space="0" w:color="auto"/>
            </w:tcBorders>
            <w:shd w:val="clear" w:color="auto" w:fill="auto"/>
            <w:hideMark/>
          </w:tcPr>
          <w:p w14:paraId="0AA3DAE1" w14:textId="19149102" w:rsidR="000B2906" w:rsidRPr="0026238F" w:rsidRDefault="000B2906" w:rsidP="0026238F">
            <w:pPr>
              <w:autoSpaceDE/>
              <w:autoSpaceDN/>
              <w:spacing w:line="240" w:lineRule="auto"/>
              <w:ind w:left="-83" w:right="-69" w:firstLineChars="100" w:firstLine="160"/>
              <w:jc w:val="left"/>
              <w:rPr>
                <w:color w:val="000000"/>
                <w:sz w:val="16"/>
                <w:szCs w:val="16"/>
                <w:lang w:bidi="ar-SA"/>
              </w:rPr>
            </w:pPr>
            <w:r w:rsidRPr="0026238F">
              <w:rPr>
                <w:sz w:val="16"/>
                <w:szCs w:val="16"/>
              </w:rPr>
              <w:t>Мощность</w:t>
            </w:r>
          </w:p>
        </w:tc>
        <w:tc>
          <w:tcPr>
            <w:tcW w:w="228" w:type="pct"/>
            <w:gridSpan w:val="2"/>
            <w:tcBorders>
              <w:top w:val="nil"/>
              <w:left w:val="nil"/>
              <w:bottom w:val="single" w:sz="4" w:space="0" w:color="auto"/>
              <w:right w:val="single" w:sz="4" w:space="0" w:color="auto"/>
            </w:tcBorders>
            <w:shd w:val="clear" w:color="auto" w:fill="auto"/>
            <w:hideMark/>
          </w:tcPr>
          <w:p w14:paraId="4B10A202" w14:textId="6D4B06B0" w:rsidR="000B2906" w:rsidRPr="0026238F" w:rsidRDefault="000B2906" w:rsidP="003B4C7E">
            <w:pPr>
              <w:autoSpaceDE/>
              <w:autoSpaceDN/>
              <w:spacing w:line="240" w:lineRule="auto"/>
              <w:ind w:left="-83" w:right="-69" w:firstLine="0"/>
              <w:jc w:val="center"/>
              <w:rPr>
                <w:color w:val="000000"/>
                <w:sz w:val="16"/>
                <w:szCs w:val="16"/>
                <w:lang w:bidi="ar-SA"/>
              </w:rPr>
            </w:pPr>
            <w:r w:rsidRPr="0026238F">
              <w:rPr>
                <w:sz w:val="16"/>
                <w:szCs w:val="16"/>
              </w:rPr>
              <w:t>МВт</w:t>
            </w:r>
          </w:p>
        </w:tc>
        <w:tc>
          <w:tcPr>
            <w:tcW w:w="197" w:type="pct"/>
            <w:gridSpan w:val="2"/>
            <w:tcBorders>
              <w:top w:val="nil"/>
              <w:left w:val="nil"/>
              <w:bottom w:val="single" w:sz="4" w:space="0" w:color="auto"/>
              <w:right w:val="single" w:sz="4" w:space="0" w:color="auto"/>
            </w:tcBorders>
            <w:shd w:val="clear" w:color="auto" w:fill="auto"/>
            <w:hideMark/>
          </w:tcPr>
          <w:p w14:paraId="58241060" w14:textId="7BDC44EE" w:rsidR="000B2906" w:rsidRPr="0026238F" w:rsidRDefault="000B2906" w:rsidP="003B4C7E">
            <w:pPr>
              <w:autoSpaceDE/>
              <w:autoSpaceDN/>
              <w:spacing w:line="240" w:lineRule="auto"/>
              <w:ind w:left="-83" w:right="-69" w:firstLine="0"/>
              <w:jc w:val="center"/>
              <w:rPr>
                <w:color w:val="000000"/>
                <w:sz w:val="16"/>
                <w:szCs w:val="16"/>
                <w:lang w:bidi="ar-SA"/>
              </w:rPr>
            </w:pPr>
            <w:r w:rsidRPr="0026238F">
              <w:rPr>
                <w:sz w:val="16"/>
                <w:szCs w:val="16"/>
              </w:rPr>
              <w:t>23,4</w:t>
            </w:r>
          </w:p>
        </w:tc>
        <w:tc>
          <w:tcPr>
            <w:tcW w:w="223" w:type="pct"/>
            <w:gridSpan w:val="2"/>
            <w:tcBorders>
              <w:top w:val="nil"/>
              <w:left w:val="nil"/>
              <w:bottom w:val="single" w:sz="4" w:space="0" w:color="auto"/>
              <w:right w:val="single" w:sz="4" w:space="0" w:color="auto"/>
            </w:tcBorders>
            <w:shd w:val="clear" w:color="auto" w:fill="auto"/>
            <w:hideMark/>
          </w:tcPr>
          <w:p w14:paraId="7A95110E" w14:textId="4FA86C55" w:rsidR="000B2906" w:rsidRPr="0026238F" w:rsidRDefault="000B2906" w:rsidP="003B4C7E">
            <w:pPr>
              <w:autoSpaceDE/>
              <w:autoSpaceDN/>
              <w:spacing w:line="240" w:lineRule="auto"/>
              <w:ind w:left="-83" w:right="-69" w:firstLine="0"/>
              <w:jc w:val="center"/>
              <w:rPr>
                <w:color w:val="000000"/>
                <w:sz w:val="16"/>
                <w:szCs w:val="16"/>
                <w:lang w:bidi="ar-SA"/>
              </w:rPr>
            </w:pPr>
            <w:r w:rsidRPr="0026238F">
              <w:rPr>
                <w:sz w:val="16"/>
                <w:szCs w:val="16"/>
              </w:rPr>
              <w:t>23,4</w:t>
            </w:r>
          </w:p>
        </w:tc>
        <w:tc>
          <w:tcPr>
            <w:tcW w:w="195" w:type="pct"/>
            <w:tcBorders>
              <w:top w:val="nil"/>
              <w:left w:val="nil"/>
              <w:bottom w:val="single" w:sz="4" w:space="0" w:color="auto"/>
              <w:right w:val="single" w:sz="4" w:space="0" w:color="auto"/>
            </w:tcBorders>
            <w:shd w:val="clear" w:color="auto" w:fill="auto"/>
            <w:hideMark/>
          </w:tcPr>
          <w:p w14:paraId="43BC52A7" w14:textId="35F5D6EC" w:rsidR="000B2906" w:rsidRPr="0026238F" w:rsidRDefault="000B2906" w:rsidP="003B4C7E">
            <w:pPr>
              <w:autoSpaceDE/>
              <w:autoSpaceDN/>
              <w:spacing w:line="240" w:lineRule="auto"/>
              <w:ind w:left="-83" w:right="-69" w:firstLine="0"/>
              <w:jc w:val="center"/>
              <w:rPr>
                <w:color w:val="000000"/>
                <w:sz w:val="16"/>
                <w:szCs w:val="16"/>
                <w:lang w:bidi="ar-SA"/>
              </w:rPr>
            </w:pPr>
            <w:r w:rsidRPr="0026238F">
              <w:rPr>
                <w:sz w:val="16"/>
                <w:szCs w:val="16"/>
              </w:rPr>
              <w:t>2022</w:t>
            </w:r>
          </w:p>
        </w:tc>
        <w:tc>
          <w:tcPr>
            <w:tcW w:w="218" w:type="pct"/>
            <w:gridSpan w:val="3"/>
            <w:tcBorders>
              <w:top w:val="nil"/>
              <w:left w:val="nil"/>
              <w:bottom w:val="single" w:sz="4" w:space="0" w:color="auto"/>
              <w:right w:val="single" w:sz="4" w:space="0" w:color="auto"/>
            </w:tcBorders>
            <w:shd w:val="clear" w:color="auto" w:fill="auto"/>
            <w:hideMark/>
          </w:tcPr>
          <w:p w14:paraId="2ABBA138" w14:textId="2AA8BC04" w:rsidR="000B2906" w:rsidRPr="0026238F" w:rsidRDefault="000B2906" w:rsidP="003B4C7E">
            <w:pPr>
              <w:autoSpaceDE/>
              <w:autoSpaceDN/>
              <w:spacing w:line="240" w:lineRule="auto"/>
              <w:ind w:left="-83" w:right="-69" w:firstLine="0"/>
              <w:jc w:val="center"/>
              <w:rPr>
                <w:color w:val="000000"/>
                <w:sz w:val="16"/>
                <w:szCs w:val="16"/>
                <w:lang w:bidi="ar-SA"/>
              </w:rPr>
            </w:pPr>
            <w:r w:rsidRPr="0026238F">
              <w:rPr>
                <w:sz w:val="16"/>
                <w:szCs w:val="16"/>
              </w:rPr>
              <w:t>2024</w:t>
            </w:r>
          </w:p>
        </w:tc>
        <w:tc>
          <w:tcPr>
            <w:tcW w:w="295" w:type="pct"/>
            <w:tcBorders>
              <w:top w:val="nil"/>
              <w:left w:val="nil"/>
              <w:bottom w:val="single" w:sz="4" w:space="0" w:color="auto"/>
              <w:right w:val="single" w:sz="4" w:space="0" w:color="auto"/>
            </w:tcBorders>
            <w:shd w:val="clear" w:color="auto" w:fill="auto"/>
            <w:hideMark/>
          </w:tcPr>
          <w:p w14:paraId="7B249EEE" w14:textId="41072C6E" w:rsidR="000B2906" w:rsidRPr="0026238F" w:rsidRDefault="000B2906" w:rsidP="003B4C7E">
            <w:pPr>
              <w:autoSpaceDE/>
              <w:autoSpaceDN/>
              <w:spacing w:line="240" w:lineRule="auto"/>
              <w:ind w:left="-83" w:right="-69" w:firstLine="0"/>
              <w:jc w:val="center"/>
              <w:rPr>
                <w:b/>
                <w:bCs/>
                <w:color w:val="000000"/>
                <w:sz w:val="16"/>
                <w:szCs w:val="16"/>
                <w:lang w:bidi="ar-SA"/>
              </w:rPr>
            </w:pPr>
            <w:r w:rsidRPr="0026238F">
              <w:rPr>
                <w:sz w:val="16"/>
                <w:szCs w:val="16"/>
              </w:rPr>
              <w:t>58 906,72</w:t>
            </w:r>
          </w:p>
        </w:tc>
        <w:tc>
          <w:tcPr>
            <w:tcW w:w="317" w:type="pct"/>
            <w:gridSpan w:val="2"/>
            <w:tcBorders>
              <w:top w:val="nil"/>
              <w:left w:val="nil"/>
              <w:bottom w:val="single" w:sz="4" w:space="0" w:color="auto"/>
              <w:right w:val="single" w:sz="4" w:space="0" w:color="auto"/>
            </w:tcBorders>
            <w:shd w:val="clear" w:color="auto" w:fill="auto"/>
            <w:vAlign w:val="center"/>
            <w:hideMark/>
          </w:tcPr>
          <w:p w14:paraId="46F21C80" w14:textId="65745FA9" w:rsidR="000B2906" w:rsidRPr="003B4C7E" w:rsidRDefault="000B2906" w:rsidP="003B4C7E">
            <w:pPr>
              <w:autoSpaceDE/>
              <w:autoSpaceDN/>
              <w:spacing w:line="240" w:lineRule="auto"/>
              <w:ind w:left="-83" w:right="-69" w:firstLine="0"/>
              <w:jc w:val="center"/>
              <w:rPr>
                <w:color w:val="000000"/>
                <w:sz w:val="16"/>
                <w:szCs w:val="16"/>
                <w:lang w:bidi="ar-SA"/>
              </w:rPr>
            </w:pPr>
          </w:p>
        </w:tc>
        <w:tc>
          <w:tcPr>
            <w:tcW w:w="241" w:type="pct"/>
            <w:gridSpan w:val="2"/>
            <w:tcBorders>
              <w:top w:val="nil"/>
              <w:left w:val="nil"/>
              <w:bottom w:val="single" w:sz="4" w:space="0" w:color="auto"/>
              <w:right w:val="single" w:sz="4" w:space="0" w:color="auto"/>
            </w:tcBorders>
            <w:shd w:val="clear" w:color="auto" w:fill="auto"/>
            <w:vAlign w:val="center"/>
          </w:tcPr>
          <w:p w14:paraId="513C4712" w14:textId="633C27C5" w:rsidR="000B2906" w:rsidRPr="003B4C7E" w:rsidRDefault="000B2906" w:rsidP="003B4C7E">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tcPr>
          <w:p w14:paraId="107F5EF3" w14:textId="712145FF" w:rsidR="000B2906" w:rsidRPr="003B4C7E" w:rsidRDefault="000B2906" w:rsidP="003B4C7E">
            <w:pPr>
              <w:autoSpaceDE/>
              <w:autoSpaceDN/>
              <w:spacing w:line="240" w:lineRule="auto"/>
              <w:ind w:left="-83" w:right="-69" w:firstLine="0"/>
              <w:jc w:val="center"/>
              <w:rPr>
                <w:color w:val="000000"/>
                <w:sz w:val="16"/>
                <w:szCs w:val="16"/>
                <w:lang w:bidi="ar-SA"/>
              </w:rPr>
            </w:pPr>
            <w:r>
              <w:rPr>
                <w:color w:val="000000"/>
                <w:sz w:val="16"/>
                <w:szCs w:val="16"/>
                <w:lang w:bidi="ar-SA"/>
              </w:rPr>
              <w:t>15108,22</w:t>
            </w:r>
          </w:p>
        </w:tc>
        <w:tc>
          <w:tcPr>
            <w:tcW w:w="296" w:type="pct"/>
            <w:gridSpan w:val="2"/>
            <w:tcBorders>
              <w:top w:val="nil"/>
              <w:left w:val="nil"/>
              <w:bottom w:val="single" w:sz="4" w:space="0" w:color="auto"/>
              <w:right w:val="single" w:sz="4" w:space="0" w:color="auto"/>
            </w:tcBorders>
            <w:shd w:val="clear" w:color="auto" w:fill="auto"/>
            <w:vAlign w:val="center"/>
          </w:tcPr>
          <w:p w14:paraId="016A48DA" w14:textId="730D09BF" w:rsidR="000B2906" w:rsidRPr="003B4C7E" w:rsidRDefault="000B2906" w:rsidP="003B4C7E">
            <w:pPr>
              <w:autoSpaceDE/>
              <w:autoSpaceDN/>
              <w:spacing w:line="240" w:lineRule="auto"/>
              <w:ind w:left="-83" w:right="-69" w:firstLine="0"/>
              <w:jc w:val="center"/>
              <w:rPr>
                <w:color w:val="000000"/>
                <w:sz w:val="16"/>
                <w:szCs w:val="16"/>
                <w:lang w:bidi="ar-SA"/>
              </w:rPr>
            </w:pPr>
            <w:r>
              <w:rPr>
                <w:color w:val="000000"/>
                <w:sz w:val="16"/>
                <w:szCs w:val="16"/>
                <w:lang w:bidi="ar-SA"/>
              </w:rPr>
              <w:t>43798,5</w:t>
            </w:r>
          </w:p>
        </w:tc>
        <w:tc>
          <w:tcPr>
            <w:tcW w:w="297" w:type="pct"/>
            <w:tcBorders>
              <w:top w:val="nil"/>
              <w:left w:val="nil"/>
              <w:bottom w:val="single" w:sz="4" w:space="0" w:color="auto"/>
              <w:right w:val="single" w:sz="4" w:space="0" w:color="auto"/>
            </w:tcBorders>
            <w:shd w:val="clear" w:color="auto" w:fill="auto"/>
            <w:vAlign w:val="center"/>
          </w:tcPr>
          <w:p w14:paraId="65798BFD" w14:textId="563BD707" w:rsidR="000B2906" w:rsidRPr="003B4C7E" w:rsidRDefault="000B2906" w:rsidP="003B4C7E">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tcPr>
          <w:p w14:paraId="02FC5CFB" w14:textId="676DB822" w:rsidR="000B2906" w:rsidRPr="003B4C7E" w:rsidRDefault="000B2906" w:rsidP="003B4C7E">
            <w:pPr>
              <w:autoSpaceDE/>
              <w:autoSpaceDN/>
              <w:spacing w:line="240" w:lineRule="auto"/>
              <w:ind w:left="-83" w:right="-69" w:firstLine="0"/>
              <w:jc w:val="center"/>
              <w:rPr>
                <w:color w:val="000000"/>
                <w:sz w:val="16"/>
                <w:szCs w:val="16"/>
                <w:lang w:bidi="ar-SA"/>
              </w:rPr>
            </w:pPr>
          </w:p>
        </w:tc>
      </w:tr>
      <w:tr w:rsidR="00FC6A03" w:rsidRPr="003B4C7E" w14:paraId="195F2EA5"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hideMark/>
          </w:tcPr>
          <w:p w14:paraId="3E694792" w14:textId="61A527BC" w:rsidR="000B2906" w:rsidRPr="00797813" w:rsidRDefault="000B2906" w:rsidP="00797813">
            <w:pPr>
              <w:autoSpaceDE/>
              <w:autoSpaceDN/>
              <w:spacing w:line="240" w:lineRule="auto"/>
              <w:ind w:left="-71" w:right="-69" w:firstLine="0"/>
              <w:rPr>
                <w:color w:val="000000"/>
                <w:sz w:val="16"/>
              </w:rPr>
            </w:pPr>
            <w:r>
              <w:rPr>
                <w:color w:val="000000"/>
                <w:sz w:val="16"/>
                <w:szCs w:val="16"/>
                <w:lang w:bidi="ar-SA"/>
              </w:rPr>
              <w:t>2.2</w:t>
            </w:r>
          </w:p>
        </w:tc>
        <w:tc>
          <w:tcPr>
            <w:tcW w:w="374" w:type="pct"/>
            <w:gridSpan w:val="2"/>
            <w:tcBorders>
              <w:top w:val="nil"/>
              <w:left w:val="nil"/>
              <w:bottom w:val="single" w:sz="4" w:space="0" w:color="auto"/>
              <w:right w:val="single" w:sz="4" w:space="0" w:color="auto"/>
            </w:tcBorders>
            <w:shd w:val="clear" w:color="auto" w:fill="auto"/>
            <w:hideMark/>
          </w:tcPr>
          <w:p w14:paraId="67EB9097" w14:textId="7C91B40A" w:rsidR="000B2906" w:rsidRPr="0026238F" w:rsidRDefault="000B2906" w:rsidP="003B4C7E">
            <w:pPr>
              <w:autoSpaceDE/>
              <w:autoSpaceDN/>
              <w:spacing w:line="240" w:lineRule="auto"/>
              <w:ind w:left="-71" w:right="-69" w:firstLine="0"/>
              <w:jc w:val="left"/>
              <w:rPr>
                <w:sz w:val="16"/>
                <w:szCs w:val="16"/>
                <w:lang w:bidi="ar-SA"/>
              </w:rPr>
            </w:pPr>
            <w:r w:rsidRPr="0026238F">
              <w:rPr>
                <w:sz w:val="16"/>
                <w:szCs w:val="16"/>
              </w:rPr>
              <w:t>Капитальный ремонт турбины ДК-2/120 ст.№6, ТЭЦ г.</w:t>
            </w:r>
            <w:r w:rsidR="00936AEC">
              <w:rPr>
                <w:sz w:val="16"/>
                <w:szCs w:val="16"/>
              </w:rPr>
              <w:t xml:space="preserve"> </w:t>
            </w:r>
            <w:r w:rsidRPr="0026238F">
              <w:rPr>
                <w:sz w:val="16"/>
                <w:szCs w:val="16"/>
              </w:rPr>
              <w:t>Глазов</w:t>
            </w:r>
          </w:p>
        </w:tc>
        <w:tc>
          <w:tcPr>
            <w:tcW w:w="573" w:type="pct"/>
            <w:gridSpan w:val="2"/>
            <w:tcBorders>
              <w:top w:val="nil"/>
              <w:left w:val="nil"/>
              <w:bottom w:val="single" w:sz="4" w:space="0" w:color="auto"/>
              <w:right w:val="single" w:sz="4" w:space="0" w:color="auto"/>
            </w:tcBorders>
            <w:shd w:val="clear" w:color="auto" w:fill="auto"/>
            <w:hideMark/>
          </w:tcPr>
          <w:p w14:paraId="5316E7EA" w14:textId="61D1B871" w:rsidR="000B2906" w:rsidRPr="0026238F" w:rsidRDefault="000B2906" w:rsidP="003B4C7E">
            <w:pPr>
              <w:autoSpaceDE/>
              <w:autoSpaceDN/>
              <w:spacing w:line="240" w:lineRule="auto"/>
              <w:ind w:left="-71" w:right="-69" w:firstLine="0"/>
              <w:jc w:val="left"/>
              <w:rPr>
                <w:color w:val="000000"/>
                <w:sz w:val="16"/>
                <w:szCs w:val="16"/>
                <w:lang w:bidi="ar-SA"/>
              </w:rPr>
            </w:pPr>
            <w:r w:rsidRPr="0026238F">
              <w:rPr>
                <w:sz w:val="16"/>
                <w:szCs w:val="16"/>
              </w:rPr>
              <w:t>По наработке</w:t>
            </w:r>
          </w:p>
        </w:tc>
        <w:tc>
          <w:tcPr>
            <w:tcW w:w="298" w:type="pct"/>
            <w:gridSpan w:val="2"/>
            <w:tcBorders>
              <w:top w:val="nil"/>
              <w:left w:val="nil"/>
              <w:bottom w:val="single" w:sz="4" w:space="0" w:color="auto"/>
              <w:right w:val="single" w:sz="4" w:space="0" w:color="auto"/>
            </w:tcBorders>
            <w:shd w:val="clear" w:color="auto" w:fill="auto"/>
            <w:hideMark/>
          </w:tcPr>
          <w:p w14:paraId="30CBEDE6" w14:textId="4AEFFF79" w:rsidR="000B2906" w:rsidRPr="0026238F" w:rsidRDefault="000B2906" w:rsidP="003B4C7E">
            <w:pPr>
              <w:autoSpaceDE/>
              <w:autoSpaceDN/>
              <w:spacing w:line="240" w:lineRule="auto"/>
              <w:ind w:left="-71" w:right="-69" w:firstLine="0"/>
              <w:jc w:val="left"/>
              <w:rPr>
                <w:sz w:val="16"/>
                <w:szCs w:val="16"/>
                <w:lang w:bidi="ar-SA"/>
              </w:rPr>
            </w:pPr>
            <w:r w:rsidRPr="0026238F">
              <w:rPr>
                <w:sz w:val="16"/>
                <w:szCs w:val="16"/>
              </w:rPr>
              <w:t xml:space="preserve">Турбина ДК-2/120 ст.№6, ТЭЦ </w:t>
            </w:r>
            <w:proofErr w:type="spellStart"/>
            <w:r w:rsidRPr="0026238F">
              <w:rPr>
                <w:sz w:val="16"/>
                <w:szCs w:val="16"/>
              </w:rPr>
              <w:t>г</w:t>
            </w:r>
            <w:proofErr w:type="gramStart"/>
            <w:r w:rsidRPr="0026238F">
              <w:rPr>
                <w:sz w:val="16"/>
                <w:szCs w:val="16"/>
              </w:rPr>
              <w:t>.Г</w:t>
            </w:r>
            <w:proofErr w:type="gramEnd"/>
            <w:r w:rsidRPr="0026238F">
              <w:rPr>
                <w:sz w:val="16"/>
                <w:szCs w:val="16"/>
              </w:rPr>
              <w:t>лазов</w:t>
            </w:r>
            <w:proofErr w:type="spellEnd"/>
          </w:p>
        </w:tc>
        <w:tc>
          <w:tcPr>
            <w:tcW w:w="510" w:type="pct"/>
            <w:gridSpan w:val="2"/>
            <w:tcBorders>
              <w:top w:val="nil"/>
              <w:left w:val="nil"/>
              <w:bottom w:val="single" w:sz="4" w:space="0" w:color="auto"/>
              <w:right w:val="single" w:sz="4" w:space="0" w:color="auto"/>
            </w:tcBorders>
            <w:shd w:val="clear" w:color="auto" w:fill="auto"/>
            <w:hideMark/>
          </w:tcPr>
          <w:p w14:paraId="1A726DFE" w14:textId="4A6E9CF5" w:rsidR="000B2906" w:rsidRPr="0026238F" w:rsidRDefault="00952BD5" w:rsidP="00E847D4">
            <w:pPr>
              <w:autoSpaceDE/>
              <w:autoSpaceDN/>
              <w:spacing w:line="240" w:lineRule="auto"/>
              <w:ind w:left="-83" w:right="-69" w:firstLineChars="100" w:firstLine="160"/>
              <w:jc w:val="left"/>
              <w:rPr>
                <w:color w:val="000000"/>
                <w:sz w:val="16"/>
                <w:szCs w:val="16"/>
                <w:lang w:bidi="ar-SA"/>
              </w:rPr>
            </w:pPr>
            <w:r>
              <w:rPr>
                <w:color w:val="000000"/>
                <w:sz w:val="16"/>
                <w:szCs w:val="16"/>
                <w:lang w:bidi="ar-SA"/>
              </w:rPr>
              <w:t>Мощность</w:t>
            </w:r>
          </w:p>
        </w:tc>
        <w:tc>
          <w:tcPr>
            <w:tcW w:w="228" w:type="pct"/>
            <w:gridSpan w:val="2"/>
            <w:tcBorders>
              <w:top w:val="nil"/>
              <w:left w:val="nil"/>
              <w:bottom w:val="single" w:sz="4" w:space="0" w:color="auto"/>
              <w:right w:val="single" w:sz="4" w:space="0" w:color="auto"/>
            </w:tcBorders>
            <w:shd w:val="clear" w:color="auto" w:fill="auto"/>
            <w:hideMark/>
          </w:tcPr>
          <w:p w14:paraId="32F27028" w14:textId="10883B33" w:rsidR="000B2906" w:rsidRPr="0026238F" w:rsidRDefault="00952BD5" w:rsidP="003B4C7E">
            <w:pPr>
              <w:autoSpaceDE/>
              <w:autoSpaceDN/>
              <w:spacing w:line="240" w:lineRule="auto"/>
              <w:ind w:left="-83" w:right="-69" w:firstLine="0"/>
              <w:jc w:val="center"/>
              <w:rPr>
                <w:color w:val="000000"/>
                <w:sz w:val="16"/>
                <w:szCs w:val="16"/>
                <w:lang w:bidi="ar-SA"/>
              </w:rPr>
            </w:pPr>
            <w:r>
              <w:rPr>
                <w:color w:val="000000"/>
                <w:sz w:val="16"/>
                <w:szCs w:val="16"/>
                <w:lang w:bidi="ar-SA"/>
              </w:rPr>
              <w:t>МВт</w:t>
            </w:r>
          </w:p>
        </w:tc>
        <w:tc>
          <w:tcPr>
            <w:tcW w:w="197" w:type="pct"/>
            <w:gridSpan w:val="2"/>
            <w:tcBorders>
              <w:top w:val="nil"/>
              <w:left w:val="nil"/>
              <w:bottom w:val="single" w:sz="4" w:space="0" w:color="auto"/>
              <w:right w:val="single" w:sz="4" w:space="0" w:color="auto"/>
            </w:tcBorders>
            <w:shd w:val="clear" w:color="auto" w:fill="auto"/>
            <w:hideMark/>
          </w:tcPr>
          <w:p w14:paraId="19C581EE" w14:textId="5553BEFC" w:rsidR="000B2906" w:rsidRPr="0026238F" w:rsidRDefault="00952BD5" w:rsidP="003B4C7E">
            <w:pPr>
              <w:autoSpaceDE/>
              <w:autoSpaceDN/>
              <w:spacing w:line="240" w:lineRule="auto"/>
              <w:ind w:left="-83" w:right="-69" w:firstLine="0"/>
              <w:jc w:val="center"/>
              <w:rPr>
                <w:color w:val="000000"/>
                <w:sz w:val="16"/>
                <w:szCs w:val="16"/>
                <w:lang w:bidi="ar-SA"/>
              </w:rPr>
            </w:pPr>
            <w:r>
              <w:rPr>
                <w:color w:val="000000"/>
                <w:sz w:val="16"/>
                <w:szCs w:val="16"/>
                <w:lang w:bidi="ar-SA"/>
              </w:rPr>
              <w:t>12</w:t>
            </w:r>
          </w:p>
        </w:tc>
        <w:tc>
          <w:tcPr>
            <w:tcW w:w="223" w:type="pct"/>
            <w:gridSpan w:val="2"/>
            <w:tcBorders>
              <w:top w:val="nil"/>
              <w:left w:val="nil"/>
              <w:bottom w:val="single" w:sz="4" w:space="0" w:color="auto"/>
              <w:right w:val="single" w:sz="4" w:space="0" w:color="auto"/>
            </w:tcBorders>
            <w:shd w:val="clear" w:color="auto" w:fill="auto"/>
            <w:hideMark/>
          </w:tcPr>
          <w:p w14:paraId="4916414E" w14:textId="08D2B0E0" w:rsidR="000B2906" w:rsidRPr="0026238F" w:rsidRDefault="00952BD5" w:rsidP="003B4C7E">
            <w:pPr>
              <w:autoSpaceDE/>
              <w:autoSpaceDN/>
              <w:spacing w:line="240" w:lineRule="auto"/>
              <w:ind w:left="-83" w:right="-69" w:firstLine="0"/>
              <w:jc w:val="center"/>
              <w:rPr>
                <w:color w:val="000000"/>
                <w:sz w:val="16"/>
                <w:szCs w:val="16"/>
                <w:lang w:bidi="ar-SA"/>
              </w:rPr>
            </w:pPr>
            <w:r>
              <w:rPr>
                <w:color w:val="000000"/>
                <w:sz w:val="16"/>
                <w:szCs w:val="16"/>
                <w:lang w:bidi="ar-SA"/>
              </w:rPr>
              <w:t>12</w:t>
            </w:r>
          </w:p>
        </w:tc>
        <w:tc>
          <w:tcPr>
            <w:tcW w:w="195" w:type="pct"/>
            <w:tcBorders>
              <w:top w:val="nil"/>
              <w:left w:val="nil"/>
              <w:bottom w:val="single" w:sz="4" w:space="0" w:color="auto"/>
              <w:right w:val="single" w:sz="4" w:space="0" w:color="auto"/>
            </w:tcBorders>
            <w:shd w:val="clear" w:color="auto" w:fill="auto"/>
            <w:hideMark/>
          </w:tcPr>
          <w:p w14:paraId="75D42FDD" w14:textId="6F688314" w:rsidR="000B2906" w:rsidRPr="0026238F" w:rsidRDefault="000B2906" w:rsidP="003B4C7E">
            <w:pPr>
              <w:autoSpaceDE/>
              <w:autoSpaceDN/>
              <w:spacing w:line="240" w:lineRule="auto"/>
              <w:ind w:left="-83" w:right="-69" w:firstLine="0"/>
              <w:jc w:val="center"/>
              <w:rPr>
                <w:color w:val="000000"/>
                <w:sz w:val="16"/>
                <w:szCs w:val="16"/>
                <w:lang w:bidi="ar-SA"/>
              </w:rPr>
            </w:pPr>
            <w:r w:rsidRPr="0026238F">
              <w:rPr>
                <w:sz w:val="16"/>
                <w:szCs w:val="16"/>
              </w:rPr>
              <w:t>2024</w:t>
            </w:r>
          </w:p>
        </w:tc>
        <w:tc>
          <w:tcPr>
            <w:tcW w:w="218" w:type="pct"/>
            <w:gridSpan w:val="3"/>
            <w:tcBorders>
              <w:top w:val="nil"/>
              <w:left w:val="nil"/>
              <w:bottom w:val="single" w:sz="4" w:space="0" w:color="auto"/>
              <w:right w:val="single" w:sz="4" w:space="0" w:color="auto"/>
            </w:tcBorders>
            <w:shd w:val="clear" w:color="auto" w:fill="auto"/>
            <w:hideMark/>
          </w:tcPr>
          <w:p w14:paraId="683D2C04" w14:textId="2C10280D" w:rsidR="000B2906" w:rsidRPr="0026238F" w:rsidRDefault="000B2906" w:rsidP="003B4C7E">
            <w:pPr>
              <w:autoSpaceDE/>
              <w:autoSpaceDN/>
              <w:spacing w:line="240" w:lineRule="auto"/>
              <w:ind w:left="-83" w:right="-69" w:firstLine="0"/>
              <w:jc w:val="center"/>
              <w:rPr>
                <w:color w:val="000000"/>
                <w:sz w:val="16"/>
                <w:szCs w:val="16"/>
                <w:lang w:bidi="ar-SA"/>
              </w:rPr>
            </w:pPr>
            <w:r w:rsidRPr="0026238F">
              <w:rPr>
                <w:sz w:val="16"/>
                <w:szCs w:val="16"/>
              </w:rPr>
              <w:t>2024</w:t>
            </w:r>
          </w:p>
        </w:tc>
        <w:tc>
          <w:tcPr>
            <w:tcW w:w="295" w:type="pct"/>
            <w:tcBorders>
              <w:top w:val="nil"/>
              <w:left w:val="nil"/>
              <w:bottom w:val="single" w:sz="4" w:space="0" w:color="auto"/>
              <w:right w:val="single" w:sz="4" w:space="0" w:color="auto"/>
            </w:tcBorders>
            <w:shd w:val="clear" w:color="auto" w:fill="auto"/>
            <w:hideMark/>
          </w:tcPr>
          <w:p w14:paraId="0DCE83AD" w14:textId="0B3A0365" w:rsidR="000B2906" w:rsidRPr="0026238F" w:rsidRDefault="000B2906" w:rsidP="003B4C7E">
            <w:pPr>
              <w:autoSpaceDE/>
              <w:autoSpaceDN/>
              <w:spacing w:line="240" w:lineRule="auto"/>
              <w:ind w:left="-83" w:right="-69" w:firstLine="0"/>
              <w:jc w:val="center"/>
              <w:rPr>
                <w:bCs/>
                <w:color w:val="000000"/>
                <w:sz w:val="16"/>
                <w:szCs w:val="16"/>
                <w:lang w:bidi="ar-SA"/>
              </w:rPr>
            </w:pPr>
            <w:r w:rsidRPr="0026238F">
              <w:rPr>
                <w:bCs/>
                <w:color w:val="000000"/>
                <w:sz w:val="16"/>
                <w:szCs w:val="16"/>
                <w:lang w:bidi="ar-SA"/>
              </w:rPr>
              <w:t>30776,17</w:t>
            </w:r>
          </w:p>
        </w:tc>
        <w:tc>
          <w:tcPr>
            <w:tcW w:w="317" w:type="pct"/>
            <w:gridSpan w:val="2"/>
            <w:tcBorders>
              <w:top w:val="nil"/>
              <w:left w:val="nil"/>
              <w:bottom w:val="single" w:sz="4" w:space="0" w:color="auto"/>
              <w:right w:val="single" w:sz="4" w:space="0" w:color="auto"/>
            </w:tcBorders>
            <w:shd w:val="clear" w:color="auto" w:fill="auto"/>
            <w:vAlign w:val="center"/>
            <w:hideMark/>
          </w:tcPr>
          <w:p w14:paraId="469E3EBE" w14:textId="70F42605" w:rsidR="000B2906" w:rsidRPr="003B4C7E" w:rsidRDefault="000B2906" w:rsidP="003B4C7E">
            <w:pPr>
              <w:autoSpaceDE/>
              <w:autoSpaceDN/>
              <w:spacing w:line="240" w:lineRule="auto"/>
              <w:ind w:left="-83" w:right="-69" w:firstLine="0"/>
              <w:jc w:val="center"/>
              <w:rPr>
                <w:color w:val="000000"/>
                <w:sz w:val="16"/>
                <w:szCs w:val="16"/>
                <w:lang w:bidi="ar-SA"/>
              </w:rPr>
            </w:pPr>
          </w:p>
        </w:tc>
        <w:tc>
          <w:tcPr>
            <w:tcW w:w="241" w:type="pct"/>
            <w:gridSpan w:val="2"/>
            <w:tcBorders>
              <w:top w:val="nil"/>
              <w:left w:val="nil"/>
              <w:bottom w:val="single" w:sz="4" w:space="0" w:color="auto"/>
              <w:right w:val="single" w:sz="4" w:space="0" w:color="auto"/>
            </w:tcBorders>
            <w:shd w:val="clear" w:color="auto" w:fill="auto"/>
            <w:vAlign w:val="center"/>
          </w:tcPr>
          <w:p w14:paraId="3FD9D005" w14:textId="15CEA682" w:rsidR="000B2906" w:rsidRPr="003B4C7E" w:rsidRDefault="000B2906" w:rsidP="003B4C7E">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tcPr>
          <w:p w14:paraId="220E3738" w14:textId="5B1C06C8" w:rsidR="000B2906" w:rsidRPr="003B4C7E" w:rsidRDefault="000B2906" w:rsidP="003B4C7E">
            <w:pPr>
              <w:autoSpaceDE/>
              <w:autoSpaceDN/>
              <w:spacing w:line="240" w:lineRule="auto"/>
              <w:ind w:left="-83" w:right="-69" w:firstLine="0"/>
              <w:jc w:val="center"/>
              <w:rPr>
                <w:color w:val="000000"/>
                <w:sz w:val="16"/>
                <w:szCs w:val="16"/>
                <w:lang w:bidi="ar-SA"/>
              </w:rPr>
            </w:pPr>
          </w:p>
        </w:tc>
        <w:tc>
          <w:tcPr>
            <w:tcW w:w="296" w:type="pct"/>
            <w:gridSpan w:val="2"/>
            <w:tcBorders>
              <w:top w:val="nil"/>
              <w:left w:val="nil"/>
              <w:bottom w:val="single" w:sz="4" w:space="0" w:color="auto"/>
              <w:right w:val="single" w:sz="4" w:space="0" w:color="auto"/>
            </w:tcBorders>
            <w:shd w:val="clear" w:color="auto" w:fill="auto"/>
            <w:vAlign w:val="center"/>
            <w:hideMark/>
          </w:tcPr>
          <w:p w14:paraId="16692C4C" w14:textId="403306EB" w:rsidR="000B2906" w:rsidRPr="003B4C7E" w:rsidRDefault="000B2906" w:rsidP="003B4C7E">
            <w:pPr>
              <w:autoSpaceDE/>
              <w:autoSpaceDN/>
              <w:spacing w:line="240" w:lineRule="auto"/>
              <w:ind w:left="-83" w:right="-69" w:firstLine="0"/>
              <w:jc w:val="center"/>
              <w:rPr>
                <w:color w:val="000000"/>
                <w:sz w:val="16"/>
                <w:szCs w:val="16"/>
                <w:lang w:bidi="ar-SA"/>
              </w:rPr>
            </w:pPr>
            <w:r>
              <w:rPr>
                <w:color w:val="000000"/>
                <w:sz w:val="16"/>
                <w:szCs w:val="16"/>
                <w:lang w:bidi="ar-SA"/>
              </w:rPr>
              <w:t>30776,17</w:t>
            </w:r>
          </w:p>
        </w:tc>
        <w:tc>
          <w:tcPr>
            <w:tcW w:w="297" w:type="pct"/>
            <w:tcBorders>
              <w:top w:val="nil"/>
              <w:left w:val="nil"/>
              <w:bottom w:val="single" w:sz="4" w:space="0" w:color="auto"/>
              <w:right w:val="single" w:sz="4" w:space="0" w:color="auto"/>
            </w:tcBorders>
            <w:shd w:val="clear" w:color="auto" w:fill="auto"/>
            <w:vAlign w:val="center"/>
          </w:tcPr>
          <w:p w14:paraId="5BD527FD" w14:textId="3880C1B8" w:rsidR="000B2906" w:rsidRPr="003B4C7E" w:rsidRDefault="000B2906" w:rsidP="003B4C7E">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hideMark/>
          </w:tcPr>
          <w:p w14:paraId="1B6C0096" w14:textId="6D411CBD" w:rsidR="000B2906" w:rsidRPr="003B4C7E" w:rsidRDefault="000B2906" w:rsidP="003B4C7E">
            <w:pPr>
              <w:autoSpaceDE/>
              <w:autoSpaceDN/>
              <w:spacing w:line="240" w:lineRule="auto"/>
              <w:ind w:left="-83" w:right="-69" w:firstLine="0"/>
              <w:jc w:val="center"/>
              <w:rPr>
                <w:color w:val="000000"/>
                <w:sz w:val="16"/>
                <w:szCs w:val="16"/>
                <w:lang w:bidi="ar-SA"/>
              </w:rPr>
            </w:pPr>
          </w:p>
        </w:tc>
      </w:tr>
      <w:tr w:rsidR="00FC6A03" w:rsidRPr="003B4C7E" w14:paraId="38D763AD"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hideMark/>
          </w:tcPr>
          <w:p w14:paraId="738D3399" w14:textId="7637E442" w:rsidR="000B2906" w:rsidRPr="003B4C7E" w:rsidRDefault="000B2906" w:rsidP="003B4C7E">
            <w:pPr>
              <w:autoSpaceDE/>
              <w:autoSpaceDN/>
              <w:spacing w:line="240" w:lineRule="auto"/>
              <w:ind w:left="-71" w:right="-69" w:firstLine="0"/>
              <w:jc w:val="center"/>
              <w:rPr>
                <w:color w:val="000000"/>
                <w:sz w:val="16"/>
                <w:szCs w:val="16"/>
                <w:lang w:bidi="ar-SA"/>
              </w:rPr>
            </w:pPr>
            <w:r>
              <w:rPr>
                <w:sz w:val="16"/>
                <w:szCs w:val="16"/>
              </w:rPr>
              <w:t>2.3</w:t>
            </w:r>
          </w:p>
        </w:tc>
        <w:tc>
          <w:tcPr>
            <w:tcW w:w="374" w:type="pct"/>
            <w:gridSpan w:val="2"/>
            <w:tcBorders>
              <w:top w:val="nil"/>
              <w:left w:val="nil"/>
              <w:bottom w:val="single" w:sz="4" w:space="0" w:color="auto"/>
              <w:right w:val="single" w:sz="4" w:space="0" w:color="auto"/>
            </w:tcBorders>
            <w:shd w:val="clear" w:color="auto" w:fill="auto"/>
            <w:hideMark/>
          </w:tcPr>
          <w:p w14:paraId="0B01759D" w14:textId="593CAA8A" w:rsidR="000B2906" w:rsidRPr="003B4C7E" w:rsidRDefault="000B2906" w:rsidP="003B4C7E">
            <w:pPr>
              <w:autoSpaceDE/>
              <w:autoSpaceDN/>
              <w:spacing w:line="240" w:lineRule="auto"/>
              <w:ind w:left="-71" w:right="-69" w:firstLine="0"/>
              <w:jc w:val="left"/>
              <w:rPr>
                <w:sz w:val="16"/>
                <w:szCs w:val="16"/>
                <w:lang w:bidi="ar-SA"/>
              </w:rPr>
            </w:pPr>
            <w:r w:rsidRPr="00703417">
              <w:rPr>
                <w:sz w:val="16"/>
                <w:szCs w:val="16"/>
              </w:rPr>
              <w:t xml:space="preserve">Реконструкция теплосети от ТЭЦ на </w:t>
            </w:r>
            <w:proofErr w:type="spellStart"/>
            <w:r w:rsidRPr="00703417">
              <w:rPr>
                <w:sz w:val="16"/>
                <w:szCs w:val="16"/>
              </w:rPr>
              <w:t>мкр</w:t>
            </w:r>
            <w:proofErr w:type="spellEnd"/>
            <w:r w:rsidRPr="00703417">
              <w:rPr>
                <w:sz w:val="16"/>
                <w:szCs w:val="16"/>
              </w:rPr>
              <w:t>. «И» (ф700 мм)</w:t>
            </w:r>
          </w:p>
        </w:tc>
        <w:tc>
          <w:tcPr>
            <w:tcW w:w="573" w:type="pct"/>
            <w:gridSpan w:val="2"/>
            <w:tcBorders>
              <w:top w:val="nil"/>
              <w:left w:val="nil"/>
              <w:bottom w:val="single" w:sz="4" w:space="0" w:color="auto"/>
              <w:right w:val="single" w:sz="4" w:space="0" w:color="auto"/>
            </w:tcBorders>
            <w:shd w:val="clear" w:color="auto" w:fill="auto"/>
            <w:hideMark/>
          </w:tcPr>
          <w:p w14:paraId="5209B36B" w14:textId="24C0B6C3" w:rsidR="000B2906" w:rsidRPr="003B4C7E" w:rsidRDefault="000B2906" w:rsidP="003B4C7E">
            <w:pPr>
              <w:autoSpaceDE/>
              <w:autoSpaceDN/>
              <w:spacing w:line="240" w:lineRule="auto"/>
              <w:ind w:left="-71" w:right="-69" w:firstLine="0"/>
              <w:jc w:val="left"/>
              <w:rPr>
                <w:color w:val="000000"/>
                <w:sz w:val="16"/>
                <w:szCs w:val="16"/>
                <w:lang w:bidi="ar-SA"/>
              </w:rPr>
            </w:pPr>
            <w:r w:rsidRPr="00703417">
              <w:rPr>
                <w:sz w:val="16"/>
                <w:szCs w:val="16"/>
              </w:rPr>
              <w:t>Увеличение надежности теплоснабжения и сокращения потерь</w:t>
            </w:r>
          </w:p>
        </w:tc>
        <w:tc>
          <w:tcPr>
            <w:tcW w:w="298" w:type="pct"/>
            <w:gridSpan w:val="2"/>
            <w:tcBorders>
              <w:top w:val="nil"/>
              <w:left w:val="nil"/>
              <w:bottom w:val="single" w:sz="4" w:space="0" w:color="auto"/>
              <w:right w:val="single" w:sz="4" w:space="0" w:color="auto"/>
            </w:tcBorders>
            <w:shd w:val="clear" w:color="auto" w:fill="auto"/>
            <w:hideMark/>
          </w:tcPr>
          <w:p w14:paraId="5934F03A" w14:textId="1030297D" w:rsidR="000B2906" w:rsidRPr="003B4C7E" w:rsidRDefault="000B2906" w:rsidP="00925639">
            <w:pPr>
              <w:autoSpaceDE/>
              <w:autoSpaceDN/>
              <w:spacing w:line="240" w:lineRule="auto"/>
              <w:ind w:left="-71" w:right="-69" w:firstLine="0"/>
              <w:jc w:val="left"/>
              <w:rPr>
                <w:sz w:val="16"/>
                <w:szCs w:val="16"/>
                <w:lang w:bidi="ar-SA"/>
              </w:rPr>
            </w:pPr>
            <w:r w:rsidRPr="00703417">
              <w:rPr>
                <w:sz w:val="16"/>
                <w:szCs w:val="16"/>
              </w:rPr>
              <w:t xml:space="preserve">УР, г. Глазов, </w:t>
            </w:r>
            <w:proofErr w:type="spellStart"/>
            <w:proofErr w:type="gramStart"/>
            <w:r w:rsidRPr="00703417">
              <w:rPr>
                <w:sz w:val="16"/>
                <w:szCs w:val="16"/>
              </w:rPr>
              <w:t>ул</w:t>
            </w:r>
            <w:proofErr w:type="spellEnd"/>
            <w:proofErr w:type="gramEnd"/>
            <w:r w:rsidRPr="00703417">
              <w:rPr>
                <w:sz w:val="16"/>
                <w:szCs w:val="16"/>
              </w:rPr>
              <w:t xml:space="preserve"> Белова, 7, тепловые сети</w:t>
            </w:r>
          </w:p>
        </w:tc>
        <w:tc>
          <w:tcPr>
            <w:tcW w:w="510" w:type="pct"/>
            <w:gridSpan w:val="2"/>
            <w:tcBorders>
              <w:top w:val="nil"/>
              <w:left w:val="nil"/>
              <w:bottom w:val="single" w:sz="4" w:space="0" w:color="auto"/>
              <w:right w:val="single" w:sz="4" w:space="0" w:color="auto"/>
            </w:tcBorders>
            <w:shd w:val="clear" w:color="auto" w:fill="auto"/>
            <w:hideMark/>
          </w:tcPr>
          <w:p w14:paraId="5EF0D189" w14:textId="22B4614D" w:rsidR="000B2906" w:rsidRPr="003B4C7E" w:rsidRDefault="000B2906" w:rsidP="00925639">
            <w:pPr>
              <w:autoSpaceDE/>
              <w:autoSpaceDN/>
              <w:spacing w:line="240" w:lineRule="auto"/>
              <w:ind w:left="-83" w:right="-69" w:firstLineChars="100" w:firstLine="160"/>
              <w:jc w:val="left"/>
              <w:rPr>
                <w:color w:val="000000"/>
                <w:sz w:val="16"/>
                <w:szCs w:val="16"/>
                <w:lang w:bidi="ar-SA"/>
              </w:rPr>
            </w:pPr>
            <w:r w:rsidRPr="00703417">
              <w:rPr>
                <w:sz w:val="16"/>
                <w:szCs w:val="16"/>
              </w:rPr>
              <w:t>Протяженность</w:t>
            </w:r>
          </w:p>
        </w:tc>
        <w:tc>
          <w:tcPr>
            <w:tcW w:w="228" w:type="pct"/>
            <w:gridSpan w:val="2"/>
            <w:tcBorders>
              <w:top w:val="nil"/>
              <w:left w:val="nil"/>
              <w:bottom w:val="single" w:sz="4" w:space="0" w:color="auto"/>
              <w:right w:val="single" w:sz="4" w:space="0" w:color="auto"/>
            </w:tcBorders>
            <w:shd w:val="clear" w:color="auto" w:fill="auto"/>
            <w:hideMark/>
          </w:tcPr>
          <w:p w14:paraId="57A36742" w14:textId="351542B5" w:rsidR="000B2906" w:rsidRPr="003B4C7E" w:rsidRDefault="000B2906" w:rsidP="003B4C7E">
            <w:pPr>
              <w:autoSpaceDE/>
              <w:autoSpaceDN/>
              <w:spacing w:line="240" w:lineRule="auto"/>
              <w:ind w:left="-83" w:right="-69" w:firstLine="0"/>
              <w:jc w:val="center"/>
              <w:rPr>
                <w:color w:val="000000"/>
                <w:sz w:val="16"/>
                <w:szCs w:val="16"/>
                <w:lang w:bidi="ar-SA"/>
              </w:rPr>
            </w:pPr>
            <w:r w:rsidRPr="001550D2">
              <w:rPr>
                <w:sz w:val="16"/>
                <w:szCs w:val="16"/>
              </w:rPr>
              <w:t>м</w:t>
            </w:r>
          </w:p>
        </w:tc>
        <w:tc>
          <w:tcPr>
            <w:tcW w:w="197" w:type="pct"/>
            <w:gridSpan w:val="2"/>
            <w:tcBorders>
              <w:top w:val="nil"/>
              <w:left w:val="nil"/>
              <w:bottom w:val="single" w:sz="4" w:space="0" w:color="auto"/>
              <w:right w:val="single" w:sz="4" w:space="0" w:color="auto"/>
            </w:tcBorders>
            <w:shd w:val="clear" w:color="auto" w:fill="auto"/>
            <w:hideMark/>
          </w:tcPr>
          <w:p w14:paraId="32BD3DCC" w14:textId="7D0585FC" w:rsidR="000B2906" w:rsidRPr="003B4C7E" w:rsidRDefault="000B2906" w:rsidP="003B4C7E">
            <w:pPr>
              <w:autoSpaceDE/>
              <w:autoSpaceDN/>
              <w:spacing w:line="240" w:lineRule="auto"/>
              <w:ind w:left="-83" w:right="-69" w:firstLine="0"/>
              <w:jc w:val="center"/>
              <w:rPr>
                <w:color w:val="000000"/>
                <w:sz w:val="16"/>
                <w:szCs w:val="16"/>
                <w:lang w:bidi="ar-SA"/>
              </w:rPr>
            </w:pPr>
            <w:r w:rsidRPr="001550D2">
              <w:rPr>
                <w:sz w:val="16"/>
                <w:szCs w:val="16"/>
              </w:rPr>
              <w:t>1500</w:t>
            </w:r>
          </w:p>
        </w:tc>
        <w:tc>
          <w:tcPr>
            <w:tcW w:w="223" w:type="pct"/>
            <w:gridSpan w:val="2"/>
            <w:tcBorders>
              <w:top w:val="nil"/>
              <w:left w:val="nil"/>
              <w:bottom w:val="single" w:sz="4" w:space="0" w:color="auto"/>
              <w:right w:val="single" w:sz="4" w:space="0" w:color="auto"/>
            </w:tcBorders>
            <w:shd w:val="clear" w:color="auto" w:fill="auto"/>
            <w:hideMark/>
          </w:tcPr>
          <w:p w14:paraId="20F88763" w14:textId="57F20B88" w:rsidR="000B2906" w:rsidRPr="003B4C7E" w:rsidRDefault="000B2906" w:rsidP="003B4C7E">
            <w:pPr>
              <w:autoSpaceDE/>
              <w:autoSpaceDN/>
              <w:spacing w:line="240" w:lineRule="auto"/>
              <w:ind w:left="-83" w:right="-69" w:firstLine="0"/>
              <w:jc w:val="center"/>
              <w:rPr>
                <w:color w:val="000000"/>
                <w:sz w:val="16"/>
                <w:szCs w:val="16"/>
                <w:lang w:bidi="ar-SA"/>
              </w:rPr>
            </w:pPr>
            <w:r w:rsidRPr="001550D2">
              <w:rPr>
                <w:sz w:val="16"/>
                <w:szCs w:val="16"/>
              </w:rPr>
              <w:t>1500</w:t>
            </w:r>
          </w:p>
        </w:tc>
        <w:tc>
          <w:tcPr>
            <w:tcW w:w="195" w:type="pct"/>
            <w:tcBorders>
              <w:top w:val="nil"/>
              <w:left w:val="nil"/>
              <w:bottom w:val="single" w:sz="4" w:space="0" w:color="auto"/>
              <w:right w:val="single" w:sz="4" w:space="0" w:color="auto"/>
            </w:tcBorders>
            <w:shd w:val="clear" w:color="auto" w:fill="auto"/>
            <w:hideMark/>
          </w:tcPr>
          <w:p w14:paraId="796EB75B" w14:textId="5BA3B712" w:rsidR="000B2906" w:rsidRPr="003B4C7E" w:rsidRDefault="000B2906" w:rsidP="003B4C7E">
            <w:pPr>
              <w:autoSpaceDE/>
              <w:autoSpaceDN/>
              <w:spacing w:line="240" w:lineRule="auto"/>
              <w:ind w:left="-83" w:right="-69" w:firstLine="0"/>
              <w:jc w:val="center"/>
              <w:rPr>
                <w:color w:val="000000"/>
                <w:sz w:val="16"/>
                <w:szCs w:val="16"/>
                <w:lang w:bidi="ar-SA"/>
              </w:rPr>
            </w:pPr>
            <w:r w:rsidRPr="001550D2">
              <w:rPr>
                <w:sz w:val="16"/>
                <w:szCs w:val="16"/>
              </w:rPr>
              <w:t>2023</w:t>
            </w:r>
          </w:p>
        </w:tc>
        <w:tc>
          <w:tcPr>
            <w:tcW w:w="218" w:type="pct"/>
            <w:gridSpan w:val="3"/>
            <w:tcBorders>
              <w:top w:val="nil"/>
              <w:left w:val="nil"/>
              <w:bottom w:val="single" w:sz="4" w:space="0" w:color="auto"/>
              <w:right w:val="single" w:sz="4" w:space="0" w:color="auto"/>
            </w:tcBorders>
            <w:shd w:val="clear" w:color="auto" w:fill="auto"/>
            <w:hideMark/>
          </w:tcPr>
          <w:p w14:paraId="277D0875" w14:textId="32B31A69" w:rsidR="000B2906" w:rsidRPr="003B4C7E" w:rsidRDefault="000B2906" w:rsidP="0026238F">
            <w:pPr>
              <w:autoSpaceDE/>
              <w:autoSpaceDN/>
              <w:spacing w:line="240" w:lineRule="auto"/>
              <w:ind w:left="-83" w:right="-69" w:firstLine="0"/>
              <w:jc w:val="center"/>
              <w:rPr>
                <w:color w:val="000000"/>
                <w:sz w:val="16"/>
                <w:szCs w:val="16"/>
                <w:lang w:bidi="ar-SA"/>
              </w:rPr>
            </w:pPr>
            <w:r w:rsidRPr="001550D2">
              <w:rPr>
                <w:sz w:val="16"/>
                <w:szCs w:val="16"/>
              </w:rPr>
              <w:t>202</w:t>
            </w:r>
            <w:r>
              <w:rPr>
                <w:sz w:val="16"/>
                <w:szCs w:val="16"/>
              </w:rPr>
              <w:t>4</w:t>
            </w:r>
          </w:p>
        </w:tc>
        <w:tc>
          <w:tcPr>
            <w:tcW w:w="295" w:type="pct"/>
            <w:tcBorders>
              <w:top w:val="nil"/>
              <w:left w:val="nil"/>
              <w:bottom w:val="single" w:sz="4" w:space="0" w:color="auto"/>
              <w:right w:val="single" w:sz="4" w:space="0" w:color="auto"/>
            </w:tcBorders>
            <w:shd w:val="clear" w:color="auto" w:fill="auto"/>
            <w:hideMark/>
          </w:tcPr>
          <w:p w14:paraId="02BA47A6" w14:textId="21140544" w:rsidR="000B2906" w:rsidRPr="003B4C7E" w:rsidRDefault="000B2906" w:rsidP="003B4C7E">
            <w:pPr>
              <w:autoSpaceDE/>
              <w:autoSpaceDN/>
              <w:spacing w:line="240" w:lineRule="auto"/>
              <w:ind w:left="-83" w:right="-69" w:firstLine="0"/>
              <w:jc w:val="center"/>
              <w:rPr>
                <w:b/>
                <w:bCs/>
                <w:color w:val="000000"/>
                <w:sz w:val="16"/>
                <w:szCs w:val="16"/>
                <w:lang w:bidi="ar-SA"/>
              </w:rPr>
            </w:pPr>
            <w:r>
              <w:rPr>
                <w:sz w:val="16"/>
                <w:szCs w:val="16"/>
              </w:rPr>
              <w:t>19249,14</w:t>
            </w:r>
          </w:p>
        </w:tc>
        <w:tc>
          <w:tcPr>
            <w:tcW w:w="317" w:type="pct"/>
            <w:gridSpan w:val="2"/>
            <w:tcBorders>
              <w:top w:val="nil"/>
              <w:left w:val="nil"/>
              <w:bottom w:val="single" w:sz="4" w:space="0" w:color="auto"/>
              <w:right w:val="single" w:sz="4" w:space="0" w:color="auto"/>
            </w:tcBorders>
            <w:shd w:val="clear" w:color="auto" w:fill="auto"/>
            <w:hideMark/>
          </w:tcPr>
          <w:p w14:paraId="3F5B684C" w14:textId="7FCCD4C2" w:rsidR="000B2906" w:rsidRPr="003B4C7E" w:rsidRDefault="000B2906" w:rsidP="003B4C7E">
            <w:pPr>
              <w:autoSpaceDE/>
              <w:autoSpaceDN/>
              <w:spacing w:line="240" w:lineRule="auto"/>
              <w:ind w:left="-83" w:right="-69" w:firstLine="0"/>
              <w:jc w:val="center"/>
              <w:rPr>
                <w:color w:val="000000"/>
                <w:sz w:val="16"/>
                <w:szCs w:val="16"/>
                <w:lang w:bidi="ar-SA"/>
              </w:rPr>
            </w:pPr>
          </w:p>
        </w:tc>
        <w:tc>
          <w:tcPr>
            <w:tcW w:w="241" w:type="pct"/>
            <w:gridSpan w:val="2"/>
            <w:tcBorders>
              <w:top w:val="nil"/>
              <w:left w:val="nil"/>
              <w:bottom w:val="single" w:sz="4" w:space="0" w:color="auto"/>
              <w:right w:val="single" w:sz="4" w:space="0" w:color="auto"/>
            </w:tcBorders>
            <w:shd w:val="clear" w:color="auto" w:fill="auto"/>
          </w:tcPr>
          <w:p w14:paraId="30BCFFE8" w14:textId="700B0EBC" w:rsidR="000B2906" w:rsidRPr="003B4C7E" w:rsidRDefault="000B2906" w:rsidP="003B4C7E">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tcPr>
          <w:p w14:paraId="5DB23F05" w14:textId="181ABC00" w:rsidR="000B2906" w:rsidRPr="003B4C7E" w:rsidRDefault="000B2906" w:rsidP="003B4C7E">
            <w:pPr>
              <w:autoSpaceDE/>
              <w:autoSpaceDN/>
              <w:spacing w:line="240" w:lineRule="auto"/>
              <w:ind w:left="-83" w:right="-69" w:firstLine="0"/>
              <w:jc w:val="center"/>
              <w:rPr>
                <w:color w:val="000000"/>
                <w:sz w:val="16"/>
                <w:szCs w:val="16"/>
                <w:lang w:bidi="ar-SA"/>
              </w:rPr>
            </w:pPr>
            <w:r w:rsidRPr="001550D2">
              <w:rPr>
                <w:sz w:val="16"/>
                <w:szCs w:val="16"/>
              </w:rPr>
              <w:t>15 000,00</w:t>
            </w:r>
          </w:p>
        </w:tc>
        <w:tc>
          <w:tcPr>
            <w:tcW w:w="296" w:type="pct"/>
            <w:gridSpan w:val="2"/>
            <w:tcBorders>
              <w:top w:val="nil"/>
              <w:left w:val="nil"/>
              <w:bottom w:val="single" w:sz="4" w:space="0" w:color="auto"/>
              <w:right w:val="single" w:sz="4" w:space="0" w:color="auto"/>
            </w:tcBorders>
            <w:shd w:val="clear" w:color="auto" w:fill="auto"/>
            <w:hideMark/>
          </w:tcPr>
          <w:p w14:paraId="1A28978F" w14:textId="54AB0B9D" w:rsidR="000B2906" w:rsidRPr="003B4C7E" w:rsidRDefault="000B2906" w:rsidP="003B4C7E">
            <w:pPr>
              <w:autoSpaceDE/>
              <w:autoSpaceDN/>
              <w:spacing w:line="240" w:lineRule="auto"/>
              <w:ind w:left="-83" w:right="-69" w:firstLine="0"/>
              <w:jc w:val="center"/>
              <w:rPr>
                <w:color w:val="000000"/>
                <w:sz w:val="16"/>
                <w:szCs w:val="16"/>
                <w:lang w:bidi="ar-SA"/>
              </w:rPr>
            </w:pPr>
            <w:r>
              <w:rPr>
                <w:color w:val="000000"/>
                <w:sz w:val="16"/>
                <w:szCs w:val="16"/>
                <w:lang w:bidi="ar-SA"/>
              </w:rPr>
              <w:t>4249,14</w:t>
            </w:r>
          </w:p>
        </w:tc>
        <w:tc>
          <w:tcPr>
            <w:tcW w:w="297" w:type="pct"/>
            <w:tcBorders>
              <w:top w:val="nil"/>
              <w:left w:val="nil"/>
              <w:bottom w:val="single" w:sz="4" w:space="0" w:color="auto"/>
              <w:right w:val="single" w:sz="4" w:space="0" w:color="auto"/>
            </w:tcBorders>
            <w:shd w:val="clear" w:color="auto" w:fill="auto"/>
          </w:tcPr>
          <w:p w14:paraId="224AFC47" w14:textId="40E9680B" w:rsidR="000B2906" w:rsidRPr="003B4C7E" w:rsidRDefault="000B2906" w:rsidP="003B4C7E">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hideMark/>
          </w:tcPr>
          <w:p w14:paraId="31BCF388" w14:textId="4715EBC7" w:rsidR="000B2906" w:rsidRPr="003B4C7E" w:rsidRDefault="00C039DF" w:rsidP="003B4C7E">
            <w:pPr>
              <w:autoSpaceDE/>
              <w:autoSpaceDN/>
              <w:spacing w:line="240" w:lineRule="auto"/>
              <w:ind w:left="-83" w:right="-69" w:firstLine="0"/>
              <w:jc w:val="center"/>
              <w:rPr>
                <w:color w:val="000000"/>
                <w:sz w:val="16"/>
                <w:szCs w:val="16"/>
                <w:lang w:bidi="ar-SA"/>
              </w:rPr>
            </w:pPr>
            <w:del w:id="16" w:author="Мингалева Наталья Александровна" w:date="2024-03-14T15:13:00Z">
              <w:r w:rsidRPr="001550D2">
                <w:rPr>
                  <w:sz w:val="16"/>
                  <w:szCs w:val="16"/>
                </w:rPr>
                <w:delText> </w:delText>
              </w:r>
            </w:del>
          </w:p>
        </w:tc>
      </w:tr>
      <w:tr w:rsidR="00FC6A03" w:rsidRPr="003B4C7E" w14:paraId="4B535C8E"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hideMark/>
          </w:tcPr>
          <w:p w14:paraId="3A17B153" w14:textId="554937F3" w:rsidR="000B2906" w:rsidRPr="003B4C7E" w:rsidRDefault="000B2906" w:rsidP="003B4C7E">
            <w:pPr>
              <w:autoSpaceDE/>
              <w:autoSpaceDN/>
              <w:spacing w:line="240" w:lineRule="auto"/>
              <w:ind w:left="-71" w:right="-69" w:firstLine="0"/>
              <w:jc w:val="center"/>
              <w:rPr>
                <w:color w:val="000000"/>
                <w:sz w:val="16"/>
                <w:szCs w:val="16"/>
                <w:lang w:bidi="ar-SA"/>
              </w:rPr>
            </w:pPr>
            <w:r>
              <w:rPr>
                <w:sz w:val="16"/>
                <w:szCs w:val="16"/>
              </w:rPr>
              <w:lastRenderedPageBreak/>
              <w:t>2.4</w:t>
            </w:r>
          </w:p>
        </w:tc>
        <w:tc>
          <w:tcPr>
            <w:tcW w:w="374" w:type="pct"/>
            <w:gridSpan w:val="2"/>
            <w:tcBorders>
              <w:top w:val="nil"/>
              <w:left w:val="nil"/>
              <w:bottom w:val="single" w:sz="4" w:space="0" w:color="auto"/>
              <w:right w:val="single" w:sz="4" w:space="0" w:color="auto"/>
            </w:tcBorders>
            <w:shd w:val="clear" w:color="auto" w:fill="auto"/>
            <w:hideMark/>
          </w:tcPr>
          <w:p w14:paraId="39FA8FF3" w14:textId="1C1B9A5F" w:rsidR="000B2906" w:rsidRPr="003B4C7E" w:rsidRDefault="000B2906" w:rsidP="003B4C7E">
            <w:pPr>
              <w:autoSpaceDE/>
              <w:autoSpaceDN/>
              <w:spacing w:line="240" w:lineRule="auto"/>
              <w:ind w:left="-71" w:right="-69" w:firstLine="0"/>
              <w:jc w:val="left"/>
              <w:rPr>
                <w:sz w:val="16"/>
                <w:szCs w:val="16"/>
                <w:lang w:bidi="ar-SA"/>
              </w:rPr>
            </w:pPr>
            <w:r>
              <w:rPr>
                <w:sz w:val="16"/>
                <w:szCs w:val="16"/>
              </w:rPr>
              <w:t>Реконструкция</w:t>
            </w:r>
            <w:r w:rsidRPr="002A42BD">
              <w:rPr>
                <w:sz w:val="16"/>
                <w:szCs w:val="16"/>
              </w:rPr>
              <w:t xml:space="preserve"> водогрейного котла ВК-16 с переводом на топливный режим "газ"</w:t>
            </w:r>
          </w:p>
        </w:tc>
        <w:tc>
          <w:tcPr>
            <w:tcW w:w="573" w:type="pct"/>
            <w:gridSpan w:val="2"/>
            <w:tcBorders>
              <w:top w:val="nil"/>
              <w:left w:val="nil"/>
              <w:bottom w:val="single" w:sz="4" w:space="0" w:color="auto"/>
              <w:right w:val="single" w:sz="4" w:space="0" w:color="auto"/>
            </w:tcBorders>
            <w:shd w:val="clear" w:color="auto" w:fill="auto"/>
            <w:hideMark/>
          </w:tcPr>
          <w:p w14:paraId="5C712C1A" w14:textId="509C017D" w:rsidR="000B2906" w:rsidRPr="003B4C7E" w:rsidRDefault="000B2906" w:rsidP="003B4C7E">
            <w:pPr>
              <w:autoSpaceDE/>
              <w:autoSpaceDN/>
              <w:spacing w:line="240" w:lineRule="auto"/>
              <w:ind w:left="-71" w:right="-69" w:firstLine="0"/>
              <w:jc w:val="left"/>
              <w:rPr>
                <w:color w:val="000000"/>
                <w:sz w:val="16"/>
                <w:szCs w:val="16"/>
                <w:lang w:bidi="ar-SA"/>
              </w:rPr>
            </w:pPr>
            <w:r w:rsidRPr="00211234">
              <w:rPr>
                <w:sz w:val="16"/>
                <w:szCs w:val="16"/>
              </w:rPr>
              <w:t>Снижение электрической мощности на собственные нужды. Повышение тепловой мощности станции для обеспечения потребителей сетевой водой в отопительный и переходные периоды, устранение «</w:t>
            </w:r>
            <w:proofErr w:type="spellStart"/>
            <w:r w:rsidRPr="00211234">
              <w:rPr>
                <w:sz w:val="16"/>
                <w:szCs w:val="16"/>
              </w:rPr>
              <w:t>перетопов</w:t>
            </w:r>
            <w:proofErr w:type="spellEnd"/>
            <w:r w:rsidRPr="00211234">
              <w:rPr>
                <w:sz w:val="16"/>
                <w:szCs w:val="16"/>
              </w:rPr>
              <w:t>» отдельных магистралей теплосети. . Увеличение фактической тепловой мощности ТЭЦ позволит увеличить температурную срезку температурного графика с существующих 110</w:t>
            </w:r>
            <w:proofErr w:type="gramStart"/>
            <w:r w:rsidRPr="00211234">
              <w:rPr>
                <w:sz w:val="16"/>
                <w:szCs w:val="16"/>
              </w:rPr>
              <w:t>˚ С</w:t>
            </w:r>
            <w:proofErr w:type="gramEnd"/>
            <w:r w:rsidRPr="00211234">
              <w:rPr>
                <w:sz w:val="16"/>
                <w:szCs w:val="16"/>
              </w:rPr>
              <w:t xml:space="preserve"> до 120˚ С, что приведет к увеличению реализации тепловой энергии.</w:t>
            </w:r>
          </w:p>
        </w:tc>
        <w:tc>
          <w:tcPr>
            <w:tcW w:w="298" w:type="pct"/>
            <w:gridSpan w:val="2"/>
            <w:tcBorders>
              <w:top w:val="nil"/>
              <w:left w:val="nil"/>
              <w:bottom w:val="single" w:sz="4" w:space="0" w:color="auto"/>
              <w:right w:val="single" w:sz="4" w:space="0" w:color="auto"/>
            </w:tcBorders>
            <w:shd w:val="clear" w:color="auto" w:fill="auto"/>
            <w:hideMark/>
          </w:tcPr>
          <w:p w14:paraId="7CB5BE94" w14:textId="22346BC1" w:rsidR="000B2906" w:rsidRPr="00925639" w:rsidRDefault="000B2906" w:rsidP="00925639">
            <w:pPr>
              <w:autoSpaceDE/>
              <w:autoSpaceDN/>
              <w:spacing w:line="240" w:lineRule="auto"/>
              <w:ind w:left="-71" w:right="-69" w:firstLine="0"/>
              <w:jc w:val="left"/>
              <w:rPr>
                <w:color w:val="000000"/>
                <w:sz w:val="16"/>
              </w:rPr>
            </w:pPr>
            <w:r w:rsidRPr="00211234">
              <w:rPr>
                <w:sz w:val="16"/>
                <w:szCs w:val="16"/>
              </w:rPr>
              <w:t xml:space="preserve">УР, г. Глазов, </w:t>
            </w:r>
            <w:proofErr w:type="spellStart"/>
            <w:proofErr w:type="gramStart"/>
            <w:r w:rsidRPr="00211234">
              <w:rPr>
                <w:sz w:val="16"/>
                <w:szCs w:val="16"/>
              </w:rPr>
              <w:t>ул</w:t>
            </w:r>
            <w:proofErr w:type="spellEnd"/>
            <w:proofErr w:type="gramEnd"/>
            <w:r w:rsidRPr="00211234">
              <w:rPr>
                <w:sz w:val="16"/>
                <w:szCs w:val="16"/>
              </w:rPr>
              <w:t xml:space="preserve"> Белова, 7; </w:t>
            </w:r>
            <w:proofErr w:type="spellStart"/>
            <w:r w:rsidRPr="00211234">
              <w:rPr>
                <w:sz w:val="16"/>
                <w:szCs w:val="16"/>
              </w:rPr>
              <w:t>пром</w:t>
            </w:r>
            <w:proofErr w:type="spellEnd"/>
            <w:r w:rsidRPr="00211234">
              <w:rPr>
                <w:sz w:val="16"/>
                <w:szCs w:val="16"/>
              </w:rPr>
              <w:t xml:space="preserve">. площадка ,корпус 1Т; </w:t>
            </w:r>
            <w:proofErr w:type="spellStart"/>
            <w:r w:rsidRPr="00211234">
              <w:rPr>
                <w:sz w:val="16"/>
                <w:szCs w:val="16"/>
              </w:rPr>
              <w:t>котлотурбиный</w:t>
            </w:r>
            <w:proofErr w:type="spellEnd"/>
            <w:r w:rsidRPr="00211234">
              <w:rPr>
                <w:sz w:val="16"/>
                <w:szCs w:val="16"/>
              </w:rPr>
              <w:t xml:space="preserve"> цех</w:t>
            </w:r>
          </w:p>
        </w:tc>
        <w:tc>
          <w:tcPr>
            <w:tcW w:w="510" w:type="pct"/>
            <w:gridSpan w:val="2"/>
            <w:tcBorders>
              <w:top w:val="nil"/>
              <w:left w:val="nil"/>
              <w:bottom w:val="single" w:sz="4" w:space="0" w:color="auto"/>
              <w:right w:val="single" w:sz="4" w:space="0" w:color="auto"/>
            </w:tcBorders>
            <w:shd w:val="clear" w:color="auto" w:fill="auto"/>
            <w:hideMark/>
          </w:tcPr>
          <w:p w14:paraId="3B9388CF" w14:textId="67FDA35F" w:rsidR="000B2906" w:rsidRPr="000D5226" w:rsidRDefault="000B2906" w:rsidP="00925639">
            <w:pPr>
              <w:spacing w:line="240" w:lineRule="auto"/>
              <w:ind w:left="-74" w:right="-68" w:firstLine="0"/>
              <w:jc w:val="left"/>
              <w:rPr>
                <w:sz w:val="14"/>
                <w:szCs w:val="14"/>
              </w:rPr>
            </w:pPr>
            <w:r w:rsidRPr="000D5226">
              <w:rPr>
                <w:sz w:val="14"/>
                <w:szCs w:val="14"/>
              </w:rPr>
              <w:t>электрическая  мощность на собственные нужды:</w:t>
            </w:r>
            <w:r w:rsidR="00925639">
              <w:rPr>
                <w:sz w:val="14"/>
                <w:szCs w:val="14"/>
              </w:rPr>
              <w:t xml:space="preserve"> </w:t>
            </w:r>
            <w:r w:rsidRPr="000D5226">
              <w:rPr>
                <w:sz w:val="14"/>
                <w:szCs w:val="14"/>
              </w:rPr>
              <w:t xml:space="preserve">В случае газификации водогрейного котла № 16 он будет работать как  ПИКОВЫЙ на 2-хходовой схеме с </w:t>
            </w:r>
            <w:proofErr w:type="spellStart"/>
            <w:r w:rsidRPr="000D5226">
              <w:rPr>
                <w:sz w:val="14"/>
                <w:szCs w:val="14"/>
              </w:rPr>
              <w:t>предподогревом</w:t>
            </w:r>
            <w:proofErr w:type="spellEnd"/>
            <w:r w:rsidRPr="000D5226">
              <w:rPr>
                <w:sz w:val="14"/>
                <w:szCs w:val="14"/>
              </w:rPr>
              <w:t xml:space="preserve"> сетевой воды в бойлерных установках. </w:t>
            </w:r>
          </w:p>
          <w:p w14:paraId="635D2B80" w14:textId="25F437E8" w:rsidR="000B2906" w:rsidRPr="003B4C7E" w:rsidRDefault="000B2906" w:rsidP="00925639">
            <w:pPr>
              <w:autoSpaceDE/>
              <w:autoSpaceDN/>
              <w:spacing w:line="240" w:lineRule="auto"/>
              <w:ind w:left="-83" w:right="-69" w:firstLineChars="100" w:firstLine="140"/>
              <w:jc w:val="left"/>
              <w:rPr>
                <w:color w:val="000000"/>
                <w:sz w:val="16"/>
                <w:szCs w:val="16"/>
                <w:lang w:bidi="ar-SA"/>
              </w:rPr>
            </w:pPr>
            <w:r w:rsidRPr="000D5226">
              <w:rPr>
                <w:sz w:val="14"/>
                <w:szCs w:val="14"/>
              </w:rPr>
              <w:t xml:space="preserve">В этом случае экономия э/э на СН составит 0,9 МВт/ч в течение 100 суток в году – 2160 МВт*ч (более 2 млн. </w:t>
            </w:r>
            <w:proofErr w:type="spellStart"/>
            <w:r w:rsidRPr="000D5226">
              <w:rPr>
                <w:sz w:val="14"/>
                <w:szCs w:val="14"/>
              </w:rPr>
              <w:t>руб</w:t>
            </w:r>
            <w:proofErr w:type="spellEnd"/>
            <w:r w:rsidRPr="000D5226">
              <w:rPr>
                <w:sz w:val="14"/>
                <w:szCs w:val="14"/>
              </w:rPr>
              <w:t xml:space="preserve">/год при себестоимости электроэнергии 1,10 </w:t>
            </w:r>
            <w:proofErr w:type="spellStart"/>
            <w:r w:rsidRPr="000D5226">
              <w:rPr>
                <w:sz w:val="14"/>
                <w:szCs w:val="14"/>
              </w:rPr>
              <w:t>руб</w:t>
            </w:r>
            <w:proofErr w:type="spellEnd"/>
            <w:r w:rsidRPr="000D5226">
              <w:rPr>
                <w:sz w:val="14"/>
                <w:szCs w:val="14"/>
              </w:rPr>
              <w:t>/ кВт) в переходный период и при температуре наружного воздуха до минус   2</w:t>
            </w:r>
            <w:proofErr w:type="gramStart"/>
            <w:r w:rsidRPr="000D5226">
              <w:rPr>
                <w:sz w:val="14"/>
                <w:szCs w:val="14"/>
              </w:rPr>
              <w:t xml:space="preserve"> °С</w:t>
            </w:r>
            <w:proofErr w:type="gramEnd"/>
            <w:r w:rsidRPr="000D5226">
              <w:rPr>
                <w:sz w:val="14"/>
                <w:szCs w:val="14"/>
              </w:rPr>
              <w:t xml:space="preserve"> (работа без ВК-2: дымосос, насос рециркуляции; отпуск тепла только ТФУ ГК), кроме того исключается эксплуатация низкоэффективного оборудования (РОУ-10, РОУ-11).   </w:t>
            </w:r>
          </w:p>
        </w:tc>
        <w:tc>
          <w:tcPr>
            <w:tcW w:w="228" w:type="pct"/>
            <w:gridSpan w:val="2"/>
            <w:tcBorders>
              <w:top w:val="nil"/>
              <w:left w:val="nil"/>
              <w:bottom w:val="single" w:sz="4" w:space="0" w:color="auto"/>
              <w:right w:val="single" w:sz="4" w:space="0" w:color="auto"/>
            </w:tcBorders>
            <w:shd w:val="clear" w:color="auto" w:fill="auto"/>
            <w:hideMark/>
          </w:tcPr>
          <w:p w14:paraId="085AB188" w14:textId="5AC14113" w:rsidR="000B2906" w:rsidRPr="00925639" w:rsidRDefault="000B2906" w:rsidP="003B4C7E">
            <w:pPr>
              <w:autoSpaceDE/>
              <w:autoSpaceDN/>
              <w:spacing w:line="240" w:lineRule="auto"/>
              <w:ind w:left="-83" w:right="-69" w:firstLine="0"/>
              <w:jc w:val="center"/>
              <w:rPr>
                <w:color w:val="000000"/>
                <w:sz w:val="20"/>
              </w:rPr>
            </w:pPr>
            <w:r w:rsidRPr="00294344">
              <w:rPr>
                <w:sz w:val="20"/>
                <w:szCs w:val="20"/>
              </w:rPr>
              <w:t xml:space="preserve">МВт*ч                                          град. </w:t>
            </w:r>
            <w:proofErr w:type="gramStart"/>
            <w:r w:rsidRPr="00294344">
              <w:rPr>
                <w:sz w:val="20"/>
                <w:szCs w:val="20"/>
              </w:rPr>
              <w:t>С</w:t>
            </w:r>
            <w:proofErr w:type="gramEnd"/>
          </w:p>
        </w:tc>
        <w:tc>
          <w:tcPr>
            <w:tcW w:w="197" w:type="pct"/>
            <w:gridSpan w:val="2"/>
            <w:tcBorders>
              <w:top w:val="nil"/>
              <w:left w:val="nil"/>
              <w:bottom w:val="single" w:sz="4" w:space="0" w:color="auto"/>
              <w:right w:val="single" w:sz="4" w:space="0" w:color="auto"/>
            </w:tcBorders>
            <w:shd w:val="clear" w:color="auto" w:fill="auto"/>
            <w:hideMark/>
          </w:tcPr>
          <w:p w14:paraId="1A5974B1" w14:textId="42EA67DE" w:rsidR="000B2906" w:rsidRPr="00925639" w:rsidRDefault="000B2906" w:rsidP="003B4C7E">
            <w:pPr>
              <w:autoSpaceDE/>
              <w:autoSpaceDN/>
              <w:spacing w:line="240" w:lineRule="auto"/>
              <w:ind w:left="-83" w:right="-69" w:firstLine="0"/>
              <w:jc w:val="center"/>
              <w:rPr>
                <w:color w:val="000000"/>
                <w:sz w:val="20"/>
              </w:rPr>
            </w:pPr>
            <w:r w:rsidRPr="00294344">
              <w:rPr>
                <w:sz w:val="20"/>
                <w:szCs w:val="20"/>
              </w:rPr>
              <w:t>2160                         10</w:t>
            </w:r>
          </w:p>
        </w:tc>
        <w:tc>
          <w:tcPr>
            <w:tcW w:w="223" w:type="pct"/>
            <w:gridSpan w:val="2"/>
            <w:tcBorders>
              <w:top w:val="nil"/>
              <w:left w:val="nil"/>
              <w:bottom w:val="single" w:sz="4" w:space="0" w:color="auto"/>
              <w:right w:val="single" w:sz="4" w:space="0" w:color="auto"/>
            </w:tcBorders>
            <w:shd w:val="clear" w:color="auto" w:fill="auto"/>
            <w:hideMark/>
          </w:tcPr>
          <w:p w14:paraId="74DE6C4F" w14:textId="359F940E" w:rsidR="000B2906" w:rsidRPr="00925639" w:rsidRDefault="000B2906" w:rsidP="003B4C7E">
            <w:pPr>
              <w:autoSpaceDE/>
              <w:autoSpaceDN/>
              <w:spacing w:line="240" w:lineRule="auto"/>
              <w:ind w:left="-83" w:right="-69" w:firstLine="0"/>
              <w:jc w:val="center"/>
              <w:rPr>
                <w:color w:val="000000"/>
                <w:sz w:val="20"/>
              </w:rPr>
            </w:pPr>
            <w:r w:rsidRPr="00294344">
              <w:rPr>
                <w:sz w:val="20"/>
                <w:szCs w:val="20"/>
              </w:rPr>
              <w:t>0     0</w:t>
            </w:r>
          </w:p>
        </w:tc>
        <w:tc>
          <w:tcPr>
            <w:tcW w:w="195" w:type="pct"/>
            <w:tcBorders>
              <w:top w:val="nil"/>
              <w:left w:val="nil"/>
              <w:bottom w:val="single" w:sz="4" w:space="0" w:color="auto"/>
              <w:right w:val="single" w:sz="4" w:space="0" w:color="auto"/>
            </w:tcBorders>
            <w:shd w:val="clear" w:color="auto" w:fill="auto"/>
            <w:hideMark/>
          </w:tcPr>
          <w:p w14:paraId="13EE13E1" w14:textId="1981CAB4"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2022</w:t>
            </w:r>
          </w:p>
        </w:tc>
        <w:tc>
          <w:tcPr>
            <w:tcW w:w="218" w:type="pct"/>
            <w:gridSpan w:val="3"/>
            <w:tcBorders>
              <w:top w:val="nil"/>
              <w:left w:val="nil"/>
              <w:bottom w:val="single" w:sz="4" w:space="0" w:color="auto"/>
              <w:right w:val="single" w:sz="4" w:space="0" w:color="auto"/>
            </w:tcBorders>
            <w:shd w:val="clear" w:color="auto" w:fill="auto"/>
            <w:hideMark/>
          </w:tcPr>
          <w:p w14:paraId="2F7D57E9" w14:textId="45FF9FD9" w:rsidR="000B2906" w:rsidRPr="003B4C7E" w:rsidRDefault="000B2906" w:rsidP="000245DD">
            <w:pPr>
              <w:autoSpaceDE/>
              <w:autoSpaceDN/>
              <w:spacing w:line="240" w:lineRule="auto"/>
              <w:ind w:left="-83" w:right="-69" w:firstLine="0"/>
              <w:jc w:val="center"/>
              <w:rPr>
                <w:color w:val="000000"/>
                <w:sz w:val="16"/>
                <w:szCs w:val="16"/>
                <w:lang w:bidi="ar-SA"/>
              </w:rPr>
            </w:pPr>
            <w:r w:rsidRPr="002A42BD">
              <w:rPr>
                <w:sz w:val="16"/>
                <w:szCs w:val="16"/>
              </w:rPr>
              <w:t>202</w:t>
            </w:r>
            <w:r>
              <w:rPr>
                <w:sz w:val="16"/>
                <w:szCs w:val="16"/>
              </w:rPr>
              <w:t>4</w:t>
            </w:r>
          </w:p>
        </w:tc>
        <w:tc>
          <w:tcPr>
            <w:tcW w:w="295" w:type="pct"/>
            <w:tcBorders>
              <w:top w:val="nil"/>
              <w:left w:val="nil"/>
              <w:bottom w:val="single" w:sz="4" w:space="0" w:color="auto"/>
              <w:right w:val="single" w:sz="4" w:space="0" w:color="auto"/>
            </w:tcBorders>
            <w:shd w:val="clear" w:color="auto" w:fill="auto"/>
            <w:vAlign w:val="center"/>
            <w:hideMark/>
          </w:tcPr>
          <w:p w14:paraId="76A24FD2" w14:textId="7AA41B99" w:rsidR="000B2906" w:rsidRPr="003B4C7E" w:rsidRDefault="000B2906" w:rsidP="00294344">
            <w:pPr>
              <w:autoSpaceDE/>
              <w:autoSpaceDN/>
              <w:spacing w:line="240" w:lineRule="auto"/>
              <w:ind w:left="-83" w:right="-69" w:firstLine="0"/>
              <w:jc w:val="center"/>
              <w:rPr>
                <w:b/>
                <w:bCs/>
                <w:color w:val="000000"/>
                <w:sz w:val="16"/>
                <w:szCs w:val="16"/>
                <w:lang w:bidi="ar-SA"/>
              </w:rPr>
            </w:pPr>
            <w:r>
              <w:rPr>
                <w:sz w:val="16"/>
                <w:szCs w:val="16"/>
              </w:rPr>
              <w:t>79944,72</w:t>
            </w:r>
          </w:p>
        </w:tc>
        <w:tc>
          <w:tcPr>
            <w:tcW w:w="317" w:type="pct"/>
            <w:gridSpan w:val="2"/>
            <w:tcBorders>
              <w:top w:val="nil"/>
              <w:left w:val="nil"/>
              <w:bottom w:val="single" w:sz="4" w:space="0" w:color="auto"/>
              <w:right w:val="single" w:sz="4" w:space="0" w:color="auto"/>
            </w:tcBorders>
            <w:shd w:val="clear" w:color="auto" w:fill="auto"/>
            <w:vAlign w:val="center"/>
            <w:hideMark/>
          </w:tcPr>
          <w:p w14:paraId="4BDD24BF" w14:textId="5C3E4EA7" w:rsidR="000B2906" w:rsidRPr="003B4C7E" w:rsidRDefault="000B2906" w:rsidP="00294344">
            <w:pPr>
              <w:autoSpaceDE/>
              <w:autoSpaceDN/>
              <w:spacing w:line="240" w:lineRule="auto"/>
              <w:ind w:left="-83" w:right="-69" w:firstLine="0"/>
              <w:jc w:val="center"/>
              <w:rPr>
                <w:color w:val="000000"/>
                <w:sz w:val="16"/>
                <w:szCs w:val="16"/>
                <w:lang w:bidi="ar-SA"/>
              </w:rPr>
            </w:pPr>
            <w:r w:rsidRPr="002A42BD">
              <w:rPr>
                <w:sz w:val="16"/>
                <w:szCs w:val="16"/>
              </w:rPr>
              <w:t>1 000,00</w:t>
            </w:r>
          </w:p>
        </w:tc>
        <w:tc>
          <w:tcPr>
            <w:tcW w:w="241" w:type="pct"/>
            <w:gridSpan w:val="2"/>
            <w:tcBorders>
              <w:top w:val="nil"/>
              <w:left w:val="nil"/>
              <w:bottom w:val="single" w:sz="4" w:space="0" w:color="auto"/>
              <w:right w:val="single" w:sz="4" w:space="0" w:color="auto"/>
            </w:tcBorders>
            <w:shd w:val="clear" w:color="auto" w:fill="auto"/>
            <w:vAlign w:val="center"/>
            <w:hideMark/>
          </w:tcPr>
          <w:p w14:paraId="7DD79E28" w14:textId="5D5C348F"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hideMark/>
          </w:tcPr>
          <w:p w14:paraId="53DB5E83" w14:textId="04C3BFA3" w:rsidR="000B2906" w:rsidRPr="003B4C7E" w:rsidRDefault="000B2906" w:rsidP="00294344">
            <w:pPr>
              <w:autoSpaceDE/>
              <w:autoSpaceDN/>
              <w:spacing w:line="240" w:lineRule="auto"/>
              <w:ind w:left="-83" w:right="-69" w:firstLine="0"/>
              <w:jc w:val="center"/>
              <w:rPr>
                <w:color w:val="000000"/>
                <w:sz w:val="16"/>
                <w:szCs w:val="16"/>
                <w:lang w:bidi="ar-SA"/>
              </w:rPr>
            </w:pPr>
            <w:r>
              <w:rPr>
                <w:color w:val="000000"/>
                <w:sz w:val="16"/>
                <w:szCs w:val="16"/>
                <w:lang w:bidi="ar-SA"/>
              </w:rPr>
              <w:t>50231,69</w:t>
            </w:r>
          </w:p>
        </w:tc>
        <w:tc>
          <w:tcPr>
            <w:tcW w:w="296" w:type="pct"/>
            <w:gridSpan w:val="2"/>
            <w:tcBorders>
              <w:top w:val="nil"/>
              <w:left w:val="nil"/>
              <w:bottom w:val="single" w:sz="4" w:space="0" w:color="auto"/>
              <w:right w:val="single" w:sz="4" w:space="0" w:color="auto"/>
            </w:tcBorders>
            <w:shd w:val="clear" w:color="auto" w:fill="auto"/>
            <w:vAlign w:val="center"/>
            <w:hideMark/>
          </w:tcPr>
          <w:p w14:paraId="21C5BCB4" w14:textId="441C4FBD" w:rsidR="000B2906" w:rsidRPr="003B4C7E" w:rsidRDefault="000B2906" w:rsidP="00294344">
            <w:pPr>
              <w:autoSpaceDE/>
              <w:autoSpaceDN/>
              <w:spacing w:line="240" w:lineRule="auto"/>
              <w:ind w:left="-83" w:right="-69" w:firstLine="0"/>
              <w:jc w:val="center"/>
              <w:rPr>
                <w:color w:val="000000"/>
                <w:sz w:val="16"/>
                <w:szCs w:val="16"/>
                <w:lang w:bidi="ar-SA"/>
              </w:rPr>
            </w:pPr>
            <w:r>
              <w:rPr>
                <w:color w:val="000000"/>
                <w:sz w:val="16"/>
                <w:szCs w:val="16"/>
                <w:lang w:bidi="ar-SA"/>
              </w:rPr>
              <w:t>28713,03</w:t>
            </w:r>
          </w:p>
        </w:tc>
        <w:tc>
          <w:tcPr>
            <w:tcW w:w="297" w:type="pct"/>
            <w:tcBorders>
              <w:top w:val="nil"/>
              <w:left w:val="nil"/>
              <w:bottom w:val="single" w:sz="4" w:space="0" w:color="auto"/>
              <w:right w:val="single" w:sz="4" w:space="0" w:color="auto"/>
            </w:tcBorders>
            <w:shd w:val="clear" w:color="auto" w:fill="auto"/>
            <w:vAlign w:val="center"/>
            <w:hideMark/>
          </w:tcPr>
          <w:p w14:paraId="39E51B8F" w14:textId="0D2BD730"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hideMark/>
          </w:tcPr>
          <w:p w14:paraId="255F1272" w14:textId="37BB17CA" w:rsidR="000B2906" w:rsidRPr="003B4C7E" w:rsidRDefault="000B2906" w:rsidP="00294344">
            <w:pPr>
              <w:autoSpaceDE/>
              <w:autoSpaceDN/>
              <w:spacing w:line="240" w:lineRule="auto"/>
              <w:ind w:left="-83" w:right="-69" w:firstLine="0"/>
              <w:jc w:val="center"/>
              <w:rPr>
                <w:color w:val="000000"/>
                <w:sz w:val="16"/>
                <w:szCs w:val="16"/>
                <w:lang w:bidi="ar-SA"/>
              </w:rPr>
            </w:pPr>
          </w:p>
        </w:tc>
      </w:tr>
      <w:tr w:rsidR="00FC6A03" w:rsidRPr="003B4C7E" w14:paraId="43D98FE4"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hideMark/>
          </w:tcPr>
          <w:p w14:paraId="581295D1" w14:textId="0871584B" w:rsidR="000B2906" w:rsidRPr="003B4C7E" w:rsidRDefault="000B2906" w:rsidP="000245DD">
            <w:pPr>
              <w:autoSpaceDE/>
              <w:autoSpaceDN/>
              <w:spacing w:line="240" w:lineRule="auto"/>
              <w:ind w:left="-71" w:right="-69" w:firstLine="0"/>
              <w:jc w:val="center"/>
              <w:rPr>
                <w:color w:val="000000"/>
                <w:sz w:val="16"/>
                <w:szCs w:val="16"/>
                <w:lang w:bidi="ar-SA"/>
              </w:rPr>
            </w:pPr>
            <w:r>
              <w:rPr>
                <w:sz w:val="16"/>
                <w:szCs w:val="16"/>
              </w:rPr>
              <w:t>2.5</w:t>
            </w:r>
          </w:p>
        </w:tc>
        <w:tc>
          <w:tcPr>
            <w:tcW w:w="374" w:type="pct"/>
            <w:gridSpan w:val="2"/>
            <w:tcBorders>
              <w:top w:val="nil"/>
              <w:left w:val="nil"/>
              <w:bottom w:val="single" w:sz="4" w:space="0" w:color="auto"/>
              <w:right w:val="single" w:sz="4" w:space="0" w:color="auto"/>
            </w:tcBorders>
            <w:shd w:val="clear" w:color="auto" w:fill="auto"/>
            <w:hideMark/>
          </w:tcPr>
          <w:p w14:paraId="5C0A51C9" w14:textId="7F54F47B" w:rsidR="000B2906" w:rsidRPr="003B4C7E" w:rsidRDefault="000B2906" w:rsidP="003B4C7E">
            <w:pPr>
              <w:autoSpaceDE/>
              <w:autoSpaceDN/>
              <w:spacing w:line="240" w:lineRule="auto"/>
              <w:ind w:left="-71" w:right="-69" w:firstLine="0"/>
              <w:jc w:val="left"/>
              <w:rPr>
                <w:sz w:val="16"/>
                <w:szCs w:val="16"/>
                <w:lang w:bidi="ar-SA"/>
              </w:rPr>
            </w:pPr>
            <w:r w:rsidRPr="00211234">
              <w:rPr>
                <w:sz w:val="16"/>
                <w:szCs w:val="16"/>
              </w:rPr>
              <w:t xml:space="preserve">Реконструкция  </w:t>
            </w:r>
            <w:proofErr w:type="spellStart"/>
            <w:r w:rsidRPr="00211234">
              <w:rPr>
                <w:sz w:val="16"/>
                <w:szCs w:val="16"/>
              </w:rPr>
              <w:t>котлоагрегата</w:t>
            </w:r>
            <w:proofErr w:type="spellEnd"/>
            <w:r w:rsidRPr="00211234">
              <w:rPr>
                <w:sz w:val="16"/>
                <w:szCs w:val="16"/>
              </w:rPr>
              <w:t xml:space="preserve"> ст.№10 с переводом на топливный режим "газ"</w:t>
            </w:r>
          </w:p>
        </w:tc>
        <w:tc>
          <w:tcPr>
            <w:tcW w:w="573" w:type="pct"/>
            <w:gridSpan w:val="2"/>
            <w:tcBorders>
              <w:top w:val="nil"/>
              <w:left w:val="nil"/>
              <w:bottom w:val="single" w:sz="4" w:space="0" w:color="auto"/>
              <w:right w:val="single" w:sz="4" w:space="0" w:color="auto"/>
            </w:tcBorders>
            <w:shd w:val="clear" w:color="auto" w:fill="auto"/>
            <w:hideMark/>
          </w:tcPr>
          <w:p w14:paraId="12F06437" w14:textId="17F23F3A" w:rsidR="000B2906" w:rsidRPr="003B4C7E" w:rsidRDefault="000B2906" w:rsidP="003B4C7E">
            <w:pPr>
              <w:autoSpaceDE/>
              <w:autoSpaceDN/>
              <w:spacing w:line="240" w:lineRule="auto"/>
              <w:ind w:left="-71" w:right="-69" w:firstLine="0"/>
              <w:jc w:val="left"/>
              <w:rPr>
                <w:color w:val="000000"/>
                <w:sz w:val="16"/>
                <w:szCs w:val="16"/>
                <w:lang w:bidi="ar-SA"/>
              </w:rPr>
            </w:pPr>
            <w:r w:rsidRPr="00211234">
              <w:rPr>
                <w:sz w:val="16"/>
                <w:szCs w:val="16"/>
              </w:rPr>
              <w:t xml:space="preserve">Реконструкция </w:t>
            </w:r>
            <w:proofErr w:type="spellStart"/>
            <w:r w:rsidRPr="00211234">
              <w:rPr>
                <w:sz w:val="16"/>
                <w:szCs w:val="16"/>
              </w:rPr>
              <w:t>котлоагрегата</w:t>
            </w:r>
            <w:proofErr w:type="spellEnd"/>
            <w:r w:rsidRPr="00211234">
              <w:rPr>
                <w:sz w:val="16"/>
                <w:szCs w:val="16"/>
              </w:rPr>
              <w:t xml:space="preserve">, приобретенного в 2021 году с целью повышения тепловой мощности, Увеличения надежности схемы работы основного оборудования </w:t>
            </w:r>
            <w:proofErr w:type="gramStart"/>
            <w:r w:rsidRPr="00211234">
              <w:rPr>
                <w:sz w:val="16"/>
                <w:szCs w:val="16"/>
              </w:rPr>
              <w:t xml:space="preserve">( </w:t>
            </w:r>
            <w:proofErr w:type="gramEnd"/>
            <w:r w:rsidRPr="00211234">
              <w:rPr>
                <w:sz w:val="16"/>
                <w:szCs w:val="16"/>
              </w:rPr>
              <w:t>в части резервирования энергетических котлов)</w:t>
            </w:r>
          </w:p>
        </w:tc>
        <w:tc>
          <w:tcPr>
            <w:tcW w:w="298" w:type="pct"/>
            <w:gridSpan w:val="2"/>
            <w:tcBorders>
              <w:top w:val="nil"/>
              <w:left w:val="nil"/>
              <w:bottom w:val="single" w:sz="4" w:space="0" w:color="auto"/>
              <w:right w:val="single" w:sz="4" w:space="0" w:color="auto"/>
            </w:tcBorders>
            <w:shd w:val="clear" w:color="auto" w:fill="auto"/>
            <w:hideMark/>
          </w:tcPr>
          <w:p w14:paraId="2B413D71" w14:textId="5F85CC09" w:rsidR="000B2906" w:rsidRPr="00925639" w:rsidRDefault="000B2906" w:rsidP="003B4C7E">
            <w:pPr>
              <w:autoSpaceDE/>
              <w:autoSpaceDN/>
              <w:spacing w:line="240" w:lineRule="auto"/>
              <w:ind w:left="-71" w:right="-69" w:firstLine="0"/>
              <w:jc w:val="left"/>
              <w:rPr>
                <w:color w:val="000000"/>
                <w:sz w:val="16"/>
              </w:rPr>
            </w:pPr>
            <w:r w:rsidRPr="00211234">
              <w:rPr>
                <w:sz w:val="16"/>
                <w:szCs w:val="16"/>
              </w:rPr>
              <w:t xml:space="preserve">УР, г. Глазов, </w:t>
            </w:r>
            <w:proofErr w:type="spellStart"/>
            <w:proofErr w:type="gramStart"/>
            <w:r w:rsidRPr="00211234">
              <w:rPr>
                <w:sz w:val="16"/>
                <w:szCs w:val="16"/>
              </w:rPr>
              <w:t>ул</w:t>
            </w:r>
            <w:proofErr w:type="spellEnd"/>
            <w:proofErr w:type="gramEnd"/>
            <w:r w:rsidRPr="00211234">
              <w:rPr>
                <w:sz w:val="16"/>
                <w:szCs w:val="16"/>
              </w:rPr>
              <w:t xml:space="preserve"> Белова, 7; </w:t>
            </w:r>
            <w:proofErr w:type="spellStart"/>
            <w:r w:rsidRPr="00211234">
              <w:rPr>
                <w:sz w:val="16"/>
                <w:szCs w:val="16"/>
              </w:rPr>
              <w:t>пром</w:t>
            </w:r>
            <w:proofErr w:type="spellEnd"/>
            <w:r w:rsidRPr="00211234">
              <w:rPr>
                <w:sz w:val="16"/>
                <w:szCs w:val="16"/>
              </w:rPr>
              <w:t xml:space="preserve">. площадка ,корпус 1Т; </w:t>
            </w:r>
            <w:proofErr w:type="spellStart"/>
            <w:r w:rsidRPr="00211234">
              <w:rPr>
                <w:sz w:val="16"/>
                <w:szCs w:val="16"/>
              </w:rPr>
              <w:t>котлотурбиный</w:t>
            </w:r>
            <w:proofErr w:type="spellEnd"/>
            <w:r w:rsidRPr="00211234">
              <w:rPr>
                <w:sz w:val="16"/>
                <w:szCs w:val="16"/>
              </w:rPr>
              <w:t xml:space="preserve"> цех</w:t>
            </w:r>
          </w:p>
        </w:tc>
        <w:tc>
          <w:tcPr>
            <w:tcW w:w="510" w:type="pct"/>
            <w:gridSpan w:val="2"/>
            <w:tcBorders>
              <w:top w:val="nil"/>
              <w:left w:val="nil"/>
              <w:bottom w:val="single" w:sz="4" w:space="0" w:color="auto"/>
              <w:right w:val="single" w:sz="4" w:space="0" w:color="auto"/>
            </w:tcBorders>
            <w:shd w:val="clear" w:color="auto" w:fill="auto"/>
            <w:hideMark/>
          </w:tcPr>
          <w:p w14:paraId="00DED905" w14:textId="43704513" w:rsidR="000B2906" w:rsidRPr="003B4C7E" w:rsidRDefault="000B2906">
            <w:pPr>
              <w:autoSpaceDE/>
              <w:autoSpaceDN/>
              <w:spacing w:line="240" w:lineRule="auto"/>
              <w:ind w:left="-83" w:right="-69" w:firstLineChars="100" w:firstLine="140"/>
              <w:jc w:val="left"/>
              <w:rPr>
                <w:color w:val="000000"/>
                <w:sz w:val="16"/>
                <w:szCs w:val="16"/>
                <w:lang w:bidi="ar-SA"/>
              </w:rPr>
            </w:pPr>
            <w:proofErr w:type="spellStart"/>
            <w:r w:rsidRPr="000D5226">
              <w:rPr>
                <w:sz w:val="14"/>
                <w:szCs w:val="14"/>
              </w:rPr>
              <w:t>паропроизводительность</w:t>
            </w:r>
            <w:proofErr w:type="spellEnd"/>
            <w:r w:rsidRPr="000D5226">
              <w:rPr>
                <w:sz w:val="14"/>
                <w:szCs w:val="14"/>
              </w:rPr>
              <w:t xml:space="preserve">: при работе 4-х энергетических  котлов (№ 11-№15) </w:t>
            </w:r>
            <w:proofErr w:type="spellStart"/>
            <w:r w:rsidRPr="000D5226">
              <w:rPr>
                <w:sz w:val="14"/>
                <w:szCs w:val="14"/>
              </w:rPr>
              <w:t>к.а</w:t>
            </w:r>
            <w:proofErr w:type="spellEnd"/>
            <w:r w:rsidRPr="000D5226">
              <w:rPr>
                <w:sz w:val="14"/>
                <w:szCs w:val="14"/>
              </w:rPr>
              <w:t xml:space="preserve">. № 10 будет в резерве (при аварийных и неотложных ремонтах </w:t>
            </w:r>
            <w:proofErr w:type="spellStart"/>
            <w:proofErr w:type="gramStart"/>
            <w:r w:rsidRPr="000D5226">
              <w:rPr>
                <w:sz w:val="14"/>
                <w:szCs w:val="14"/>
              </w:rPr>
              <w:t>ремонтах</w:t>
            </w:r>
            <w:proofErr w:type="spellEnd"/>
            <w:proofErr w:type="gramEnd"/>
            <w:r w:rsidRPr="000D5226">
              <w:rPr>
                <w:sz w:val="14"/>
                <w:szCs w:val="14"/>
              </w:rPr>
              <w:t xml:space="preserve"> основного оборудования и систем)</w:t>
            </w:r>
          </w:p>
        </w:tc>
        <w:tc>
          <w:tcPr>
            <w:tcW w:w="228" w:type="pct"/>
            <w:gridSpan w:val="2"/>
            <w:tcBorders>
              <w:top w:val="nil"/>
              <w:left w:val="nil"/>
              <w:bottom w:val="single" w:sz="4" w:space="0" w:color="auto"/>
              <w:right w:val="single" w:sz="4" w:space="0" w:color="auto"/>
            </w:tcBorders>
            <w:shd w:val="clear" w:color="auto" w:fill="auto"/>
            <w:hideMark/>
          </w:tcPr>
          <w:p w14:paraId="00383471" w14:textId="2AF15EFF" w:rsidR="000B2906" w:rsidRPr="003B4C7E" w:rsidRDefault="000B2906" w:rsidP="003B4C7E">
            <w:pPr>
              <w:autoSpaceDE/>
              <w:autoSpaceDN/>
              <w:spacing w:line="240" w:lineRule="auto"/>
              <w:ind w:left="-83" w:right="-69" w:firstLine="0"/>
              <w:jc w:val="center"/>
              <w:rPr>
                <w:color w:val="000000"/>
                <w:sz w:val="16"/>
                <w:szCs w:val="16"/>
                <w:lang w:bidi="ar-SA"/>
              </w:rPr>
            </w:pPr>
            <w:r w:rsidRPr="00211234">
              <w:rPr>
                <w:sz w:val="16"/>
                <w:szCs w:val="16"/>
              </w:rPr>
              <w:t>т/ч</w:t>
            </w:r>
          </w:p>
        </w:tc>
        <w:tc>
          <w:tcPr>
            <w:tcW w:w="197" w:type="pct"/>
            <w:gridSpan w:val="2"/>
            <w:tcBorders>
              <w:top w:val="nil"/>
              <w:left w:val="nil"/>
              <w:bottom w:val="single" w:sz="4" w:space="0" w:color="auto"/>
              <w:right w:val="single" w:sz="4" w:space="0" w:color="auto"/>
            </w:tcBorders>
            <w:shd w:val="clear" w:color="auto" w:fill="auto"/>
            <w:hideMark/>
          </w:tcPr>
          <w:p w14:paraId="07407932" w14:textId="08D61B6E" w:rsidR="000B2906" w:rsidRPr="003B4C7E" w:rsidRDefault="000B2906" w:rsidP="003B4C7E">
            <w:pPr>
              <w:autoSpaceDE/>
              <w:autoSpaceDN/>
              <w:spacing w:line="240" w:lineRule="auto"/>
              <w:ind w:left="-83" w:right="-69" w:firstLine="0"/>
              <w:jc w:val="center"/>
              <w:rPr>
                <w:color w:val="000000"/>
                <w:sz w:val="16"/>
                <w:szCs w:val="16"/>
                <w:lang w:bidi="ar-SA"/>
              </w:rPr>
            </w:pPr>
            <w:r w:rsidRPr="00211234">
              <w:rPr>
                <w:sz w:val="16"/>
                <w:szCs w:val="16"/>
              </w:rPr>
              <w:t>0</w:t>
            </w:r>
          </w:p>
        </w:tc>
        <w:tc>
          <w:tcPr>
            <w:tcW w:w="223" w:type="pct"/>
            <w:gridSpan w:val="2"/>
            <w:tcBorders>
              <w:top w:val="nil"/>
              <w:left w:val="nil"/>
              <w:bottom w:val="single" w:sz="4" w:space="0" w:color="auto"/>
              <w:right w:val="single" w:sz="4" w:space="0" w:color="auto"/>
            </w:tcBorders>
            <w:shd w:val="clear" w:color="auto" w:fill="auto"/>
            <w:hideMark/>
          </w:tcPr>
          <w:p w14:paraId="4F761D3C" w14:textId="18E706AE" w:rsidR="000B2906" w:rsidRPr="003B4C7E" w:rsidRDefault="000B2906" w:rsidP="003B4C7E">
            <w:pPr>
              <w:autoSpaceDE/>
              <w:autoSpaceDN/>
              <w:spacing w:line="240" w:lineRule="auto"/>
              <w:ind w:left="-83" w:right="-69" w:firstLine="0"/>
              <w:jc w:val="center"/>
              <w:rPr>
                <w:color w:val="000000"/>
                <w:sz w:val="16"/>
                <w:szCs w:val="16"/>
                <w:lang w:bidi="ar-SA"/>
              </w:rPr>
            </w:pPr>
            <w:r w:rsidRPr="00211234">
              <w:rPr>
                <w:sz w:val="16"/>
                <w:szCs w:val="16"/>
              </w:rPr>
              <w:t>75</w:t>
            </w:r>
          </w:p>
        </w:tc>
        <w:tc>
          <w:tcPr>
            <w:tcW w:w="195" w:type="pct"/>
            <w:tcBorders>
              <w:top w:val="nil"/>
              <w:left w:val="nil"/>
              <w:bottom w:val="single" w:sz="4" w:space="0" w:color="auto"/>
              <w:right w:val="single" w:sz="4" w:space="0" w:color="auto"/>
            </w:tcBorders>
            <w:shd w:val="clear" w:color="auto" w:fill="auto"/>
            <w:hideMark/>
          </w:tcPr>
          <w:p w14:paraId="014C5F5E" w14:textId="71F81221"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2023</w:t>
            </w:r>
          </w:p>
        </w:tc>
        <w:tc>
          <w:tcPr>
            <w:tcW w:w="218" w:type="pct"/>
            <w:gridSpan w:val="3"/>
            <w:tcBorders>
              <w:top w:val="nil"/>
              <w:left w:val="nil"/>
              <w:bottom w:val="single" w:sz="4" w:space="0" w:color="auto"/>
              <w:right w:val="single" w:sz="4" w:space="0" w:color="auto"/>
            </w:tcBorders>
            <w:shd w:val="clear" w:color="auto" w:fill="auto"/>
            <w:hideMark/>
          </w:tcPr>
          <w:p w14:paraId="69F34115" w14:textId="54DC82C9"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2025</w:t>
            </w:r>
          </w:p>
        </w:tc>
        <w:tc>
          <w:tcPr>
            <w:tcW w:w="295" w:type="pct"/>
            <w:tcBorders>
              <w:top w:val="nil"/>
              <w:left w:val="nil"/>
              <w:bottom w:val="single" w:sz="4" w:space="0" w:color="auto"/>
              <w:right w:val="single" w:sz="4" w:space="0" w:color="auto"/>
            </w:tcBorders>
            <w:shd w:val="clear" w:color="auto" w:fill="auto"/>
            <w:vAlign w:val="center"/>
            <w:hideMark/>
          </w:tcPr>
          <w:p w14:paraId="3414BBB7" w14:textId="2A922A2B" w:rsidR="000B2906" w:rsidRPr="003B4C7E" w:rsidRDefault="000B2906" w:rsidP="00294344">
            <w:pPr>
              <w:autoSpaceDE/>
              <w:autoSpaceDN/>
              <w:spacing w:line="240" w:lineRule="auto"/>
              <w:ind w:left="-83" w:right="-69" w:firstLine="0"/>
              <w:jc w:val="center"/>
              <w:rPr>
                <w:b/>
                <w:bCs/>
                <w:color w:val="000000"/>
                <w:sz w:val="16"/>
                <w:szCs w:val="16"/>
                <w:lang w:bidi="ar-SA"/>
              </w:rPr>
            </w:pPr>
            <w:r w:rsidRPr="002A42BD">
              <w:rPr>
                <w:sz w:val="16"/>
                <w:szCs w:val="16"/>
              </w:rPr>
              <w:t>150 000,00</w:t>
            </w:r>
          </w:p>
        </w:tc>
        <w:tc>
          <w:tcPr>
            <w:tcW w:w="317" w:type="pct"/>
            <w:gridSpan w:val="2"/>
            <w:tcBorders>
              <w:top w:val="nil"/>
              <w:left w:val="nil"/>
              <w:bottom w:val="single" w:sz="4" w:space="0" w:color="auto"/>
              <w:right w:val="single" w:sz="4" w:space="0" w:color="auto"/>
            </w:tcBorders>
            <w:shd w:val="clear" w:color="auto" w:fill="auto"/>
            <w:vAlign w:val="center"/>
            <w:hideMark/>
          </w:tcPr>
          <w:p w14:paraId="1A722ECE" w14:textId="090E5DD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41" w:type="pct"/>
            <w:gridSpan w:val="2"/>
            <w:tcBorders>
              <w:top w:val="nil"/>
              <w:left w:val="nil"/>
              <w:bottom w:val="single" w:sz="4" w:space="0" w:color="auto"/>
              <w:right w:val="single" w:sz="4" w:space="0" w:color="auto"/>
            </w:tcBorders>
            <w:shd w:val="clear" w:color="auto" w:fill="auto"/>
            <w:vAlign w:val="center"/>
            <w:hideMark/>
          </w:tcPr>
          <w:p w14:paraId="297A47B7" w14:textId="0732B436"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tcPr>
          <w:p w14:paraId="531DF7C5" w14:textId="44688298" w:rsidR="000B2906" w:rsidRPr="003B4C7E" w:rsidRDefault="000B2906" w:rsidP="00294344">
            <w:pPr>
              <w:autoSpaceDE/>
              <w:autoSpaceDN/>
              <w:spacing w:line="240" w:lineRule="auto"/>
              <w:ind w:left="-83" w:right="-69" w:firstLine="0"/>
              <w:jc w:val="center"/>
              <w:rPr>
                <w:color w:val="000000"/>
                <w:sz w:val="16"/>
                <w:szCs w:val="16"/>
                <w:lang w:bidi="ar-SA"/>
              </w:rPr>
            </w:pPr>
            <w:r w:rsidRPr="002A42BD">
              <w:rPr>
                <w:sz w:val="16"/>
                <w:szCs w:val="16"/>
              </w:rPr>
              <w:t>15 000,00</w:t>
            </w:r>
          </w:p>
        </w:tc>
        <w:tc>
          <w:tcPr>
            <w:tcW w:w="296" w:type="pct"/>
            <w:gridSpan w:val="2"/>
            <w:tcBorders>
              <w:top w:val="nil"/>
              <w:left w:val="nil"/>
              <w:bottom w:val="single" w:sz="4" w:space="0" w:color="auto"/>
              <w:right w:val="single" w:sz="4" w:space="0" w:color="auto"/>
            </w:tcBorders>
            <w:shd w:val="clear" w:color="auto" w:fill="auto"/>
            <w:vAlign w:val="center"/>
          </w:tcPr>
          <w:p w14:paraId="3FB71490" w14:textId="01692109" w:rsidR="000B2906" w:rsidRPr="003B4C7E" w:rsidRDefault="000B2906" w:rsidP="00294344">
            <w:pPr>
              <w:autoSpaceDE/>
              <w:autoSpaceDN/>
              <w:spacing w:line="240" w:lineRule="auto"/>
              <w:ind w:left="-83" w:right="-69" w:firstLine="0"/>
              <w:jc w:val="center"/>
              <w:rPr>
                <w:color w:val="000000"/>
                <w:sz w:val="16"/>
                <w:szCs w:val="16"/>
                <w:lang w:bidi="ar-SA"/>
              </w:rPr>
            </w:pPr>
            <w:r w:rsidRPr="002A42BD">
              <w:rPr>
                <w:sz w:val="16"/>
                <w:szCs w:val="16"/>
              </w:rPr>
              <w:t>85 000,00</w:t>
            </w:r>
          </w:p>
        </w:tc>
        <w:tc>
          <w:tcPr>
            <w:tcW w:w="297" w:type="pct"/>
            <w:tcBorders>
              <w:top w:val="nil"/>
              <w:left w:val="nil"/>
              <w:bottom w:val="single" w:sz="4" w:space="0" w:color="auto"/>
              <w:right w:val="single" w:sz="4" w:space="0" w:color="auto"/>
            </w:tcBorders>
            <w:shd w:val="clear" w:color="auto" w:fill="auto"/>
            <w:vAlign w:val="center"/>
          </w:tcPr>
          <w:p w14:paraId="6D9CA38A" w14:textId="59B7DB4E" w:rsidR="000B2906" w:rsidRPr="003B4C7E" w:rsidRDefault="000B2906" w:rsidP="00294344">
            <w:pPr>
              <w:autoSpaceDE/>
              <w:autoSpaceDN/>
              <w:spacing w:line="240" w:lineRule="auto"/>
              <w:ind w:left="-83" w:right="-69" w:firstLine="0"/>
              <w:jc w:val="center"/>
              <w:rPr>
                <w:color w:val="000000"/>
                <w:sz w:val="16"/>
                <w:szCs w:val="16"/>
                <w:lang w:bidi="ar-SA"/>
              </w:rPr>
            </w:pPr>
            <w:r w:rsidRPr="002A42BD">
              <w:rPr>
                <w:sz w:val="16"/>
                <w:szCs w:val="16"/>
              </w:rPr>
              <w:t>50 000,00</w:t>
            </w:r>
          </w:p>
        </w:tc>
        <w:tc>
          <w:tcPr>
            <w:tcW w:w="295" w:type="pct"/>
            <w:tcBorders>
              <w:top w:val="nil"/>
              <w:left w:val="nil"/>
              <w:bottom w:val="single" w:sz="4" w:space="0" w:color="auto"/>
              <w:right w:val="single" w:sz="4" w:space="0" w:color="auto"/>
            </w:tcBorders>
            <w:shd w:val="clear" w:color="auto" w:fill="auto"/>
            <w:vAlign w:val="center"/>
            <w:hideMark/>
          </w:tcPr>
          <w:p w14:paraId="2D3ACD0F" w14:textId="7D6521CA" w:rsidR="000B2906" w:rsidRPr="003B4C7E" w:rsidRDefault="000B2906" w:rsidP="00294344">
            <w:pPr>
              <w:autoSpaceDE/>
              <w:autoSpaceDN/>
              <w:spacing w:line="240" w:lineRule="auto"/>
              <w:ind w:left="-83" w:right="-69" w:firstLine="0"/>
              <w:jc w:val="center"/>
              <w:rPr>
                <w:color w:val="000000"/>
                <w:sz w:val="16"/>
                <w:szCs w:val="16"/>
                <w:lang w:bidi="ar-SA"/>
              </w:rPr>
            </w:pPr>
          </w:p>
        </w:tc>
      </w:tr>
      <w:tr w:rsidR="00FC6A03" w:rsidRPr="003B4C7E" w14:paraId="083FAA81"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hideMark/>
          </w:tcPr>
          <w:p w14:paraId="0C71F6B2" w14:textId="574A403C" w:rsidR="000B2906" w:rsidRPr="003B4C7E" w:rsidRDefault="000B2906" w:rsidP="003B4C7E">
            <w:pPr>
              <w:autoSpaceDE/>
              <w:autoSpaceDN/>
              <w:spacing w:line="240" w:lineRule="auto"/>
              <w:ind w:left="-71" w:right="-69" w:firstLine="0"/>
              <w:jc w:val="center"/>
              <w:rPr>
                <w:color w:val="000000"/>
                <w:sz w:val="16"/>
                <w:szCs w:val="16"/>
                <w:lang w:bidi="ar-SA"/>
              </w:rPr>
            </w:pPr>
            <w:r>
              <w:rPr>
                <w:sz w:val="16"/>
                <w:szCs w:val="16"/>
              </w:rPr>
              <w:t>2.6</w:t>
            </w:r>
          </w:p>
        </w:tc>
        <w:tc>
          <w:tcPr>
            <w:tcW w:w="374" w:type="pct"/>
            <w:gridSpan w:val="2"/>
            <w:tcBorders>
              <w:top w:val="nil"/>
              <w:left w:val="nil"/>
              <w:bottom w:val="single" w:sz="4" w:space="0" w:color="auto"/>
              <w:right w:val="single" w:sz="4" w:space="0" w:color="auto"/>
            </w:tcBorders>
            <w:shd w:val="clear" w:color="auto" w:fill="auto"/>
            <w:hideMark/>
          </w:tcPr>
          <w:p w14:paraId="0B11CE7A" w14:textId="568F22F3" w:rsidR="000B2906" w:rsidRPr="003B4C7E" w:rsidRDefault="000B2906" w:rsidP="003B4C7E">
            <w:pPr>
              <w:autoSpaceDE/>
              <w:autoSpaceDN/>
              <w:spacing w:line="240" w:lineRule="auto"/>
              <w:ind w:left="-71" w:right="-69" w:firstLine="0"/>
              <w:jc w:val="left"/>
              <w:rPr>
                <w:sz w:val="16"/>
                <w:szCs w:val="16"/>
                <w:lang w:bidi="ar-SA"/>
              </w:rPr>
            </w:pPr>
            <w:r w:rsidRPr="00211234">
              <w:rPr>
                <w:sz w:val="16"/>
                <w:szCs w:val="16"/>
              </w:rPr>
              <w:t>Реконструкция главного парового коллектора (ГПК</w:t>
            </w:r>
            <w:proofErr w:type="gramStart"/>
            <w:r w:rsidRPr="00211234">
              <w:rPr>
                <w:sz w:val="16"/>
                <w:szCs w:val="16"/>
              </w:rPr>
              <w:t xml:space="preserve"> )</w:t>
            </w:r>
            <w:proofErr w:type="gramEnd"/>
          </w:p>
        </w:tc>
        <w:tc>
          <w:tcPr>
            <w:tcW w:w="573" w:type="pct"/>
            <w:gridSpan w:val="2"/>
            <w:tcBorders>
              <w:top w:val="nil"/>
              <w:left w:val="nil"/>
              <w:bottom w:val="single" w:sz="4" w:space="0" w:color="auto"/>
              <w:right w:val="single" w:sz="4" w:space="0" w:color="auto"/>
            </w:tcBorders>
            <w:shd w:val="clear" w:color="auto" w:fill="auto"/>
            <w:hideMark/>
          </w:tcPr>
          <w:p w14:paraId="452AE08F" w14:textId="4C3CA65C" w:rsidR="000B2906" w:rsidRPr="003B4C7E" w:rsidRDefault="000B2906" w:rsidP="003B4C7E">
            <w:pPr>
              <w:autoSpaceDE/>
              <w:autoSpaceDN/>
              <w:spacing w:line="240" w:lineRule="auto"/>
              <w:ind w:left="-71" w:right="-69" w:firstLine="0"/>
              <w:jc w:val="left"/>
              <w:rPr>
                <w:color w:val="000000"/>
                <w:sz w:val="16"/>
                <w:szCs w:val="16"/>
                <w:lang w:bidi="ar-SA"/>
              </w:rPr>
            </w:pPr>
            <w:r w:rsidRPr="00211234">
              <w:rPr>
                <w:sz w:val="16"/>
                <w:szCs w:val="16"/>
              </w:rPr>
              <w:t xml:space="preserve">Подключение дополнительного паропровода от </w:t>
            </w:r>
            <w:proofErr w:type="spellStart"/>
            <w:r w:rsidRPr="00211234">
              <w:rPr>
                <w:sz w:val="16"/>
                <w:szCs w:val="16"/>
              </w:rPr>
              <w:t>к.а</w:t>
            </w:r>
            <w:proofErr w:type="spellEnd"/>
            <w:r w:rsidRPr="00211234">
              <w:rPr>
                <w:sz w:val="16"/>
                <w:szCs w:val="16"/>
              </w:rPr>
              <w:t xml:space="preserve">. № 14, 15 к III секции  ГПК; эксплуатация </w:t>
            </w:r>
            <w:proofErr w:type="spellStart"/>
            <w:r w:rsidRPr="00211234">
              <w:rPr>
                <w:sz w:val="16"/>
                <w:szCs w:val="16"/>
              </w:rPr>
              <w:t>к.а</w:t>
            </w:r>
            <w:proofErr w:type="spellEnd"/>
            <w:r w:rsidRPr="00211234">
              <w:rPr>
                <w:sz w:val="16"/>
                <w:szCs w:val="16"/>
              </w:rPr>
              <w:t xml:space="preserve">. №№ 14,15 на паспортных характеристиках; повышение «маневренности» работы </w:t>
            </w:r>
            <w:proofErr w:type="spellStart"/>
            <w:r w:rsidRPr="00211234">
              <w:rPr>
                <w:sz w:val="16"/>
                <w:szCs w:val="16"/>
              </w:rPr>
              <w:lastRenderedPageBreak/>
              <w:t>котлоагрегатов</w:t>
            </w:r>
            <w:proofErr w:type="spellEnd"/>
          </w:p>
        </w:tc>
        <w:tc>
          <w:tcPr>
            <w:tcW w:w="298" w:type="pct"/>
            <w:gridSpan w:val="2"/>
            <w:tcBorders>
              <w:top w:val="nil"/>
              <w:left w:val="nil"/>
              <w:bottom w:val="single" w:sz="4" w:space="0" w:color="auto"/>
              <w:right w:val="single" w:sz="4" w:space="0" w:color="auto"/>
            </w:tcBorders>
            <w:shd w:val="clear" w:color="auto" w:fill="auto"/>
            <w:hideMark/>
          </w:tcPr>
          <w:p w14:paraId="18F5974F" w14:textId="4DC6E858" w:rsidR="000B2906" w:rsidRPr="00925639" w:rsidRDefault="000B2906" w:rsidP="003B4C7E">
            <w:pPr>
              <w:autoSpaceDE/>
              <w:autoSpaceDN/>
              <w:spacing w:line="240" w:lineRule="auto"/>
              <w:ind w:left="-71" w:right="-69" w:firstLine="0"/>
              <w:jc w:val="left"/>
              <w:rPr>
                <w:color w:val="000000"/>
                <w:sz w:val="16"/>
              </w:rPr>
            </w:pPr>
            <w:r w:rsidRPr="00211234">
              <w:rPr>
                <w:sz w:val="16"/>
                <w:szCs w:val="16"/>
              </w:rPr>
              <w:lastRenderedPageBreak/>
              <w:t xml:space="preserve">УР, г. Глазов, </w:t>
            </w:r>
            <w:proofErr w:type="spellStart"/>
            <w:proofErr w:type="gramStart"/>
            <w:r w:rsidRPr="00211234">
              <w:rPr>
                <w:sz w:val="16"/>
                <w:szCs w:val="16"/>
              </w:rPr>
              <w:t>ул</w:t>
            </w:r>
            <w:proofErr w:type="spellEnd"/>
            <w:proofErr w:type="gramEnd"/>
            <w:r w:rsidRPr="00211234">
              <w:rPr>
                <w:sz w:val="16"/>
                <w:szCs w:val="16"/>
              </w:rPr>
              <w:t xml:space="preserve"> Белова, 7; </w:t>
            </w:r>
            <w:proofErr w:type="spellStart"/>
            <w:r w:rsidRPr="00211234">
              <w:rPr>
                <w:sz w:val="16"/>
                <w:szCs w:val="16"/>
              </w:rPr>
              <w:t>пром</w:t>
            </w:r>
            <w:proofErr w:type="spellEnd"/>
            <w:r w:rsidRPr="00211234">
              <w:rPr>
                <w:sz w:val="16"/>
                <w:szCs w:val="16"/>
              </w:rPr>
              <w:t xml:space="preserve">. площадка ,корпус 1Т; </w:t>
            </w:r>
            <w:proofErr w:type="spellStart"/>
            <w:r w:rsidRPr="00211234">
              <w:rPr>
                <w:sz w:val="16"/>
                <w:szCs w:val="16"/>
              </w:rPr>
              <w:t>котлотурбиный</w:t>
            </w:r>
            <w:proofErr w:type="spellEnd"/>
            <w:r w:rsidRPr="00211234">
              <w:rPr>
                <w:sz w:val="16"/>
                <w:szCs w:val="16"/>
              </w:rPr>
              <w:t xml:space="preserve"> цех</w:t>
            </w:r>
          </w:p>
        </w:tc>
        <w:tc>
          <w:tcPr>
            <w:tcW w:w="510" w:type="pct"/>
            <w:gridSpan w:val="2"/>
            <w:tcBorders>
              <w:top w:val="nil"/>
              <w:left w:val="nil"/>
              <w:bottom w:val="single" w:sz="4" w:space="0" w:color="auto"/>
              <w:right w:val="single" w:sz="4" w:space="0" w:color="auto"/>
            </w:tcBorders>
            <w:shd w:val="clear" w:color="auto" w:fill="auto"/>
            <w:hideMark/>
          </w:tcPr>
          <w:p w14:paraId="20BA5E82" w14:textId="62CC5866" w:rsidR="000B2906" w:rsidRPr="003B4C7E" w:rsidRDefault="000B2906" w:rsidP="003B4C7E">
            <w:pPr>
              <w:autoSpaceDE/>
              <w:autoSpaceDN/>
              <w:spacing w:line="240" w:lineRule="auto"/>
              <w:ind w:left="-83" w:right="-69" w:firstLineChars="100" w:firstLine="160"/>
              <w:jc w:val="left"/>
              <w:rPr>
                <w:color w:val="000000"/>
                <w:sz w:val="16"/>
                <w:szCs w:val="16"/>
                <w:lang w:bidi="ar-SA"/>
              </w:rPr>
            </w:pPr>
            <w:proofErr w:type="spellStart"/>
            <w:r w:rsidRPr="00211234">
              <w:rPr>
                <w:sz w:val="16"/>
                <w:szCs w:val="16"/>
              </w:rPr>
              <w:t>паропроизводительность</w:t>
            </w:r>
            <w:proofErr w:type="spellEnd"/>
            <w:r w:rsidRPr="00211234">
              <w:rPr>
                <w:sz w:val="16"/>
                <w:szCs w:val="16"/>
              </w:rPr>
              <w:t xml:space="preserve">: увеличение </w:t>
            </w:r>
            <w:proofErr w:type="spellStart"/>
            <w:r w:rsidRPr="00211234">
              <w:rPr>
                <w:sz w:val="16"/>
                <w:szCs w:val="16"/>
              </w:rPr>
              <w:t>паропроизводительности</w:t>
            </w:r>
            <w:proofErr w:type="spellEnd"/>
            <w:r w:rsidRPr="00211234">
              <w:rPr>
                <w:sz w:val="16"/>
                <w:szCs w:val="16"/>
              </w:rPr>
              <w:t xml:space="preserve"> котлов</w:t>
            </w:r>
          </w:p>
        </w:tc>
        <w:tc>
          <w:tcPr>
            <w:tcW w:w="228" w:type="pct"/>
            <w:gridSpan w:val="2"/>
            <w:tcBorders>
              <w:top w:val="nil"/>
              <w:left w:val="nil"/>
              <w:bottom w:val="single" w:sz="4" w:space="0" w:color="auto"/>
              <w:right w:val="single" w:sz="4" w:space="0" w:color="auto"/>
            </w:tcBorders>
            <w:shd w:val="clear" w:color="auto" w:fill="auto"/>
            <w:hideMark/>
          </w:tcPr>
          <w:p w14:paraId="28C86C88" w14:textId="5468387D" w:rsidR="000B2906" w:rsidRPr="003B4C7E" w:rsidRDefault="000B2906" w:rsidP="003B4C7E">
            <w:pPr>
              <w:autoSpaceDE/>
              <w:autoSpaceDN/>
              <w:spacing w:line="240" w:lineRule="auto"/>
              <w:ind w:left="-83" w:right="-69" w:firstLine="0"/>
              <w:jc w:val="center"/>
              <w:rPr>
                <w:color w:val="000000"/>
                <w:sz w:val="16"/>
                <w:szCs w:val="16"/>
                <w:lang w:bidi="ar-SA"/>
              </w:rPr>
            </w:pPr>
            <w:r w:rsidRPr="00211234">
              <w:rPr>
                <w:sz w:val="16"/>
                <w:szCs w:val="16"/>
              </w:rPr>
              <w:t>т/ч</w:t>
            </w:r>
          </w:p>
        </w:tc>
        <w:tc>
          <w:tcPr>
            <w:tcW w:w="197" w:type="pct"/>
            <w:gridSpan w:val="2"/>
            <w:tcBorders>
              <w:top w:val="nil"/>
              <w:left w:val="nil"/>
              <w:bottom w:val="single" w:sz="4" w:space="0" w:color="auto"/>
              <w:right w:val="single" w:sz="4" w:space="0" w:color="auto"/>
            </w:tcBorders>
            <w:shd w:val="clear" w:color="auto" w:fill="auto"/>
            <w:hideMark/>
          </w:tcPr>
          <w:p w14:paraId="2BF865F0" w14:textId="3D4C01C8" w:rsidR="000B2906" w:rsidRPr="003B4C7E" w:rsidRDefault="000B2906" w:rsidP="003B4C7E">
            <w:pPr>
              <w:autoSpaceDE/>
              <w:autoSpaceDN/>
              <w:spacing w:line="240" w:lineRule="auto"/>
              <w:ind w:left="-83" w:right="-69" w:firstLine="0"/>
              <w:jc w:val="center"/>
              <w:rPr>
                <w:color w:val="000000"/>
                <w:sz w:val="16"/>
                <w:szCs w:val="16"/>
                <w:lang w:bidi="ar-SA"/>
              </w:rPr>
            </w:pPr>
            <w:r w:rsidRPr="00211234">
              <w:rPr>
                <w:sz w:val="16"/>
                <w:szCs w:val="16"/>
              </w:rPr>
              <w:t>65</w:t>
            </w:r>
          </w:p>
        </w:tc>
        <w:tc>
          <w:tcPr>
            <w:tcW w:w="223" w:type="pct"/>
            <w:gridSpan w:val="2"/>
            <w:tcBorders>
              <w:top w:val="nil"/>
              <w:left w:val="nil"/>
              <w:bottom w:val="single" w:sz="4" w:space="0" w:color="auto"/>
              <w:right w:val="single" w:sz="4" w:space="0" w:color="auto"/>
            </w:tcBorders>
            <w:shd w:val="clear" w:color="auto" w:fill="auto"/>
            <w:hideMark/>
          </w:tcPr>
          <w:p w14:paraId="736B7B6E" w14:textId="27ED1E7D" w:rsidR="000B2906" w:rsidRPr="003B4C7E" w:rsidRDefault="000B2906" w:rsidP="003B4C7E">
            <w:pPr>
              <w:autoSpaceDE/>
              <w:autoSpaceDN/>
              <w:spacing w:line="240" w:lineRule="auto"/>
              <w:ind w:left="-83" w:right="-69" w:firstLine="0"/>
              <w:jc w:val="center"/>
              <w:rPr>
                <w:color w:val="000000"/>
                <w:sz w:val="16"/>
                <w:szCs w:val="16"/>
                <w:lang w:bidi="ar-SA"/>
              </w:rPr>
            </w:pPr>
            <w:r w:rsidRPr="00211234">
              <w:rPr>
                <w:sz w:val="16"/>
                <w:szCs w:val="16"/>
              </w:rPr>
              <w:t>75 ÷ 82</w:t>
            </w:r>
          </w:p>
        </w:tc>
        <w:tc>
          <w:tcPr>
            <w:tcW w:w="195" w:type="pct"/>
            <w:tcBorders>
              <w:top w:val="nil"/>
              <w:left w:val="nil"/>
              <w:bottom w:val="single" w:sz="4" w:space="0" w:color="auto"/>
              <w:right w:val="single" w:sz="4" w:space="0" w:color="auto"/>
            </w:tcBorders>
            <w:shd w:val="clear" w:color="auto" w:fill="auto"/>
            <w:hideMark/>
          </w:tcPr>
          <w:p w14:paraId="7D6B2398" w14:textId="372653BD" w:rsidR="000B2906" w:rsidRPr="003B4C7E" w:rsidRDefault="000B2906" w:rsidP="003B4C7E">
            <w:pPr>
              <w:autoSpaceDE/>
              <w:autoSpaceDN/>
              <w:spacing w:line="240" w:lineRule="auto"/>
              <w:ind w:left="-83" w:right="-69" w:firstLine="0"/>
              <w:jc w:val="center"/>
              <w:rPr>
                <w:color w:val="000000"/>
                <w:sz w:val="16"/>
                <w:szCs w:val="16"/>
                <w:lang w:bidi="ar-SA"/>
              </w:rPr>
            </w:pPr>
            <w:r w:rsidRPr="001550D2">
              <w:rPr>
                <w:sz w:val="16"/>
                <w:szCs w:val="16"/>
              </w:rPr>
              <w:t>2023</w:t>
            </w:r>
          </w:p>
        </w:tc>
        <w:tc>
          <w:tcPr>
            <w:tcW w:w="218" w:type="pct"/>
            <w:gridSpan w:val="3"/>
            <w:tcBorders>
              <w:top w:val="nil"/>
              <w:left w:val="nil"/>
              <w:bottom w:val="single" w:sz="4" w:space="0" w:color="auto"/>
              <w:right w:val="single" w:sz="4" w:space="0" w:color="auto"/>
            </w:tcBorders>
            <w:shd w:val="clear" w:color="auto" w:fill="auto"/>
            <w:hideMark/>
          </w:tcPr>
          <w:p w14:paraId="12416925" w14:textId="6DF18260" w:rsidR="000B2906" w:rsidRPr="003B4C7E" w:rsidRDefault="000B2906" w:rsidP="003B4C7E">
            <w:pPr>
              <w:autoSpaceDE/>
              <w:autoSpaceDN/>
              <w:spacing w:line="240" w:lineRule="auto"/>
              <w:ind w:left="-83" w:right="-69" w:firstLine="0"/>
              <w:jc w:val="center"/>
              <w:rPr>
                <w:color w:val="000000"/>
                <w:sz w:val="16"/>
                <w:szCs w:val="16"/>
                <w:lang w:bidi="ar-SA"/>
              </w:rPr>
            </w:pPr>
            <w:r w:rsidRPr="001550D2">
              <w:rPr>
                <w:sz w:val="16"/>
                <w:szCs w:val="16"/>
              </w:rPr>
              <w:t>2024</w:t>
            </w:r>
          </w:p>
        </w:tc>
        <w:tc>
          <w:tcPr>
            <w:tcW w:w="295" w:type="pct"/>
            <w:tcBorders>
              <w:top w:val="nil"/>
              <w:left w:val="nil"/>
              <w:bottom w:val="single" w:sz="4" w:space="0" w:color="auto"/>
              <w:right w:val="single" w:sz="4" w:space="0" w:color="auto"/>
            </w:tcBorders>
            <w:shd w:val="clear" w:color="auto" w:fill="auto"/>
            <w:vAlign w:val="center"/>
            <w:hideMark/>
          </w:tcPr>
          <w:p w14:paraId="726B6BB5" w14:textId="4EB76A2A" w:rsidR="000B2906" w:rsidRPr="003B4C7E" w:rsidRDefault="000B2906" w:rsidP="00294344">
            <w:pPr>
              <w:autoSpaceDE/>
              <w:autoSpaceDN/>
              <w:spacing w:line="240" w:lineRule="auto"/>
              <w:ind w:left="-83" w:right="-69" w:firstLine="0"/>
              <w:jc w:val="center"/>
              <w:rPr>
                <w:b/>
                <w:bCs/>
                <w:color w:val="000000"/>
                <w:sz w:val="16"/>
                <w:szCs w:val="16"/>
                <w:lang w:bidi="ar-SA"/>
              </w:rPr>
            </w:pPr>
            <w:r w:rsidRPr="001550D2">
              <w:rPr>
                <w:sz w:val="16"/>
                <w:szCs w:val="16"/>
              </w:rPr>
              <w:t>20 000,00</w:t>
            </w:r>
          </w:p>
        </w:tc>
        <w:tc>
          <w:tcPr>
            <w:tcW w:w="317" w:type="pct"/>
            <w:gridSpan w:val="2"/>
            <w:tcBorders>
              <w:top w:val="nil"/>
              <w:left w:val="nil"/>
              <w:bottom w:val="single" w:sz="4" w:space="0" w:color="auto"/>
              <w:right w:val="single" w:sz="4" w:space="0" w:color="auto"/>
            </w:tcBorders>
            <w:shd w:val="clear" w:color="auto" w:fill="auto"/>
            <w:vAlign w:val="center"/>
            <w:hideMark/>
          </w:tcPr>
          <w:p w14:paraId="1E0FF298" w14:textId="4AD72ECC"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41" w:type="pct"/>
            <w:gridSpan w:val="2"/>
            <w:tcBorders>
              <w:top w:val="nil"/>
              <w:left w:val="nil"/>
              <w:bottom w:val="single" w:sz="4" w:space="0" w:color="auto"/>
              <w:right w:val="single" w:sz="4" w:space="0" w:color="auto"/>
            </w:tcBorders>
            <w:shd w:val="clear" w:color="auto" w:fill="auto"/>
            <w:vAlign w:val="center"/>
            <w:hideMark/>
          </w:tcPr>
          <w:p w14:paraId="64DA842A" w14:textId="3C2B19EE"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tcPr>
          <w:p w14:paraId="2E0D1C05" w14:textId="7EBC322F" w:rsidR="000B2906" w:rsidRPr="003B4C7E" w:rsidRDefault="000B2906" w:rsidP="00294344">
            <w:pPr>
              <w:autoSpaceDE/>
              <w:autoSpaceDN/>
              <w:spacing w:line="240" w:lineRule="auto"/>
              <w:ind w:left="-83" w:right="-69" w:firstLine="0"/>
              <w:jc w:val="center"/>
              <w:rPr>
                <w:color w:val="000000"/>
                <w:sz w:val="16"/>
                <w:szCs w:val="16"/>
                <w:lang w:bidi="ar-SA"/>
              </w:rPr>
            </w:pPr>
            <w:r w:rsidRPr="001550D2">
              <w:rPr>
                <w:sz w:val="16"/>
                <w:szCs w:val="16"/>
              </w:rPr>
              <w:t>2 000,00</w:t>
            </w:r>
          </w:p>
        </w:tc>
        <w:tc>
          <w:tcPr>
            <w:tcW w:w="296" w:type="pct"/>
            <w:gridSpan w:val="2"/>
            <w:tcBorders>
              <w:top w:val="nil"/>
              <w:left w:val="nil"/>
              <w:bottom w:val="single" w:sz="4" w:space="0" w:color="auto"/>
              <w:right w:val="single" w:sz="4" w:space="0" w:color="auto"/>
            </w:tcBorders>
            <w:shd w:val="clear" w:color="auto" w:fill="auto"/>
            <w:vAlign w:val="center"/>
          </w:tcPr>
          <w:p w14:paraId="47F8C0B6" w14:textId="6D70B568" w:rsidR="000B2906" w:rsidRPr="003B4C7E" w:rsidRDefault="000B2906" w:rsidP="00294344">
            <w:pPr>
              <w:autoSpaceDE/>
              <w:autoSpaceDN/>
              <w:spacing w:line="240" w:lineRule="auto"/>
              <w:ind w:left="-83" w:right="-69" w:firstLine="0"/>
              <w:jc w:val="center"/>
              <w:rPr>
                <w:color w:val="000000"/>
                <w:sz w:val="16"/>
                <w:szCs w:val="16"/>
                <w:lang w:bidi="ar-SA"/>
              </w:rPr>
            </w:pPr>
            <w:r w:rsidRPr="001550D2">
              <w:rPr>
                <w:sz w:val="16"/>
                <w:szCs w:val="16"/>
              </w:rPr>
              <w:t>18 000,00</w:t>
            </w:r>
          </w:p>
        </w:tc>
        <w:tc>
          <w:tcPr>
            <w:tcW w:w="297" w:type="pct"/>
            <w:tcBorders>
              <w:top w:val="nil"/>
              <w:left w:val="nil"/>
              <w:bottom w:val="single" w:sz="4" w:space="0" w:color="auto"/>
              <w:right w:val="single" w:sz="4" w:space="0" w:color="auto"/>
            </w:tcBorders>
            <w:shd w:val="clear" w:color="auto" w:fill="auto"/>
            <w:vAlign w:val="center"/>
            <w:hideMark/>
          </w:tcPr>
          <w:p w14:paraId="2D05D83D" w14:textId="5BA238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hideMark/>
          </w:tcPr>
          <w:p w14:paraId="544578FF" w14:textId="6D317872" w:rsidR="000B2906" w:rsidRPr="003B4C7E" w:rsidRDefault="000B2906" w:rsidP="00294344">
            <w:pPr>
              <w:autoSpaceDE/>
              <w:autoSpaceDN/>
              <w:spacing w:line="240" w:lineRule="auto"/>
              <w:ind w:left="-83" w:right="-69" w:firstLine="0"/>
              <w:jc w:val="center"/>
              <w:rPr>
                <w:color w:val="000000"/>
                <w:sz w:val="16"/>
                <w:szCs w:val="16"/>
                <w:lang w:bidi="ar-SA"/>
              </w:rPr>
            </w:pPr>
          </w:p>
        </w:tc>
      </w:tr>
      <w:tr w:rsidR="00FC6A03" w:rsidRPr="003B4C7E" w14:paraId="22300122"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hideMark/>
          </w:tcPr>
          <w:p w14:paraId="0D7CBE81" w14:textId="17EC430E" w:rsidR="000B2906" w:rsidRPr="003B4C7E" w:rsidRDefault="000B2906" w:rsidP="003B4C7E">
            <w:pPr>
              <w:autoSpaceDE/>
              <w:autoSpaceDN/>
              <w:spacing w:line="240" w:lineRule="auto"/>
              <w:ind w:left="-71" w:right="-69" w:firstLine="0"/>
              <w:jc w:val="center"/>
              <w:rPr>
                <w:color w:val="000000"/>
                <w:sz w:val="16"/>
                <w:szCs w:val="16"/>
                <w:lang w:bidi="ar-SA"/>
              </w:rPr>
            </w:pPr>
            <w:r>
              <w:rPr>
                <w:sz w:val="16"/>
                <w:szCs w:val="16"/>
              </w:rPr>
              <w:lastRenderedPageBreak/>
              <w:t>2.7</w:t>
            </w:r>
          </w:p>
        </w:tc>
        <w:tc>
          <w:tcPr>
            <w:tcW w:w="374" w:type="pct"/>
            <w:gridSpan w:val="2"/>
            <w:tcBorders>
              <w:top w:val="nil"/>
              <w:left w:val="nil"/>
              <w:bottom w:val="single" w:sz="4" w:space="0" w:color="auto"/>
              <w:right w:val="single" w:sz="4" w:space="0" w:color="auto"/>
            </w:tcBorders>
            <w:shd w:val="clear" w:color="auto" w:fill="auto"/>
            <w:hideMark/>
          </w:tcPr>
          <w:p w14:paraId="05A511B7" w14:textId="5DD535B1" w:rsidR="000B2906" w:rsidRPr="003B4C7E" w:rsidRDefault="000B2906" w:rsidP="003B4C7E">
            <w:pPr>
              <w:autoSpaceDE/>
              <w:autoSpaceDN/>
              <w:spacing w:line="240" w:lineRule="auto"/>
              <w:ind w:left="-71" w:right="-69" w:firstLine="0"/>
              <w:jc w:val="left"/>
              <w:rPr>
                <w:sz w:val="16"/>
                <w:szCs w:val="16"/>
                <w:lang w:bidi="ar-SA"/>
              </w:rPr>
            </w:pPr>
            <w:r w:rsidRPr="00211234">
              <w:rPr>
                <w:sz w:val="16"/>
                <w:szCs w:val="16"/>
              </w:rPr>
              <w:t>Реконструкция бак</w:t>
            </w:r>
            <w:proofErr w:type="gramStart"/>
            <w:r w:rsidRPr="00211234">
              <w:rPr>
                <w:sz w:val="16"/>
                <w:szCs w:val="16"/>
              </w:rPr>
              <w:t>а-</w:t>
            </w:r>
            <w:proofErr w:type="gramEnd"/>
            <w:r w:rsidRPr="00211234">
              <w:rPr>
                <w:sz w:val="16"/>
                <w:szCs w:val="16"/>
              </w:rPr>
              <w:t xml:space="preserve"> нейтрализатора</w:t>
            </w:r>
          </w:p>
        </w:tc>
        <w:tc>
          <w:tcPr>
            <w:tcW w:w="573" w:type="pct"/>
            <w:gridSpan w:val="2"/>
            <w:tcBorders>
              <w:top w:val="nil"/>
              <w:left w:val="nil"/>
              <w:bottom w:val="single" w:sz="4" w:space="0" w:color="auto"/>
              <w:right w:val="single" w:sz="4" w:space="0" w:color="auto"/>
            </w:tcBorders>
            <w:shd w:val="clear" w:color="auto" w:fill="auto"/>
            <w:hideMark/>
          </w:tcPr>
          <w:p w14:paraId="28A54B76" w14:textId="746EE279" w:rsidR="000B2906" w:rsidRPr="003B4C7E" w:rsidRDefault="000B2906" w:rsidP="003B4C7E">
            <w:pPr>
              <w:autoSpaceDE/>
              <w:autoSpaceDN/>
              <w:spacing w:line="240" w:lineRule="auto"/>
              <w:ind w:left="-71" w:right="-69" w:firstLine="0"/>
              <w:jc w:val="left"/>
              <w:rPr>
                <w:color w:val="000000"/>
                <w:sz w:val="16"/>
                <w:szCs w:val="16"/>
                <w:lang w:bidi="ar-SA"/>
              </w:rPr>
            </w:pPr>
            <w:r w:rsidRPr="00211234">
              <w:rPr>
                <w:sz w:val="16"/>
                <w:szCs w:val="16"/>
              </w:rPr>
              <w:t xml:space="preserve">Реконструкция существующего бака-нейтрализатора № 2, используемого </w:t>
            </w:r>
            <w:proofErr w:type="gramStart"/>
            <w:r w:rsidRPr="00211234">
              <w:rPr>
                <w:sz w:val="16"/>
                <w:szCs w:val="16"/>
              </w:rPr>
              <w:t>для</w:t>
            </w:r>
            <w:proofErr w:type="gramEnd"/>
            <w:r w:rsidRPr="00211234">
              <w:rPr>
                <w:sz w:val="16"/>
                <w:szCs w:val="16"/>
              </w:rPr>
              <w:t xml:space="preserve"> </w:t>
            </w:r>
            <w:proofErr w:type="gramStart"/>
            <w:r w:rsidRPr="00211234">
              <w:rPr>
                <w:sz w:val="16"/>
                <w:szCs w:val="16"/>
              </w:rPr>
              <w:t>нейтрализация</w:t>
            </w:r>
            <w:proofErr w:type="gramEnd"/>
            <w:r w:rsidRPr="00211234">
              <w:rPr>
                <w:sz w:val="16"/>
                <w:szCs w:val="16"/>
              </w:rPr>
              <w:t xml:space="preserve"> кислых стоков, образовавшихся в процессе водоподготовки в связи с его значительным коррозионным износом. Замена конструктивных элементов бака с использованием антикоррозионной защиты из  полимерных материалов с целью увеличения срока эксплуатации</w:t>
            </w:r>
          </w:p>
        </w:tc>
        <w:tc>
          <w:tcPr>
            <w:tcW w:w="298" w:type="pct"/>
            <w:gridSpan w:val="2"/>
            <w:tcBorders>
              <w:top w:val="nil"/>
              <w:left w:val="nil"/>
              <w:bottom w:val="single" w:sz="4" w:space="0" w:color="auto"/>
              <w:right w:val="single" w:sz="4" w:space="0" w:color="auto"/>
            </w:tcBorders>
            <w:shd w:val="clear" w:color="auto" w:fill="auto"/>
            <w:hideMark/>
          </w:tcPr>
          <w:p w14:paraId="684CA743" w14:textId="5CF33E7B" w:rsidR="000B2906" w:rsidRPr="003B4C7E" w:rsidRDefault="000B2906" w:rsidP="003B4C7E">
            <w:pPr>
              <w:autoSpaceDE/>
              <w:autoSpaceDN/>
              <w:spacing w:line="240" w:lineRule="auto"/>
              <w:ind w:left="-71" w:right="-69" w:firstLine="0"/>
              <w:jc w:val="left"/>
              <w:rPr>
                <w:color w:val="000000"/>
                <w:sz w:val="16"/>
                <w:szCs w:val="16"/>
                <w:lang w:bidi="ar-SA"/>
              </w:rPr>
            </w:pPr>
            <w:r w:rsidRPr="00211234">
              <w:rPr>
                <w:sz w:val="16"/>
                <w:szCs w:val="16"/>
              </w:rPr>
              <w:t xml:space="preserve">УР, г. Глазов, </w:t>
            </w:r>
            <w:proofErr w:type="spellStart"/>
            <w:proofErr w:type="gramStart"/>
            <w:r w:rsidRPr="00211234">
              <w:rPr>
                <w:sz w:val="16"/>
                <w:szCs w:val="16"/>
              </w:rPr>
              <w:t>ул</w:t>
            </w:r>
            <w:proofErr w:type="spellEnd"/>
            <w:proofErr w:type="gramEnd"/>
            <w:r w:rsidRPr="00211234">
              <w:rPr>
                <w:sz w:val="16"/>
                <w:szCs w:val="16"/>
              </w:rPr>
              <w:t xml:space="preserve"> Белова, 7; </w:t>
            </w:r>
            <w:proofErr w:type="spellStart"/>
            <w:r w:rsidRPr="00211234">
              <w:rPr>
                <w:sz w:val="16"/>
                <w:szCs w:val="16"/>
              </w:rPr>
              <w:t>пром</w:t>
            </w:r>
            <w:proofErr w:type="spellEnd"/>
            <w:r w:rsidRPr="00211234">
              <w:rPr>
                <w:sz w:val="16"/>
                <w:szCs w:val="16"/>
              </w:rPr>
              <w:t>. площадка ,корпус 43Т; химический цех</w:t>
            </w:r>
          </w:p>
        </w:tc>
        <w:tc>
          <w:tcPr>
            <w:tcW w:w="510" w:type="pct"/>
            <w:gridSpan w:val="2"/>
            <w:tcBorders>
              <w:top w:val="nil"/>
              <w:left w:val="nil"/>
              <w:bottom w:val="single" w:sz="4" w:space="0" w:color="auto"/>
              <w:right w:val="single" w:sz="4" w:space="0" w:color="auto"/>
            </w:tcBorders>
            <w:shd w:val="clear" w:color="auto" w:fill="auto"/>
            <w:hideMark/>
          </w:tcPr>
          <w:p w14:paraId="5FB9946C" w14:textId="15F626B1" w:rsidR="000B2906" w:rsidRPr="003B4C7E" w:rsidRDefault="000B2906" w:rsidP="00925639">
            <w:pPr>
              <w:autoSpaceDE/>
              <w:autoSpaceDN/>
              <w:spacing w:line="240" w:lineRule="auto"/>
              <w:ind w:left="-83" w:right="-69" w:firstLineChars="100" w:firstLine="160"/>
              <w:jc w:val="left"/>
              <w:rPr>
                <w:color w:val="000000"/>
                <w:sz w:val="16"/>
                <w:szCs w:val="16"/>
                <w:lang w:bidi="ar-SA"/>
              </w:rPr>
            </w:pPr>
            <w:r w:rsidRPr="00211234">
              <w:rPr>
                <w:sz w:val="16"/>
                <w:szCs w:val="16"/>
              </w:rPr>
              <w:t>объем</w:t>
            </w:r>
            <w:proofErr w:type="gramStart"/>
            <w:r w:rsidRPr="00211234">
              <w:rPr>
                <w:sz w:val="16"/>
                <w:szCs w:val="16"/>
              </w:rPr>
              <w:t xml:space="preserve"> :</w:t>
            </w:r>
            <w:proofErr w:type="gramEnd"/>
            <w:r w:rsidRPr="00211234">
              <w:rPr>
                <w:sz w:val="16"/>
                <w:szCs w:val="16"/>
              </w:rPr>
              <w:t xml:space="preserve"> реконструкция существующего бака-нейтрализатора № 2 в связи с его значительным коррозионным износом;  замена значительной части конструкционных элементов;</w:t>
            </w:r>
          </w:p>
        </w:tc>
        <w:tc>
          <w:tcPr>
            <w:tcW w:w="228" w:type="pct"/>
            <w:gridSpan w:val="2"/>
            <w:tcBorders>
              <w:top w:val="nil"/>
              <w:left w:val="nil"/>
              <w:bottom w:val="single" w:sz="4" w:space="0" w:color="auto"/>
              <w:right w:val="single" w:sz="4" w:space="0" w:color="auto"/>
            </w:tcBorders>
            <w:shd w:val="clear" w:color="auto" w:fill="auto"/>
            <w:hideMark/>
          </w:tcPr>
          <w:p w14:paraId="6D7FE054" w14:textId="1F36FFB0" w:rsidR="000B2906" w:rsidRPr="00925639" w:rsidRDefault="000B2906" w:rsidP="003B4C7E">
            <w:pPr>
              <w:autoSpaceDE/>
              <w:autoSpaceDN/>
              <w:spacing w:line="240" w:lineRule="auto"/>
              <w:ind w:left="-83" w:right="-69" w:firstLine="0"/>
              <w:jc w:val="center"/>
              <w:rPr>
                <w:color w:val="000000"/>
                <w:sz w:val="16"/>
              </w:rPr>
            </w:pPr>
            <w:proofErr w:type="gramStart"/>
            <w:r w:rsidRPr="00211234">
              <w:rPr>
                <w:sz w:val="16"/>
                <w:szCs w:val="16"/>
              </w:rPr>
              <w:t>м</w:t>
            </w:r>
            <w:proofErr w:type="gramEnd"/>
            <w:r w:rsidRPr="00211234">
              <w:rPr>
                <w:sz w:val="16"/>
                <w:szCs w:val="16"/>
              </w:rPr>
              <w:t>³</w:t>
            </w:r>
          </w:p>
        </w:tc>
        <w:tc>
          <w:tcPr>
            <w:tcW w:w="197" w:type="pct"/>
            <w:gridSpan w:val="2"/>
            <w:tcBorders>
              <w:top w:val="nil"/>
              <w:left w:val="nil"/>
              <w:bottom w:val="single" w:sz="4" w:space="0" w:color="auto"/>
              <w:right w:val="single" w:sz="4" w:space="0" w:color="auto"/>
            </w:tcBorders>
            <w:shd w:val="clear" w:color="auto" w:fill="auto"/>
            <w:hideMark/>
          </w:tcPr>
          <w:p w14:paraId="5DCDE256" w14:textId="1BFBBCEF" w:rsidR="000B2906" w:rsidRPr="00925639" w:rsidRDefault="000B2906" w:rsidP="003B4C7E">
            <w:pPr>
              <w:autoSpaceDE/>
              <w:autoSpaceDN/>
              <w:spacing w:line="240" w:lineRule="auto"/>
              <w:ind w:left="-83" w:right="-69" w:firstLine="0"/>
              <w:jc w:val="center"/>
              <w:rPr>
                <w:color w:val="000000"/>
                <w:sz w:val="16"/>
              </w:rPr>
            </w:pPr>
            <w:r w:rsidRPr="00211234">
              <w:rPr>
                <w:sz w:val="16"/>
                <w:szCs w:val="16"/>
              </w:rPr>
              <w:t>1000</w:t>
            </w:r>
          </w:p>
        </w:tc>
        <w:tc>
          <w:tcPr>
            <w:tcW w:w="223" w:type="pct"/>
            <w:gridSpan w:val="2"/>
            <w:tcBorders>
              <w:top w:val="nil"/>
              <w:left w:val="nil"/>
              <w:bottom w:val="single" w:sz="4" w:space="0" w:color="auto"/>
              <w:right w:val="single" w:sz="4" w:space="0" w:color="auto"/>
            </w:tcBorders>
            <w:shd w:val="clear" w:color="auto" w:fill="auto"/>
            <w:hideMark/>
          </w:tcPr>
          <w:p w14:paraId="3E70E5C4" w14:textId="238BE6EE" w:rsidR="000B2906" w:rsidRPr="00925639" w:rsidRDefault="000B2906" w:rsidP="003B4C7E">
            <w:pPr>
              <w:autoSpaceDE/>
              <w:autoSpaceDN/>
              <w:spacing w:line="240" w:lineRule="auto"/>
              <w:ind w:left="-83" w:right="-69" w:firstLine="0"/>
              <w:jc w:val="center"/>
              <w:rPr>
                <w:color w:val="000000"/>
                <w:sz w:val="16"/>
              </w:rPr>
            </w:pPr>
            <w:r w:rsidRPr="00211234">
              <w:rPr>
                <w:sz w:val="16"/>
                <w:szCs w:val="16"/>
              </w:rPr>
              <w:t>700</w:t>
            </w:r>
          </w:p>
        </w:tc>
        <w:tc>
          <w:tcPr>
            <w:tcW w:w="195" w:type="pct"/>
            <w:tcBorders>
              <w:top w:val="nil"/>
              <w:left w:val="nil"/>
              <w:bottom w:val="single" w:sz="4" w:space="0" w:color="auto"/>
              <w:right w:val="single" w:sz="4" w:space="0" w:color="auto"/>
            </w:tcBorders>
            <w:shd w:val="clear" w:color="auto" w:fill="auto"/>
            <w:hideMark/>
          </w:tcPr>
          <w:p w14:paraId="0C2B78F5" w14:textId="78E7DD4F" w:rsidR="000B2906" w:rsidRPr="003B4C7E" w:rsidRDefault="000B2906" w:rsidP="003B4C7E">
            <w:pPr>
              <w:autoSpaceDE/>
              <w:autoSpaceDN/>
              <w:spacing w:line="240" w:lineRule="auto"/>
              <w:ind w:left="-83" w:right="-69" w:firstLine="0"/>
              <w:jc w:val="center"/>
              <w:rPr>
                <w:color w:val="000000"/>
                <w:sz w:val="16"/>
                <w:szCs w:val="16"/>
                <w:lang w:bidi="ar-SA"/>
              </w:rPr>
            </w:pPr>
            <w:r w:rsidRPr="001550D2">
              <w:rPr>
                <w:sz w:val="16"/>
                <w:szCs w:val="16"/>
              </w:rPr>
              <w:t>2023</w:t>
            </w:r>
          </w:p>
        </w:tc>
        <w:tc>
          <w:tcPr>
            <w:tcW w:w="218" w:type="pct"/>
            <w:gridSpan w:val="3"/>
            <w:tcBorders>
              <w:top w:val="nil"/>
              <w:left w:val="nil"/>
              <w:bottom w:val="single" w:sz="4" w:space="0" w:color="auto"/>
              <w:right w:val="single" w:sz="4" w:space="0" w:color="auto"/>
            </w:tcBorders>
            <w:shd w:val="clear" w:color="auto" w:fill="auto"/>
            <w:hideMark/>
          </w:tcPr>
          <w:p w14:paraId="7ACBFFEE" w14:textId="7BB14B53" w:rsidR="000B2906" w:rsidRPr="003B4C7E" w:rsidRDefault="000B2906" w:rsidP="00C77E9E">
            <w:pPr>
              <w:autoSpaceDE/>
              <w:autoSpaceDN/>
              <w:spacing w:line="240" w:lineRule="auto"/>
              <w:ind w:left="-83" w:right="-69" w:firstLine="0"/>
              <w:jc w:val="center"/>
              <w:rPr>
                <w:color w:val="000000"/>
                <w:sz w:val="16"/>
                <w:szCs w:val="16"/>
                <w:lang w:bidi="ar-SA"/>
              </w:rPr>
            </w:pPr>
            <w:r w:rsidRPr="001550D2">
              <w:rPr>
                <w:sz w:val="16"/>
                <w:szCs w:val="16"/>
              </w:rPr>
              <w:t>202</w:t>
            </w:r>
            <w:r w:rsidR="00C77E9E">
              <w:rPr>
                <w:sz w:val="16"/>
                <w:szCs w:val="16"/>
              </w:rPr>
              <w:t>4</w:t>
            </w:r>
          </w:p>
        </w:tc>
        <w:tc>
          <w:tcPr>
            <w:tcW w:w="295" w:type="pct"/>
            <w:tcBorders>
              <w:top w:val="nil"/>
              <w:left w:val="nil"/>
              <w:bottom w:val="single" w:sz="4" w:space="0" w:color="auto"/>
              <w:right w:val="single" w:sz="4" w:space="0" w:color="auto"/>
            </w:tcBorders>
            <w:shd w:val="clear" w:color="auto" w:fill="auto"/>
            <w:hideMark/>
          </w:tcPr>
          <w:p w14:paraId="7F263EC0" w14:textId="72221256" w:rsidR="000B2906" w:rsidRPr="003B4C7E" w:rsidRDefault="000B2906" w:rsidP="00C77E9E">
            <w:pPr>
              <w:autoSpaceDE/>
              <w:autoSpaceDN/>
              <w:spacing w:line="240" w:lineRule="auto"/>
              <w:ind w:left="-83" w:right="-69" w:firstLine="0"/>
              <w:jc w:val="center"/>
              <w:rPr>
                <w:b/>
                <w:bCs/>
                <w:color w:val="000000"/>
                <w:sz w:val="16"/>
                <w:szCs w:val="16"/>
                <w:lang w:bidi="ar-SA"/>
              </w:rPr>
            </w:pPr>
            <w:r w:rsidRPr="001550D2">
              <w:rPr>
                <w:sz w:val="16"/>
                <w:szCs w:val="16"/>
              </w:rPr>
              <w:t>1</w:t>
            </w:r>
            <w:r w:rsidR="00C77E9E">
              <w:rPr>
                <w:sz w:val="16"/>
                <w:szCs w:val="16"/>
              </w:rPr>
              <w:t>4828,12</w:t>
            </w:r>
          </w:p>
        </w:tc>
        <w:tc>
          <w:tcPr>
            <w:tcW w:w="317" w:type="pct"/>
            <w:gridSpan w:val="2"/>
            <w:tcBorders>
              <w:top w:val="nil"/>
              <w:left w:val="nil"/>
              <w:bottom w:val="single" w:sz="4" w:space="0" w:color="auto"/>
              <w:right w:val="single" w:sz="4" w:space="0" w:color="auto"/>
            </w:tcBorders>
            <w:shd w:val="clear" w:color="auto" w:fill="auto"/>
            <w:hideMark/>
          </w:tcPr>
          <w:p w14:paraId="79423E2A" w14:textId="20266A00" w:rsidR="000B2906" w:rsidRPr="003B4C7E" w:rsidRDefault="000B2906" w:rsidP="003B4C7E">
            <w:pPr>
              <w:autoSpaceDE/>
              <w:autoSpaceDN/>
              <w:spacing w:line="240" w:lineRule="auto"/>
              <w:ind w:left="-83" w:right="-69" w:firstLine="0"/>
              <w:jc w:val="center"/>
              <w:rPr>
                <w:color w:val="000000"/>
                <w:sz w:val="16"/>
                <w:szCs w:val="16"/>
                <w:lang w:bidi="ar-SA"/>
              </w:rPr>
            </w:pPr>
          </w:p>
        </w:tc>
        <w:tc>
          <w:tcPr>
            <w:tcW w:w="241" w:type="pct"/>
            <w:gridSpan w:val="2"/>
            <w:tcBorders>
              <w:top w:val="nil"/>
              <w:left w:val="nil"/>
              <w:bottom w:val="single" w:sz="4" w:space="0" w:color="auto"/>
              <w:right w:val="single" w:sz="4" w:space="0" w:color="auto"/>
            </w:tcBorders>
            <w:shd w:val="clear" w:color="auto" w:fill="auto"/>
            <w:vAlign w:val="center"/>
            <w:hideMark/>
          </w:tcPr>
          <w:p w14:paraId="7D57B92E" w14:textId="00DABA96" w:rsidR="000B2906" w:rsidRPr="003B4C7E" w:rsidRDefault="000B2906" w:rsidP="003B4C7E">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hideMark/>
          </w:tcPr>
          <w:p w14:paraId="29681784" w14:textId="3D8EF004" w:rsidR="000B2906" w:rsidRPr="003B4C7E" w:rsidRDefault="000B2906" w:rsidP="003B4C7E">
            <w:pPr>
              <w:autoSpaceDE/>
              <w:autoSpaceDN/>
              <w:spacing w:line="240" w:lineRule="auto"/>
              <w:ind w:left="-83" w:right="-69" w:firstLine="0"/>
              <w:jc w:val="center"/>
              <w:rPr>
                <w:color w:val="000000"/>
                <w:sz w:val="16"/>
                <w:szCs w:val="16"/>
                <w:lang w:bidi="ar-SA"/>
              </w:rPr>
            </w:pPr>
            <w:r>
              <w:rPr>
                <w:color w:val="000000"/>
                <w:sz w:val="16"/>
                <w:szCs w:val="16"/>
                <w:lang w:bidi="ar-SA"/>
              </w:rPr>
              <w:t>11473,99</w:t>
            </w:r>
          </w:p>
        </w:tc>
        <w:tc>
          <w:tcPr>
            <w:tcW w:w="296" w:type="pct"/>
            <w:gridSpan w:val="2"/>
            <w:tcBorders>
              <w:top w:val="nil"/>
              <w:left w:val="nil"/>
              <w:bottom w:val="single" w:sz="4" w:space="0" w:color="auto"/>
              <w:right w:val="single" w:sz="4" w:space="0" w:color="auto"/>
            </w:tcBorders>
            <w:shd w:val="clear" w:color="auto" w:fill="auto"/>
            <w:vAlign w:val="center"/>
            <w:hideMark/>
          </w:tcPr>
          <w:p w14:paraId="195AFBE5" w14:textId="507DD38F" w:rsidR="000B2906" w:rsidRPr="003B4C7E" w:rsidRDefault="00C77E9E" w:rsidP="003B4C7E">
            <w:pPr>
              <w:autoSpaceDE/>
              <w:autoSpaceDN/>
              <w:spacing w:line="240" w:lineRule="auto"/>
              <w:ind w:left="-83" w:right="-69" w:firstLine="0"/>
              <w:jc w:val="center"/>
              <w:rPr>
                <w:color w:val="000000"/>
                <w:sz w:val="16"/>
                <w:szCs w:val="16"/>
                <w:lang w:bidi="ar-SA"/>
              </w:rPr>
            </w:pPr>
            <w:r>
              <w:rPr>
                <w:color w:val="000000"/>
                <w:sz w:val="16"/>
                <w:szCs w:val="16"/>
                <w:lang w:bidi="ar-SA"/>
              </w:rPr>
              <w:t>3354,13</w:t>
            </w:r>
          </w:p>
        </w:tc>
        <w:tc>
          <w:tcPr>
            <w:tcW w:w="297" w:type="pct"/>
            <w:tcBorders>
              <w:top w:val="nil"/>
              <w:left w:val="nil"/>
              <w:bottom w:val="single" w:sz="4" w:space="0" w:color="auto"/>
              <w:right w:val="single" w:sz="4" w:space="0" w:color="auto"/>
            </w:tcBorders>
            <w:shd w:val="clear" w:color="auto" w:fill="auto"/>
            <w:vAlign w:val="center"/>
            <w:hideMark/>
          </w:tcPr>
          <w:p w14:paraId="527E4AF8" w14:textId="4FA26F5D" w:rsidR="000B2906" w:rsidRPr="003B4C7E" w:rsidRDefault="000B2906" w:rsidP="003B4C7E">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hideMark/>
          </w:tcPr>
          <w:p w14:paraId="520EF092" w14:textId="25971176" w:rsidR="000B2906" w:rsidRPr="003B4C7E" w:rsidRDefault="000B2906" w:rsidP="003B4C7E">
            <w:pPr>
              <w:autoSpaceDE/>
              <w:autoSpaceDN/>
              <w:spacing w:line="240" w:lineRule="auto"/>
              <w:ind w:left="-83" w:right="-69" w:firstLine="0"/>
              <w:jc w:val="center"/>
              <w:rPr>
                <w:color w:val="000000"/>
                <w:sz w:val="16"/>
                <w:szCs w:val="16"/>
                <w:lang w:bidi="ar-SA"/>
              </w:rPr>
            </w:pPr>
          </w:p>
        </w:tc>
      </w:tr>
      <w:tr w:rsidR="00FC6A03" w:rsidRPr="003B4C7E" w14:paraId="178F60D7"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hideMark/>
          </w:tcPr>
          <w:p w14:paraId="26A84501" w14:textId="5FF46F63" w:rsidR="000B2906" w:rsidRPr="003B4C7E" w:rsidRDefault="000B2906" w:rsidP="003B4C7E">
            <w:pPr>
              <w:autoSpaceDE/>
              <w:autoSpaceDN/>
              <w:spacing w:line="240" w:lineRule="auto"/>
              <w:ind w:left="-71" w:right="-69" w:firstLine="0"/>
              <w:jc w:val="center"/>
              <w:rPr>
                <w:color w:val="000000"/>
                <w:sz w:val="16"/>
                <w:szCs w:val="16"/>
                <w:lang w:bidi="ar-SA"/>
              </w:rPr>
            </w:pPr>
            <w:r>
              <w:rPr>
                <w:sz w:val="16"/>
                <w:szCs w:val="16"/>
              </w:rPr>
              <w:t>2.8</w:t>
            </w:r>
          </w:p>
        </w:tc>
        <w:tc>
          <w:tcPr>
            <w:tcW w:w="374" w:type="pct"/>
            <w:gridSpan w:val="2"/>
            <w:tcBorders>
              <w:top w:val="nil"/>
              <w:left w:val="nil"/>
              <w:bottom w:val="single" w:sz="4" w:space="0" w:color="auto"/>
              <w:right w:val="single" w:sz="4" w:space="0" w:color="auto"/>
            </w:tcBorders>
            <w:shd w:val="clear" w:color="auto" w:fill="auto"/>
            <w:hideMark/>
          </w:tcPr>
          <w:p w14:paraId="206BEE10" w14:textId="3F6223FF" w:rsidR="000B2906" w:rsidRPr="003B4C7E" w:rsidRDefault="000B2906" w:rsidP="003B4C7E">
            <w:pPr>
              <w:autoSpaceDE/>
              <w:autoSpaceDN/>
              <w:spacing w:line="240" w:lineRule="auto"/>
              <w:ind w:left="-71" w:right="-69" w:firstLine="0"/>
              <w:jc w:val="left"/>
              <w:rPr>
                <w:sz w:val="16"/>
                <w:szCs w:val="16"/>
                <w:lang w:bidi="ar-SA"/>
              </w:rPr>
            </w:pPr>
            <w:r w:rsidRPr="00211234">
              <w:rPr>
                <w:sz w:val="16"/>
                <w:szCs w:val="16"/>
              </w:rPr>
              <w:t xml:space="preserve">Реконструкция трубопровода </w:t>
            </w:r>
            <w:proofErr w:type="spellStart"/>
            <w:r w:rsidRPr="00211234">
              <w:rPr>
                <w:sz w:val="16"/>
                <w:szCs w:val="16"/>
              </w:rPr>
              <w:t>химочищенной</w:t>
            </w:r>
            <w:proofErr w:type="spellEnd"/>
            <w:r w:rsidRPr="00211234">
              <w:rPr>
                <w:sz w:val="16"/>
                <w:szCs w:val="16"/>
              </w:rPr>
              <w:t xml:space="preserve"> воды</w:t>
            </w:r>
          </w:p>
        </w:tc>
        <w:tc>
          <w:tcPr>
            <w:tcW w:w="573" w:type="pct"/>
            <w:gridSpan w:val="2"/>
            <w:tcBorders>
              <w:top w:val="nil"/>
              <w:left w:val="nil"/>
              <w:bottom w:val="single" w:sz="4" w:space="0" w:color="auto"/>
              <w:right w:val="single" w:sz="4" w:space="0" w:color="auto"/>
            </w:tcBorders>
            <w:shd w:val="clear" w:color="auto" w:fill="auto"/>
            <w:hideMark/>
          </w:tcPr>
          <w:p w14:paraId="6798A637" w14:textId="6766142D" w:rsidR="000B2906" w:rsidRPr="003B4C7E" w:rsidRDefault="000B2906" w:rsidP="003B4C7E">
            <w:pPr>
              <w:autoSpaceDE/>
              <w:autoSpaceDN/>
              <w:spacing w:line="240" w:lineRule="auto"/>
              <w:ind w:left="-71" w:right="-69" w:firstLine="0"/>
              <w:jc w:val="left"/>
              <w:rPr>
                <w:color w:val="000000"/>
                <w:sz w:val="16"/>
                <w:szCs w:val="16"/>
                <w:lang w:bidi="ar-SA"/>
              </w:rPr>
            </w:pPr>
            <w:r w:rsidRPr="00211234">
              <w:rPr>
                <w:sz w:val="16"/>
                <w:szCs w:val="16"/>
              </w:rPr>
              <w:t xml:space="preserve">Увеличение срока эксплуатации (переход на трубы из полимерного материла для обеспечения коррозионной стойкости), повышение качества </w:t>
            </w:r>
            <w:proofErr w:type="spellStart"/>
            <w:r w:rsidRPr="00211234">
              <w:rPr>
                <w:sz w:val="16"/>
                <w:szCs w:val="16"/>
              </w:rPr>
              <w:t>химочищенной</w:t>
            </w:r>
            <w:proofErr w:type="spellEnd"/>
            <w:r w:rsidRPr="00211234">
              <w:rPr>
                <w:sz w:val="16"/>
                <w:szCs w:val="16"/>
              </w:rPr>
              <w:t xml:space="preserve"> воды с целью снижения скорости процессов </w:t>
            </w:r>
            <w:proofErr w:type="spellStart"/>
            <w:r w:rsidRPr="00211234">
              <w:rPr>
                <w:sz w:val="16"/>
                <w:szCs w:val="16"/>
              </w:rPr>
              <w:t>накипеобразования</w:t>
            </w:r>
            <w:proofErr w:type="spellEnd"/>
            <w:r w:rsidRPr="00211234">
              <w:rPr>
                <w:sz w:val="16"/>
                <w:szCs w:val="16"/>
              </w:rPr>
              <w:t xml:space="preserve"> и коррозии</w:t>
            </w:r>
          </w:p>
        </w:tc>
        <w:tc>
          <w:tcPr>
            <w:tcW w:w="298" w:type="pct"/>
            <w:gridSpan w:val="2"/>
            <w:tcBorders>
              <w:top w:val="nil"/>
              <w:left w:val="nil"/>
              <w:bottom w:val="single" w:sz="4" w:space="0" w:color="auto"/>
              <w:right w:val="single" w:sz="4" w:space="0" w:color="auto"/>
            </w:tcBorders>
            <w:shd w:val="clear" w:color="auto" w:fill="auto"/>
            <w:hideMark/>
          </w:tcPr>
          <w:p w14:paraId="662D73FB" w14:textId="52210373" w:rsidR="000B2906" w:rsidRPr="003B4C7E" w:rsidRDefault="000B2906" w:rsidP="003B4C7E">
            <w:pPr>
              <w:autoSpaceDE/>
              <w:autoSpaceDN/>
              <w:spacing w:line="240" w:lineRule="auto"/>
              <w:ind w:left="-71" w:right="-69" w:firstLine="0"/>
              <w:jc w:val="left"/>
              <w:rPr>
                <w:color w:val="000000"/>
                <w:sz w:val="16"/>
                <w:szCs w:val="16"/>
                <w:lang w:bidi="ar-SA"/>
              </w:rPr>
            </w:pPr>
            <w:r w:rsidRPr="00211234">
              <w:rPr>
                <w:sz w:val="16"/>
                <w:szCs w:val="16"/>
              </w:rPr>
              <w:t xml:space="preserve">УР, г. Глазов, </w:t>
            </w:r>
            <w:proofErr w:type="spellStart"/>
            <w:proofErr w:type="gramStart"/>
            <w:r w:rsidRPr="00211234">
              <w:rPr>
                <w:sz w:val="16"/>
                <w:szCs w:val="16"/>
              </w:rPr>
              <w:t>ул</w:t>
            </w:r>
            <w:proofErr w:type="spellEnd"/>
            <w:proofErr w:type="gramEnd"/>
            <w:r w:rsidRPr="00211234">
              <w:rPr>
                <w:sz w:val="16"/>
                <w:szCs w:val="16"/>
              </w:rPr>
              <w:t xml:space="preserve"> Белова, 7; </w:t>
            </w:r>
            <w:proofErr w:type="spellStart"/>
            <w:r w:rsidRPr="00211234">
              <w:rPr>
                <w:sz w:val="16"/>
                <w:szCs w:val="16"/>
              </w:rPr>
              <w:t>пром</w:t>
            </w:r>
            <w:proofErr w:type="spellEnd"/>
            <w:r w:rsidRPr="00211234">
              <w:rPr>
                <w:sz w:val="16"/>
                <w:szCs w:val="16"/>
              </w:rPr>
              <w:t>. площадка ,корпус 33Т; химический цех</w:t>
            </w:r>
          </w:p>
        </w:tc>
        <w:tc>
          <w:tcPr>
            <w:tcW w:w="510" w:type="pct"/>
            <w:gridSpan w:val="2"/>
            <w:tcBorders>
              <w:top w:val="nil"/>
              <w:left w:val="nil"/>
              <w:bottom w:val="single" w:sz="4" w:space="0" w:color="auto"/>
              <w:right w:val="single" w:sz="4" w:space="0" w:color="auto"/>
            </w:tcBorders>
            <w:shd w:val="clear" w:color="auto" w:fill="auto"/>
            <w:hideMark/>
          </w:tcPr>
          <w:p w14:paraId="78C74284" w14:textId="04219D46" w:rsidR="000B2906" w:rsidRPr="00925639" w:rsidRDefault="000B2906" w:rsidP="00925639">
            <w:pPr>
              <w:autoSpaceDE/>
              <w:autoSpaceDN/>
              <w:spacing w:line="240" w:lineRule="auto"/>
              <w:ind w:left="-83" w:right="-69" w:firstLine="160"/>
              <w:jc w:val="left"/>
              <w:rPr>
                <w:sz w:val="16"/>
              </w:rPr>
            </w:pPr>
            <w:proofErr w:type="spellStart"/>
            <w:r w:rsidRPr="000D5226">
              <w:rPr>
                <w:sz w:val="16"/>
                <w:szCs w:val="16"/>
              </w:rPr>
              <w:t>Ду</w:t>
            </w:r>
            <w:proofErr w:type="spellEnd"/>
            <w:r w:rsidRPr="000D5226">
              <w:rPr>
                <w:sz w:val="16"/>
                <w:szCs w:val="16"/>
              </w:rPr>
              <w:t>, L: замена на полиэтилен (ПЭ)  с целью повышения эксплуатационной надежности, а так же с целью исключения образования на внутренних поверхностях оборудования твердых отложений с соединениями железа.</w:t>
            </w:r>
          </w:p>
        </w:tc>
        <w:tc>
          <w:tcPr>
            <w:tcW w:w="228" w:type="pct"/>
            <w:gridSpan w:val="2"/>
            <w:tcBorders>
              <w:top w:val="nil"/>
              <w:left w:val="nil"/>
              <w:bottom w:val="single" w:sz="4" w:space="0" w:color="auto"/>
              <w:right w:val="single" w:sz="4" w:space="0" w:color="auto"/>
            </w:tcBorders>
            <w:shd w:val="clear" w:color="auto" w:fill="auto"/>
            <w:hideMark/>
          </w:tcPr>
          <w:p w14:paraId="0F4FB618" w14:textId="14F8373E" w:rsidR="000B2906" w:rsidRPr="003B4C7E" w:rsidRDefault="000B2906" w:rsidP="003B4C7E">
            <w:pPr>
              <w:autoSpaceDE/>
              <w:autoSpaceDN/>
              <w:spacing w:line="240" w:lineRule="auto"/>
              <w:ind w:left="-83" w:right="-69" w:firstLine="0"/>
              <w:jc w:val="center"/>
              <w:rPr>
                <w:color w:val="000000"/>
                <w:sz w:val="16"/>
                <w:szCs w:val="16"/>
                <w:lang w:bidi="ar-SA"/>
              </w:rPr>
            </w:pPr>
            <w:proofErr w:type="gramStart"/>
            <w:r w:rsidRPr="00211234">
              <w:rPr>
                <w:sz w:val="16"/>
                <w:szCs w:val="16"/>
              </w:rPr>
              <w:t>мм</w:t>
            </w:r>
            <w:proofErr w:type="gramEnd"/>
            <w:r w:rsidRPr="00211234">
              <w:rPr>
                <w:sz w:val="16"/>
                <w:szCs w:val="16"/>
              </w:rPr>
              <w:t>², м</w:t>
            </w:r>
          </w:p>
        </w:tc>
        <w:tc>
          <w:tcPr>
            <w:tcW w:w="197" w:type="pct"/>
            <w:gridSpan w:val="2"/>
            <w:tcBorders>
              <w:top w:val="nil"/>
              <w:left w:val="nil"/>
              <w:bottom w:val="single" w:sz="4" w:space="0" w:color="auto"/>
              <w:right w:val="single" w:sz="4" w:space="0" w:color="auto"/>
            </w:tcBorders>
            <w:shd w:val="clear" w:color="auto" w:fill="auto"/>
            <w:hideMark/>
          </w:tcPr>
          <w:p w14:paraId="00097F2E" w14:textId="116C006C" w:rsidR="000B2906" w:rsidRPr="00925639" w:rsidRDefault="000B2906" w:rsidP="003B4C7E">
            <w:pPr>
              <w:autoSpaceDE/>
              <w:autoSpaceDN/>
              <w:spacing w:line="240" w:lineRule="auto"/>
              <w:ind w:left="-83" w:right="-69" w:firstLine="0"/>
              <w:jc w:val="center"/>
              <w:rPr>
                <w:sz w:val="16"/>
              </w:rPr>
            </w:pPr>
            <w:proofErr w:type="spellStart"/>
            <w:r w:rsidRPr="00211234">
              <w:rPr>
                <w:sz w:val="16"/>
                <w:szCs w:val="16"/>
              </w:rPr>
              <w:t>Ду</w:t>
            </w:r>
            <w:proofErr w:type="spellEnd"/>
            <w:r w:rsidRPr="00211234">
              <w:rPr>
                <w:sz w:val="16"/>
                <w:szCs w:val="16"/>
              </w:rPr>
              <w:t>=315,  L=160</w:t>
            </w:r>
          </w:p>
        </w:tc>
        <w:tc>
          <w:tcPr>
            <w:tcW w:w="223" w:type="pct"/>
            <w:gridSpan w:val="2"/>
            <w:tcBorders>
              <w:top w:val="nil"/>
              <w:left w:val="nil"/>
              <w:bottom w:val="single" w:sz="4" w:space="0" w:color="auto"/>
              <w:right w:val="single" w:sz="4" w:space="0" w:color="auto"/>
            </w:tcBorders>
            <w:shd w:val="clear" w:color="auto" w:fill="auto"/>
            <w:hideMark/>
          </w:tcPr>
          <w:p w14:paraId="0760ADA1" w14:textId="7758D9DE" w:rsidR="000B2906" w:rsidRPr="00925639" w:rsidRDefault="000B2906" w:rsidP="003B4C7E">
            <w:pPr>
              <w:autoSpaceDE/>
              <w:autoSpaceDN/>
              <w:spacing w:line="240" w:lineRule="auto"/>
              <w:ind w:left="-83" w:right="-69" w:firstLine="0"/>
              <w:jc w:val="center"/>
              <w:rPr>
                <w:sz w:val="16"/>
              </w:rPr>
            </w:pPr>
            <w:proofErr w:type="spellStart"/>
            <w:r w:rsidRPr="00211234">
              <w:rPr>
                <w:sz w:val="16"/>
                <w:szCs w:val="16"/>
              </w:rPr>
              <w:t>Ду</w:t>
            </w:r>
            <w:proofErr w:type="spellEnd"/>
            <w:r w:rsidRPr="00211234">
              <w:rPr>
                <w:sz w:val="16"/>
                <w:szCs w:val="16"/>
              </w:rPr>
              <w:t>=250,         L= 150 (ПЭ)</w:t>
            </w:r>
          </w:p>
        </w:tc>
        <w:tc>
          <w:tcPr>
            <w:tcW w:w="195" w:type="pct"/>
            <w:tcBorders>
              <w:top w:val="nil"/>
              <w:left w:val="nil"/>
              <w:bottom w:val="single" w:sz="4" w:space="0" w:color="auto"/>
              <w:right w:val="single" w:sz="4" w:space="0" w:color="auto"/>
            </w:tcBorders>
            <w:shd w:val="clear" w:color="auto" w:fill="auto"/>
            <w:hideMark/>
          </w:tcPr>
          <w:p w14:paraId="22F1A985" w14:textId="26AB010D" w:rsidR="000B2906" w:rsidRPr="003B4C7E" w:rsidRDefault="000B2906" w:rsidP="000245DD">
            <w:pPr>
              <w:autoSpaceDE/>
              <w:autoSpaceDN/>
              <w:spacing w:line="240" w:lineRule="auto"/>
              <w:ind w:left="-83" w:right="-69" w:firstLine="0"/>
              <w:jc w:val="center"/>
              <w:rPr>
                <w:color w:val="000000"/>
                <w:sz w:val="16"/>
                <w:szCs w:val="16"/>
                <w:lang w:bidi="ar-SA"/>
              </w:rPr>
            </w:pPr>
            <w:r w:rsidRPr="00FC2097">
              <w:rPr>
                <w:sz w:val="16"/>
                <w:szCs w:val="16"/>
              </w:rPr>
              <w:t>202</w:t>
            </w:r>
            <w:r>
              <w:rPr>
                <w:sz w:val="16"/>
                <w:szCs w:val="16"/>
              </w:rPr>
              <w:t>2</w:t>
            </w:r>
          </w:p>
        </w:tc>
        <w:tc>
          <w:tcPr>
            <w:tcW w:w="218" w:type="pct"/>
            <w:gridSpan w:val="3"/>
            <w:tcBorders>
              <w:top w:val="nil"/>
              <w:left w:val="nil"/>
              <w:bottom w:val="single" w:sz="4" w:space="0" w:color="auto"/>
              <w:right w:val="single" w:sz="4" w:space="0" w:color="auto"/>
            </w:tcBorders>
            <w:shd w:val="clear" w:color="auto" w:fill="auto"/>
            <w:hideMark/>
          </w:tcPr>
          <w:p w14:paraId="4BB97F7F" w14:textId="09541CAD" w:rsidR="000B2906" w:rsidRDefault="000B2906" w:rsidP="00294344">
            <w:pPr>
              <w:ind w:left="-71" w:right="-69" w:firstLine="0"/>
              <w:rPr>
                <w:sz w:val="16"/>
                <w:szCs w:val="16"/>
                <w:lang w:val="en-US"/>
              </w:rPr>
            </w:pPr>
            <w:r w:rsidRPr="001550D2">
              <w:rPr>
                <w:sz w:val="16"/>
                <w:szCs w:val="16"/>
              </w:rPr>
              <w:t>202</w:t>
            </w:r>
            <w:r>
              <w:rPr>
                <w:sz w:val="16"/>
                <w:szCs w:val="16"/>
                <w:lang w:val="en-US"/>
              </w:rPr>
              <w:t>4</w:t>
            </w:r>
          </w:p>
          <w:p w14:paraId="2C012502" w14:textId="109F562C" w:rsidR="000B2906" w:rsidRPr="003B4C7E" w:rsidRDefault="000B2906" w:rsidP="003B4C7E">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hideMark/>
          </w:tcPr>
          <w:p w14:paraId="42F58F40" w14:textId="7ADCE13A" w:rsidR="000B2906" w:rsidRPr="003B4C7E" w:rsidRDefault="000B2906" w:rsidP="00294344">
            <w:pPr>
              <w:autoSpaceDE/>
              <w:autoSpaceDN/>
              <w:spacing w:line="240" w:lineRule="auto"/>
              <w:ind w:left="-83" w:right="-69" w:firstLine="0"/>
              <w:jc w:val="center"/>
              <w:rPr>
                <w:b/>
                <w:bCs/>
                <w:color w:val="000000"/>
                <w:sz w:val="16"/>
                <w:szCs w:val="16"/>
                <w:lang w:bidi="ar-SA"/>
              </w:rPr>
            </w:pPr>
            <w:r>
              <w:rPr>
                <w:sz w:val="16"/>
                <w:szCs w:val="16"/>
              </w:rPr>
              <w:t>12059,08</w:t>
            </w:r>
          </w:p>
        </w:tc>
        <w:tc>
          <w:tcPr>
            <w:tcW w:w="317" w:type="pct"/>
            <w:gridSpan w:val="2"/>
            <w:tcBorders>
              <w:top w:val="nil"/>
              <w:left w:val="nil"/>
              <w:bottom w:val="single" w:sz="4" w:space="0" w:color="auto"/>
              <w:right w:val="single" w:sz="4" w:space="0" w:color="auto"/>
            </w:tcBorders>
            <w:shd w:val="clear" w:color="auto" w:fill="auto"/>
            <w:vAlign w:val="center"/>
            <w:hideMark/>
          </w:tcPr>
          <w:p w14:paraId="618555B3" w14:textId="62A665F4" w:rsidR="000B2906" w:rsidRPr="003B4C7E" w:rsidRDefault="000B2906" w:rsidP="00294344">
            <w:pPr>
              <w:autoSpaceDE/>
              <w:autoSpaceDN/>
              <w:spacing w:line="240" w:lineRule="auto"/>
              <w:ind w:left="-83" w:right="-69" w:firstLine="0"/>
              <w:jc w:val="center"/>
              <w:rPr>
                <w:color w:val="000000"/>
                <w:sz w:val="16"/>
                <w:szCs w:val="16"/>
                <w:lang w:bidi="ar-SA"/>
              </w:rPr>
            </w:pPr>
            <w:r w:rsidRPr="00925639">
              <w:rPr>
                <w:color w:val="000000"/>
                <w:sz w:val="16"/>
              </w:rPr>
              <w:t>346,06</w:t>
            </w:r>
          </w:p>
        </w:tc>
        <w:tc>
          <w:tcPr>
            <w:tcW w:w="241" w:type="pct"/>
            <w:gridSpan w:val="2"/>
            <w:tcBorders>
              <w:top w:val="nil"/>
              <w:left w:val="nil"/>
              <w:bottom w:val="single" w:sz="4" w:space="0" w:color="auto"/>
              <w:right w:val="single" w:sz="4" w:space="0" w:color="auto"/>
            </w:tcBorders>
            <w:shd w:val="clear" w:color="auto" w:fill="auto"/>
            <w:vAlign w:val="center"/>
            <w:hideMark/>
          </w:tcPr>
          <w:p w14:paraId="5335B0DB" w14:textId="00261CB2"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hideMark/>
          </w:tcPr>
          <w:p w14:paraId="4DCEB2ED" w14:textId="5127803A"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6" w:type="pct"/>
            <w:gridSpan w:val="2"/>
            <w:tcBorders>
              <w:top w:val="nil"/>
              <w:left w:val="nil"/>
              <w:bottom w:val="single" w:sz="4" w:space="0" w:color="auto"/>
              <w:right w:val="single" w:sz="4" w:space="0" w:color="auto"/>
            </w:tcBorders>
            <w:shd w:val="clear" w:color="auto" w:fill="auto"/>
            <w:vAlign w:val="center"/>
            <w:hideMark/>
          </w:tcPr>
          <w:p w14:paraId="0DB3011F" w14:textId="20B559AA" w:rsidR="000B2906" w:rsidRPr="003B4C7E" w:rsidRDefault="000B2906" w:rsidP="00294344">
            <w:pPr>
              <w:autoSpaceDE/>
              <w:autoSpaceDN/>
              <w:spacing w:line="240" w:lineRule="auto"/>
              <w:ind w:left="-83" w:right="-69" w:firstLine="0"/>
              <w:jc w:val="center"/>
              <w:rPr>
                <w:color w:val="000000"/>
                <w:sz w:val="16"/>
                <w:szCs w:val="16"/>
                <w:lang w:bidi="ar-SA"/>
              </w:rPr>
            </w:pPr>
            <w:r w:rsidRPr="00925639">
              <w:rPr>
                <w:color w:val="000000"/>
                <w:sz w:val="16"/>
              </w:rPr>
              <w:t>11713,02</w:t>
            </w:r>
          </w:p>
        </w:tc>
        <w:tc>
          <w:tcPr>
            <w:tcW w:w="297" w:type="pct"/>
            <w:tcBorders>
              <w:top w:val="nil"/>
              <w:left w:val="nil"/>
              <w:bottom w:val="single" w:sz="4" w:space="0" w:color="auto"/>
              <w:right w:val="single" w:sz="4" w:space="0" w:color="auto"/>
            </w:tcBorders>
            <w:shd w:val="clear" w:color="auto" w:fill="auto"/>
            <w:vAlign w:val="center"/>
          </w:tcPr>
          <w:p w14:paraId="273EBFA1" w14:textId="7866EC4A"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hideMark/>
          </w:tcPr>
          <w:p w14:paraId="2D4A5443" w14:textId="1C85E260" w:rsidR="000B2906" w:rsidRPr="003B4C7E" w:rsidRDefault="000B2906" w:rsidP="00294344">
            <w:pPr>
              <w:autoSpaceDE/>
              <w:autoSpaceDN/>
              <w:spacing w:line="240" w:lineRule="auto"/>
              <w:ind w:left="-83" w:right="-69" w:firstLine="0"/>
              <w:jc w:val="center"/>
              <w:rPr>
                <w:color w:val="000000"/>
                <w:sz w:val="16"/>
                <w:szCs w:val="16"/>
                <w:lang w:bidi="ar-SA"/>
              </w:rPr>
            </w:pPr>
          </w:p>
        </w:tc>
      </w:tr>
      <w:tr w:rsidR="00FC6A03" w:rsidRPr="003B4C7E" w14:paraId="09FBA788"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tcPr>
          <w:p w14:paraId="7282CB0E" w14:textId="683DA54C" w:rsidR="000B2906" w:rsidRPr="003B4C7E" w:rsidRDefault="000B2906" w:rsidP="00925639">
            <w:pPr>
              <w:autoSpaceDE/>
              <w:autoSpaceDN/>
              <w:spacing w:line="240" w:lineRule="auto"/>
              <w:ind w:left="-71" w:right="-69" w:firstLine="0"/>
              <w:rPr>
                <w:color w:val="000000"/>
                <w:sz w:val="16"/>
                <w:szCs w:val="16"/>
                <w:lang w:bidi="ar-SA"/>
              </w:rPr>
            </w:pPr>
            <w:r>
              <w:rPr>
                <w:color w:val="000000"/>
                <w:sz w:val="16"/>
                <w:szCs w:val="16"/>
                <w:lang w:bidi="ar-SA"/>
              </w:rPr>
              <w:t>2.9</w:t>
            </w:r>
          </w:p>
        </w:tc>
        <w:tc>
          <w:tcPr>
            <w:tcW w:w="374" w:type="pct"/>
            <w:gridSpan w:val="2"/>
            <w:tcBorders>
              <w:top w:val="nil"/>
              <w:left w:val="nil"/>
              <w:bottom w:val="single" w:sz="4" w:space="0" w:color="auto"/>
              <w:right w:val="single" w:sz="4" w:space="0" w:color="auto"/>
            </w:tcBorders>
            <w:shd w:val="clear" w:color="auto" w:fill="auto"/>
            <w:hideMark/>
          </w:tcPr>
          <w:p w14:paraId="1EB4C5B5" w14:textId="1FFB4CF2" w:rsidR="000B2906" w:rsidRPr="003B4C7E" w:rsidRDefault="000B2906" w:rsidP="003B4C7E">
            <w:pPr>
              <w:autoSpaceDE/>
              <w:autoSpaceDN/>
              <w:spacing w:line="240" w:lineRule="auto"/>
              <w:ind w:left="-71" w:right="-69" w:firstLine="0"/>
              <w:jc w:val="left"/>
              <w:rPr>
                <w:sz w:val="16"/>
                <w:szCs w:val="16"/>
                <w:lang w:bidi="ar-SA"/>
              </w:rPr>
            </w:pPr>
            <w:r w:rsidRPr="00B42653">
              <w:rPr>
                <w:sz w:val="16"/>
                <w:szCs w:val="16"/>
              </w:rPr>
              <w:t xml:space="preserve"> Реконструкция трубопровода осветленной воды</w:t>
            </w:r>
          </w:p>
        </w:tc>
        <w:tc>
          <w:tcPr>
            <w:tcW w:w="573" w:type="pct"/>
            <w:gridSpan w:val="2"/>
            <w:tcBorders>
              <w:top w:val="nil"/>
              <w:left w:val="nil"/>
              <w:bottom w:val="single" w:sz="4" w:space="0" w:color="auto"/>
              <w:right w:val="single" w:sz="4" w:space="0" w:color="auto"/>
            </w:tcBorders>
            <w:shd w:val="clear" w:color="auto" w:fill="auto"/>
            <w:hideMark/>
          </w:tcPr>
          <w:p w14:paraId="181180B5" w14:textId="1C1645AB" w:rsidR="000B2906" w:rsidRPr="003B4C7E" w:rsidRDefault="000B2906" w:rsidP="00925639">
            <w:pPr>
              <w:autoSpaceDE/>
              <w:autoSpaceDN/>
              <w:spacing w:after="240" w:line="240" w:lineRule="auto"/>
              <w:ind w:left="-71" w:right="-69" w:firstLine="0"/>
              <w:jc w:val="left"/>
              <w:rPr>
                <w:color w:val="000000"/>
                <w:sz w:val="16"/>
                <w:szCs w:val="16"/>
                <w:lang w:bidi="ar-SA"/>
              </w:rPr>
            </w:pPr>
            <w:r w:rsidRPr="00B42653">
              <w:rPr>
                <w:sz w:val="16"/>
                <w:szCs w:val="16"/>
              </w:rPr>
              <w:t xml:space="preserve">Увеличение срока эксплуатации (переход на трубы из полимерного материла для обеспечения коррозионной стойкости), повышение качества </w:t>
            </w:r>
            <w:proofErr w:type="spellStart"/>
            <w:r w:rsidRPr="00B42653">
              <w:rPr>
                <w:sz w:val="16"/>
                <w:szCs w:val="16"/>
              </w:rPr>
              <w:t>химочищенной</w:t>
            </w:r>
            <w:proofErr w:type="spellEnd"/>
            <w:r w:rsidRPr="00B42653">
              <w:rPr>
                <w:sz w:val="16"/>
                <w:szCs w:val="16"/>
              </w:rPr>
              <w:t xml:space="preserve"> воды с целью снижения скорости процессов </w:t>
            </w:r>
            <w:proofErr w:type="spellStart"/>
            <w:r w:rsidRPr="00B42653">
              <w:rPr>
                <w:sz w:val="16"/>
                <w:szCs w:val="16"/>
              </w:rPr>
              <w:t>накипеобразования</w:t>
            </w:r>
            <w:proofErr w:type="spellEnd"/>
            <w:r w:rsidRPr="00B42653">
              <w:rPr>
                <w:sz w:val="16"/>
                <w:szCs w:val="16"/>
              </w:rPr>
              <w:t xml:space="preserve"> и коррозии</w:t>
            </w:r>
          </w:p>
        </w:tc>
        <w:tc>
          <w:tcPr>
            <w:tcW w:w="298" w:type="pct"/>
            <w:gridSpan w:val="2"/>
            <w:tcBorders>
              <w:top w:val="nil"/>
              <w:left w:val="nil"/>
              <w:bottom w:val="single" w:sz="4" w:space="0" w:color="auto"/>
              <w:right w:val="single" w:sz="4" w:space="0" w:color="auto"/>
            </w:tcBorders>
            <w:shd w:val="clear" w:color="auto" w:fill="auto"/>
            <w:hideMark/>
          </w:tcPr>
          <w:p w14:paraId="72834BF5" w14:textId="1D7B7E60" w:rsidR="000B2906" w:rsidRPr="003B4C7E" w:rsidRDefault="000B2906" w:rsidP="003B4C7E">
            <w:pPr>
              <w:autoSpaceDE/>
              <w:autoSpaceDN/>
              <w:spacing w:line="240" w:lineRule="auto"/>
              <w:ind w:left="-71" w:right="-69" w:firstLine="0"/>
              <w:jc w:val="left"/>
              <w:rPr>
                <w:color w:val="000000"/>
                <w:sz w:val="16"/>
                <w:szCs w:val="16"/>
                <w:lang w:bidi="ar-SA"/>
              </w:rPr>
            </w:pPr>
            <w:r w:rsidRPr="00B42653">
              <w:rPr>
                <w:sz w:val="16"/>
                <w:szCs w:val="16"/>
              </w:rPr>
              <w:t xml:space="preserve">УР, г. Глазов, </w:t>
            </w:r>
            <w:proofErr w:type="spellStart"/>
            <w:proofErr w:type="gramStart"/>
            <w:r w:rsidRPr="00B42653">
              <w:rPr>
                <w:sz w:val="16"/>
                <w:szCs w:val="16"/>
              </w:rPr>
              <w:t>ул</w:t>
            </w:r>
            <w:proofErr w:type="spellEnd"/>
            <w:proofErr w:type="gramEnd"/>
            <w:r w:rsidRPr="00B42653">
              <w:rPr>
                <w:sz w:val="16"/>
                <w:szCs w:val="16"/>
              </w:rPr>
              <w:t xml:space="preserve"> Белова, 7; </w:t>
            </w:r>
            <w:proofErr w:type="spellStart"/>
            <w:r w:rsidRPr="00B42653">
              <w:rPr>
                <w:sz w:val="16"/>
                <w:szCs w:val="16"/>
              </w:rPr>
              <w:t>пром</w:t>
            </w:r>
            <w:proofErr w:type="spellEnd"/>
            <w:r w:rsidRPr="00B42653">
              <w:rPr>
                <w:sz w:val="16"/>
                <w:szCs w:val="16"/>
              </w:rPr>
              <w:t>. площадка ,корпус 33Т; химический цех</w:t>
            </w:r>
          </w:p>
        </w:tc>
        <w:tc>
          <w:tcPr>
            <w:tcW w:w="510" w:type="pct"/>
            <w:gridSpan w:val="2"/>
            <w:tcBorders>
              <w:top w:val="nil"/>
              <w:left w:val="nil"/>
              <w:bottom w:val="single" w:sz="4" w:space="0" w:color="auto"/>
              <w:right w:val="single" w:sz="4" w:space="0" w:color="auto"/>
            </w:tcBorders>
            <w:shd w:val="clear" w:color="auto" w:fill="auto"/>
            <w:hideMark/>
          </w:tcPr>
          <w:p w14:paraId="3205FCA7" w14:textId="25ABE6C5" w:rsidR="000B2906" w:rsidRPr="00925639" w:rsidRDefault="000B2906" w:rsidP="00925639">
            <w:pPr>
              <w:autoSpaceDE/>
              <w:autoSpaceDN/>
              <w:spacing w:line="240" w:lineRule="auto"/>
              <w:ind w:left="-83" w:right="-69" w:firstLine="140"/>
              <w:jc w:val="left"/>
              <w:rPr>
                <w:sz w:val="16"/>
              </w:rPr>
            </w:pPr>
            <w:proofErr w:type="spellStart"/>
            <w:r w:rsidRPr="000D5226">
              <w:rPr>
                <w:sz w:val="14"/>
                <w:szCs w:val="14"/>
              </w:rPr>
              <w:t>Ду</w:t>
            </w:r>
            <w:proofErr w:type="spellEnd"/>
            <w:r w:rsidRPr="000D5226">
              <w:rPr>
                <w:sz w:val="14"/>
                <w:szCs w:val="14"/>
              </w:rPr>
              <w:t xml:space="preserve">, L: замена на полиэтилен (ПЭ)  с целью повышения эксплуатационной надежности, т.к. существующие трубопроводы имеют </w:t>
            </w:r>
            <w:proofErr w:type="spellStart"/>
            <w:r w:rsidRPr="000D5226">
              <w:rPr>
                <w:sz w:val="14"/>
                <w:szCs w:val="14"/>
              </w:rPr>
              <w:t>общирные</w:t>
            </w:r>
            <w:proofErr w:type="spellEnd"/>
            <w:r w:rsidRPr="000D5226">
              <w:rPr>
                <w:sz w:val="14"/>
                <w:szCs w:val="14"/>
              </w:rPr>
              <w:t xml:space="preserve"> очаги коррозии.</w:t>
            </w:r>
          </w:p>
        </w:tc>
        <w:tc>
          <w:tcPr>
            <w:tcW w:w="228" w:type="pct"/>
            <w:gridSpan w:val="2"/>
            <w:tcBorders>
              <w:top w:val="nil"/>
              <w:left w:val="nil"/>
              <w:bottom w:val="single" w:sz="4" w:space="0" w:color="auto"/>
              <w:right w:val="single" w:sz="4" w:space="0" w:color="auto"/>
            </w:tcBorders>
            <w:shd w:val="clear" w:color="auto" w:fill="auto"/>
            <w:hideMark/>
          </w:tcPr>
          <w:p w14:paraId="2ABA55E1" w14:textId="54D48057" w:rsidR="000B2906" w:rsidRPr="003B4C7E" w:rsidRDefault="000B2906" w:rsidP="003B4C7E">
            <w:pPr>
              <w:autoSpaceDE/>
              <w:autoSpaceDN/>
              <w:spacing w:line="240" w:lineRule="auto"/>
              <w:ind w:left="-83" w:right="-69" w:firstLine="0"/>
              <w:jc w:val="center"/>
              <w:rPr>
                <w:color w:val="000000"/>
                <w:sz w:val="16"/>
                <w:szCs w:val="16"/>
                <w:lang w:bidi="ar-SA"/>
              </w:rPr>
            </w:pPr>
            <w:proofErr w:type="gramStart"/>
            <w:r w:rsidRPr="00B42653">
              <w:rPr>
                <w:sz w:val="16"/>
                <w:szCs w:val="16"/>
              </w:rPr>
              <w:t>мм</w:t>
            </w:r>
            <w:proofErr w:type="gramEnd"/>
            <w:r w:rsidRPr="00B42653">
              <w:rPr>
                <w:sz w:val="16"/>
                <w:szCs w:val="16"/>
              </w:rPr>
              <w:t>², м</w:t>
            </w:r>
          </w:p>
        </w:tc>
        <w:tc>
          <w:tcPr>
            <w:tcW w:w="197" w:type="pct"/>
            <w:gridSpan w:val="2"/>
            <w:tcBorders>
              <w:top w:val="nil"/>
              <w:left w:val="nil"/>
              <w:bottom w:val="single" w:sz="4" w:space="0" w:color="auto"/>
              <w:right w:val="single" w:sz="4" w:space="0" w:color="auto"/>
            </w:tcBorders>
            <w:shd w:val="clear" w:color="auto" w:fill="auto"/>
            <w:hideMark/>
          </w:tcPr>
          <w:p w14:paraId="497D6FF4" w14:textId="774C658A" w:rsidR="000B2906" w:rsidRPr="00925639" w:rsidRDefault="000B2906" w:rsidP="003B4C7E">
            <w:pPr>
              <w:autoSpaceDE/>
              <w:autoSpaceDN/>
              <w:spacing w:line="240" w:lineRule="auto"/>
              <w:ind w:left="-83" w:right="-69" w:firstLine="0"/>
              <w:jc w:val="center"/>
              <w:rPr>
                <w:sz w:val="16"/>
              </w:rPr>
            </w:pPr>
            <w:proofErr w:type="spellStart"/>
            <w:r w:rsidRPr="00B42653">
              <w:rPr>
                <w:sz w:val="16"/>
                <w:szCs w:val="16"/>
              </w:rPr>
              <w:t>Ду</w:t>
            </w:r>
            <w:proofErr w:type="spellEnd"/>
            <w:r w:rsidRPr="00B42653">
              <w:rPr>
                <w:sz w:val="16"/>
                <w:szCs w:val="16"/>
              </w:rPr>
              <w:t>=300,  L=100</w:t>
            </w:r>
          </w:p>
        </w:tc>
        <w:tc>
          <w:tcPr>
            <w:tcW w:w="223" w:type="pct"/>
            <w:gridSpan w:val="2"/>
            <w:tcBorders>
              <w:top w:val="nil"/>
              <w:left w:val="nil"/>
              <w:bottom w:val="single" w:sz="4" w:space="0" w:color="auto"/>
              <w:right w:val="single" w:sz="4" w:space="0" w:color="auto"/>
            </w:tcBorders>
            <w:shd w:val="clear" w:color="auto" w:fill="auto"/>
            <w:hideMark/>
          </w:tcPr>
          <w:p w14:paraId="6C3CCDF6" w14:textId="48E05A77" w:rsidR="000B2906" w:rsidRPr="00925639" w:rsidRDefault="000B2906" w:rsidP="003B4C7E">
            <w:pPr>
              <w:autoSpaceDE/>
              <w:autoSpaceDN/>
              <w:spacing w:line="240" w:lineRule="auto"/>
              <w:ind w:left="-83" w:right="-69" w:firstLine="0"/>
              <w:jc w:val="center"/>
              <w:rPr>
                <w:sz w:val="16"/>
              </w:rPr>
            </w:pPr>
            <w:proofErr w:type="spellStart"/>
            <w:r w:rsidRPr="00B42653">
              <w:rPr>
                <w:sz w:val="16"/>
                <w:szCs w:val="16"/>
              </w:rPr>
              <w:t>Ду</w:t>
            </w:r>
            <w:proofErr w:type="spellEnd"/>
            <w:r w:rsidRPr="00B42653">
              <w:rPr>
                <w:sz w:val="16"/>
                <w:szCs w:val="16"/>
              </w:rPr>
              <w:t>=300,  L=100 (ПЭ)</w:t>
            </w:r>
          </w:p>
        </w:tc>
        <w:tc>
          <w:tcPr>
            <w:tcW w:w="195" w:type="pct"/>
            <w:tcBorders>
              <w:top w:val="nil"/>
              <w:left w:val="nil"/>
              <w:bottom w:val="single" w:sz="4" w:space="0" w:color="auto"/>
              <w:right w:val="single" w:sz="4" w:space="0" w:color="auto"/>
            </w:tcBorders>
            <w:shd w:val="clear" w:color="auto" w:fill="auto"/>
            <w:hideMark/>
          </w:tcPr>
          <w:p w14:paraId="73B64CE7" w14:textId="49270496"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2022</w:t>
            </w:r>
          </w:p>
        </w:tc>
        <w:tc>
          <w:tcPr>
            <w:tcW w:w="218" w:type="pct"/>
            <w:gridSpan w:val="3"/>
            <w:tcBorders>
              <w:top w:val="nil"/>
              <w:left w:val="nil"/>
              <w:bottom w:val="single" w:sz="4" w:space="0" w:color="auto"/>
              <w:right w:val="single" w:sz="4" w:space="0" w:color="auto"/>
            </w:tcBorders>
            <w:shd w:val="clear" w:color="auto" w:fill="auto"/>
            <w:hideMark/>
          </w:tcPr>
          <w:p w14:paraId="33B1218B" w14:textId="339F00F4"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2024</w:t>
            </w:r>
          </w:p>
        </w:tc>
        <w:tc>
          <w:tcPr>
            <w:tcW w:w="295" w:type="pct"/>
            <w:tcBorders>
              <w:top w:val="nil"/>
              <w:left w:val="nil"/>
              <w:bottom w:val="single" w:sz="4" w:space="0" w:color="auto"/>
              <w:right w:val="single" w:sz="4" w:space="0" w:color="auto"/>
            </w:tcBorders>
            <w:shd w:val="clear" w:color="auto" w:fill="auto"/>
            <w:vAlign w:val="center"/>
            <w:hideMark/>
          </w:tcPr>
          <w:p w14:paraId="2D60B36E" w14:textId="61FB6052" w:rsidR="000B2906" w:rsidRPr="003B4C7E" w:rsidRDefault="000B2906" w:rsidP="00294344">
            <w:pPr>
              <w:autoSpaceDE/>
              <w:autoSpaceDN/>
              <w:spacing w:line="240" w:lineRule="auto"/>
              <w:ind w:left="-83" w:right="-69" w:firstLine="0"/>
              <w:jc w:val="center"/>
              <w:rPr>
                <w:b/>
                <w:bCs/>
                <w:color w:val="000000"/>
                <w:sz w:val="16"/>
                <w:szCs w:val="16"/>
                <w:lang w:bidi="ar-SA"/>
              </w:rPr>
            </w:pPr>
            <w:r>
              <w:rPr>
                <w:sz w:val="16"/>
                <w:szCs w:val="16"/>
              </w:rPr>
              <w:t>2913,48</w:t>
            </w:r>
          </w:p>
        </w:tc>
        <w:tc>
          <w:tcPr>
            <w:tcW w:w="317" w:type="pct"/>
            <w:gridSpan w:val="2"/>
            <w:tcBorders>
              <w:top w:val="nil"/>
              <w:left w:val="nil"/>
              <w:bottom w:val="single" w:sz="4" w:space="0" w:color="auto"/>
              <w:right w:val="single" w:sz="4" w:space="0" w:color="auto"/>
            </w:tcBorders>
            <w:shd w:val="clear" w:color="auto" w:fill="auto"/>
            <w:vAlign w:val="center"/>
            <w:hideMark/>
          </w:tcPr>
          <w:p w14:paraId="71D045F2" w14:textId="116C6F6D" w:rsidR="000B2906" w:rsidRPr="003B4C7E" w:rsidRDefault="000B2906" w:rsidP="00294344">
            <w:pPr>
              <w:autoSpaceDE/>
              <w:autoSpaceDN/>
              <w:spacing w:line="240" w:lineRule="auto"/>
              <w:ind w:left="-83" w:right="-69" w:firstLine="0"/>
              <w:jc w:val="center"/>
              <w:rPr>
                <w:color w:val="000000"/>
                <w:sz w:val="16"/>
                <w:szCs w:val="16"/>
                <w:lang w:bidi="ar-SA"/>
              </w:rPr>
            </w:pPr>
            <w:r>
              <w:rPr>
                <w:sz w:val="16"/>
                <w:szCs w:val="16"/>
              </w:rPr>
              <w:t>121,48</w:t>
            </w:r>
          </w:p>
        </w:tc>
        <w:tc>
          <w:tcPr>
            <w:tcW w:w="241" w:type="pct"/>
            <w:gridSpan w:val="2"/>
            <w:tcBorders>
              <w:top w:val="nil"/>
              <w:left w:val="nil"/>
              <w:bottom w:val="single" w:sz="4" w:space="0" w:color="auto"/>
              <w:right w:val="single" w:sz="4" w:space="0" w:color="auto"/>
            </w:tcBorders>
            <w:shd w:val="clear" w:color="auto" w:fill="auto"/>
            <w:vAlign w:val="center"/>
            <w:hideMark/>
          </w:tcPr>
          <w:p w14:paraId="5E183D96" w14:textId="36A9DA7A"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hideMark/>
          </w:tcPr>
          <w:p w14:paraId="62FF9A40" w14:textId="2D2F4D58"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6" w:type="pct"/>
            <w:gridSpan w:val="2"/>
            <w:tcBorders>
              <w:top w:val="nil"/>
              <w:left w:val="nil"/>
              <w:bottom w:val="single" w:sz="4" w:space="0" w:color="auto"/>
              <w:right w:val="single" w:sz="4" w:space="0" w:color="auto"/>
            </w:tcBorders>
            <w:shd w:val="clear" w:color="auto" w:fill="auto"/>
            <w:vAlign w:val="center"/>
            <w:hideMark/>
          </w:tcPr>
          <w:p w14:paraId="02CD85A3" w14:textId="03AB0282" w:rsidR="000B2906" w:rsidRPr="003B4C7E" w:rsidRDefault="000B2906" w:rsidP="00294344">
            <w:pPr>
              <w:autoSpaceDE/>
              <w:autoSpaceDN/>
              <w:spacing w:line="240" w:lineRule="auto"/>
              <w:ind w:left="-83" w:right="-69" w:firstLine="0"/>
              <w:jc w:val="center"/>
              <w:rPr>
                <w:color w:val="000000"/>
                <w:sz w:val="16"/>
                <w:szCs w:val="16"/>
                <w:lang w:bidi="ar-SA"/>
              </w:rPr>
            </w:pPr>
            <w:r>
              <w:rPr>
                <w:color w:val="000000"/>
                <w:sz w:val="16"/>
                <w:szCs w:val="16"/>
                <w:lang w:bidi="ar-SA"/>
              </w:rPr>
              <w:t>1566,26</w:t>
            </w:r>
          </w:p>
        </w:tc>
        <w:tc>
          <w:tcPr>
            <w:tcW w:w="297" w:type="pct"/>
            <w:tcBorders>
              <w:top w:val="nil"/>
              <w:left w:val="nil"/>
              <w:bottom w:val="single" w:sz="4" w:space="0" w:color="auto"/>
              <w:right w:val="single" w:sz="4" w:space="0" w:color="auto"/>
            </w:tcBorders>
            <w:shd w:val="clear" w:color="auto" w:fill="auto"/>
            <w:vAlign w:val="center"/>
          </w:tcPr>
          <w:p w14:paraId="218C5F69" w14:textId="5CC70EEC"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hideMark/>
          </w:tcPr>
          <w:p w14:paraId="21350488" w14:textId="2547F498" w:rsidR="000B2906" w:rsidRPr="003B4C7E" w:rsidRDefault="000B2906" w:rsidP="00294344">
            <w:pPr>
              <w:autoSpaceDE/>
              <w:autoSpaceDN/>
              <w:spacing w:line="240" w:lineRule="auto"/>
              <w:ind w:left="-83" w:right="-69" w:firstLine="0"/>
              <w:jc w:val="center"/>
              <w:rPr>
                <w:color w:val="000000"/>
                <w:sz w:val="16"/>
                <w:szCs w:val="16"/>
                <w:lang w:bidi="ar-SA"/>
              </w:rPr>
            </w:pPr>
          </w:p>
        </w:tc>
      </w:tr>
      <w:tr w:rsidR="00FC6A03" w:rsidRPr="003B4C7E" w14:paraId="753BC99C"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tcPr>
          <w:p w14:paraId="49FFF4F1" w14:textId="5B9462B4" w:rsidR="000B2906" w:rsidRPr="003B4C7E" w:rsidRDefault="000B2906" w:rsidP="003B4C7E">
            <w:pPr>
              <w:autoSpaceDE/>
              <w:autoSpaceDN/>
              <w:spacing w:line="240" w:lineRule="auto"/>
              <w:ind w:left="-71" w:right="-69" w:firstLine="0"/>
              <w:jc w:val="center"/>
              <w:rPr>
                <w:color w:val="000000"/>
                <w:sz w:val="16"/>
                <w:szCs w:val="16"/>
                <w:lang w:bidi="ar-SA"/>
              </w:rPr>
            </w:pPr>
            <w:r>
              <w:rPr>
                <w:sz w:val="16"/>
                <w:szCs w:val="16"/>
              </w:rPr>
              <w:lastRenderedPageBreak/>
              <w:t>2.10</w:t>
            </w:r>
          </w:p>
        </w:tc>
        <w:tc>
          <w:tcPr>
            <w:tcW w:w="374" w:type="pct"/>
            <w:gridSpan w:val="2"/>
            <w:tcBorders>
              <w:top w:val="nil"/>
              <w:left w:val="nil"/>
              <w:bottom w:val="single" w:sz="4" w:space="0" w:color="auto"/>
              <w:right w:val="single" w:sz="4" w:space="0" w:color="auto"/>
            </w:tcBorders>
            <w:shd w:val="clear" w:color="auto" w:fill="auto"/>
          </w:tcPr>
          <w:p w14:paraId="7B64AE58" w14:textId="669B6D9A" w:rsidR="000B2906" w:rsidRPr="003B4C7E" w:rsidRDefault="000B2906" w:rsidP="003B4C7E">
            <w:pPr>
              <w:autoSpaceDE/>
              <w:autoSpaceDN/>
              <w:spacing w:line="240" w:lineRule="auto"/>
              <w:ind w:left="-71" w:right="-69" w:firstLine="0"/>
              <w:jc w:val="left"/>
              <w:rPr>
                <w:sz w:val="16"/>
                <w:szCs w:val="16"/>
                <w:lang w:bidi="ar-SA"/>
              </w:rPr>
            </w:pPr>
            <w:r w:rsidRPr="00B42653">
              <w:rPr>
                <w:sz w:val="16"/>
                <w:szCs w:val="16"/>
              </w:rPr>
              <w:t xml:space="preserve">Реконструкция трубопровода </w:t>
            </w:r>
            <w:proofErr w:type="spellStart"/>
            <w:r w:rsidRPr="00B42653">
              <w:rPr>
                <w:sz w:val="16"/>
                <w:szCs w:val="16"/>
              </w:rPr>
              <w:t>декарбонизированной</w:t>
            </w:r>
            <w:proofErr w:type="spellEnd"/>
            <w:r w:rsidRPr="00B42653">
              <w:rPr>
                <w:sz w:val="16"/>
                <w:szCs w:val="16"/>
              </w:rPr>
              <w:t xml:space="preserve"> воды </w:t>
            </w:r>
          </w:p>
        </w:tc>
        <w:tc>
          <w:tcPr>
            <w:tcW w:w="573" w:type="pct"/>
            <w:gridSpan w:val="2"/>
            <w:tcBorders>
              <w:top w:val="nil"/>
              <w:left w:val="nil"/>
              <w:bottom w:val="single" w:sz="4" w:space="0" w:color="auto"/>
              <w:right w:val="single" w:sz="4" w:space="0" w:color="auto"/>
            </w:tcBorders>
            <w:shd w:val="clear" w:color="auto" w:fill="auto"/>
          </w:tcPr>
          <w:p w14:paraId="60815C47" w14:textId="72E6F0A6" w:rsidR="000B2906" w:rsidRPr="003B4C7E" w:rsidRDefault="000B2906" w:rsidP="00925639">
            <w:pPr>
              <w:autoSpaceDE/>
              <w:autoSpaceDN/>
              <w:spacing w:after="240" w:line="240" w:lineRule="auto"/>
              <w:ind w:left="-71" w:right="-69" w:firstLine="0"/>
              <w:jc w:val="left"/>
              <w:rPr>
                <w:color w:val="000000"/>
                <w:sz w:val="16"/>
                <w:szCs w:val="16"/>
                <w:lang w:bidi="ar-SA"/>
              </w:rPr>
            </w:pPr>
            <w:r w:rsidRPr="00B42653">
              <w:rPr>
                <w:sz w:val="16"/>
                <w:szCs w:val="16"/>
              </w:rPr>
              <w:t xml:space="preserve">Увеличение срока эксплуатации (переход на трубы из полимерного материла для обеспечения коррозионной стойкости), повышение качества </w:t>
            </w:r>
            <w:proofErr w:type="spellStart"/>
            <w:r w:rsidRPr="00B42653">
              <w:rPr>
                <w:sz w:val="16"/>
                <w:szCs w:val="16"/>
              </w:rPr>
              <w:t>химочищенной</w:t>
            </w:r>
            <w:proofErr w:type="spellEnd"/>
            <w:r w:rsidRPr="00B42653">
              <w:rPr>
                <w:sz w:val="16"/>
                <w:szCs w:val="16"/>
              </w:rPr>
              <w:t xml:space="preserve"> воды с целью снижения скорости процессов </w:t>
            </w:r>
            <w:proofErr w:type="spellStart"/>
            <w:r w:rsidRPr="00B42653">
              <w:rPr>
                <w:sz w:val="16"/>
                <w:szCs w:val="16"/>
              </w:rPr>
              <w:t>накипеобразования</w:t>
            </w:r>
            <w:proofErr w:type="spellEnd"/>
            <w:r w:rsidRPr="00B42653">
              <w:rPr>
                <w:sz w:val="16"/>
                <w:szCs w:val="16"/>
              </w:rPr>
              <w:t xml:space="preserve"> и коррозии</w:t>
            </w:r>
          </w:p>
        </w:tc>
        <w:tc>
          <w:tcPr>
            <w:tcW w:w="298" w:type="pct"/>
            <w:gridSpan w:val="2"/>
            <w:tcBorders>
              <w:top w:val="nil"/>
              <w:left w:val="nil"/>
              <w:bottom w:val="single" w:sz="4" w:space="0" w:color="auto"/>
              <w:right w:val="single" w:sz="4" w:space="0" w:color="auto"/>
            </w:tcBorders>
            <w:shd w:val="clear" w:color="auto" w:fill="auto"/>
          </w:tcPr>
          <w:p w14:paraId="5DBE08CD" w14:textId="20AB06C5" w:rsidR="000B2906" w:rsidRPr="003B4C7E" w:rsidRDefault="000B2906" w:rsidP="003B4C7E">
            <w:pPr>
              <w:autoSpaceDE/>
              <w:autoSpaceDN/>
              <w:spacing w:line="240" w:lineRule="auto"/>
              <w:ind w:left="-71" w:right="-69" w:firstLine="0"/>
              <w:jc w:val="left"/>
              <w:rPr>
                <w:color w:val="000000"/>
                <w:sz w:val="16"/>
                <w:szCs w:val="16"/>
                <w:lang w:bidi="ar-SA"/>
              </w:rPr>
            </w:pPr>
            <w:r w:rsidRPr="00B42653">
              <w:rPr>
                <w:sz w:val="16"/>
                <w:szCs w:val="16"/>
              </w:rPr>
              <w:t xml:space="preserve">УР, г. Глазов, </w:t>
            </w:r>
            <w:proofErr w:type="spellStart"/>
            <w:proofErr w:type="gramStart"/>
            <w:r w:rsidRPr="00B42653">
              <w:rPr>
                <w:sz w:val="16"/>
                <w:szCs w:val="16"/>
              </w:rPr>
              <w:t>ул</w:t>
            </w:r>
            <w:proofErr w:type="spellEnd"/>
            <w:proofErr w:type="gramEnd"/>
            <w:r w:rsidRPr="00B42653">
              <w:rPr>
                <w:sz w:val="16"/>
                <w:szCs w:val="16"/>
              </w:rPr>
              <w:t xml:space="preserve"> Белова, 7; </w:t>
            </w:r>
            <w:proofErr w:type="spellStart"/>
            <w:r w:rsidRPr="00B42653">
              <w:rPr>
                <w:sz w:val="16"/>
                <w:szCs w:val="16"/>
              </w:rPr>
              <w:t>пром</w:t>
            </w:r>
            <w:proofErr w:type="spellEnd"/>
            <w:r w:rsidRPr="00B42653">
              <w:rPr>
                <w:sz w:val="16"/>
                <w:szCs w:val="16"/>
              </w:rPr>
              <w:t>. площадка ,корпус 33Т; химический цех</w:t>
            </w:r>
          </w:p>
        </w:tc>
        <w:tc>
          <w:tcPr>
            <w:tcW w:w="510" w:type="pct"/>
            <w:gridSpan w:val="2"/>
            <w:tcBorders>
              <w:top w:val="nil"/>
              <w:left w:val="nil"/>
              <w:bottom w:val="single" w:sz="4" w:space="0" w:color="auto"/>
              <w:right w:val="single" w:sz="4" w:space="0" w:color="auto"/>
            </w:tcBorders>
            <w:shd w:val="clear" w:color="auto" w:fill="auto"/>
          </w:tcPr>
          <w:p w14:paraId="5E6487B9" w14:textId="22939708" w:rsidR="000B2906" w:rsidRPr="00925639" w:rsidRDefault="000B2906" w:rsidP="00925639">
            <w:pPr>
              <w:autoSpaceDE/>
              <w:autoSpaceDN/>
              <w:spacing w:line="240" w:lineRule="auto"/>
              <w:ind w:left="-83" w:right="-69" w:firstLine="140"/>
              <w:jc w:val="left"/>
              <w:rPr>
                <w:sz w:val="16"/>
              </w:rPr>
            </w:pPr>
            <w:proofErr w:type="spellStart"/>
            <w:r w:rsidRPr="000D5226">
              <w:rPr>
                <w:sz w:val="14"/>
                <w:szCs w:val="14"/>
              </w:rPr>
              <w:t>Ду</w:t>
            </w:r>
            <w:proofErr w:type="spellEnd"/>
            <w:r w:rsidRPr="000D5226">
              <w:rPr>
                <w:sz w:val="14"/>
                <w:szCs w:val="14"/>
              </w:rPr>
              <w:t>, L: замена на полиэтилен (ПЭ)  с целью повышения эксплуатационной надежности, а так же с целью исключения образования на внутренних поверхностях оборудования твердых отложений с соединениями железа.</w:t>
            </w:r>
          </w:p>
        </w:tc>
        <w:tc>
          <w:tcPr>
            <w:tcW w:w="228" w:type="pct"/>
            <w:gridSpan w:val="2"/>
            <w:tcBorders>
              <w:top w:val="nil"/>
              <w:left w:val="nil"/>
              <w:bottom w:val="single" w:sz="4" w:space="0" w:color="auto"/>
              <w:right w:val="single" w:sz="4" w:space="0" w:color="auto"/>
            </w:tcBorders>
            <w:shd w:val="clear" w:color="auto" w:fill="auto"/>
          </w:tcPr>
          <w:p w14:paraId="51B7A996" w14:textId="1315CDAC" w:rsidR="000B2906" w:rsidRPr="003B4C7E" w:rsidRDefault="000B2906" w:rsidP="003B4C7E">
            <w:pPr>
              <w:autoSpaceDE/>
              <w:autoSpaceDN/>
              <w:spacing w:line="240" w:lineRule="auto"/>
              <w:ind w:left="-83" w:right="-69" w:firstLine="0"/>
              <w:jc w:val="center"/>
              <w:rPr>
                <w:color w:val="000000"/>
                <w:sz w:val="16"/>
                <w:szCs w:val="16"/>
                <w:lang w:bidi="ar-SA"/>
              </w:rPr>
            </w:pPr>
            <w:proofErr w:type="gramStart"/>
            <w:r w:rsidRPr="00B42653">
              <w:rPr>
                <w:sz w:val="16"/>
                <w:szCs w:val="16"/>
              </w:rPr>
              <w:t>мм</w:t>
            </w:r>
            <w:proofErr w:type="gramEnd"/>
            <w:r w:rsidRPr="00B42653">
              <w:rPr>
                <w:sz w:val="16"/>
                <w:szCs w:val="16"/>
              </w:rPr>
              <w:t>², м</w:t>
            </w:r>
          </w:p>
        </w:tc>
        <w:tc>
          <w:tcPr>
            <w:tcW w:w="197" w:type="pct"/>
            <w:gridSpan w:val="2"/>
            <w:tcBorders>
              <w:top w:val="nil"/>
              <w:left w:val="nil"/>
              <w:bottom w:val="single" w:sz="4" w:space="0" w:color="auto"/>
              <w:right w:val="single" w:sz="4" w:space="0" w:color="auto"/>
            </w:tcBorders>
            <w:shd w:val="clear" w:color="auto" w:fill="auto"/>
          </w:tcPr>
          <w:p w14:paraId="0DF1B01E" w14:textId="46800910" w:rsidR="000B2906" w:rsidRPr="00925639" w:rsidRDefault="000B2906" w:rsidP="003B4C7E">
            <w:pPr>
              <w:autoSpaceDE/>
              <w:autoSpaceDN/>
              <w:spacing w:line="240" w:lineRule="auto"/>
              <w:ind w:left="-83" w:right="-69" w:firstLine="0"/>
              <w:jc w:val="center"/>
              <w:rPr>
                <w:sz w:val="16"/>
              </w:rPr>
            </w:pPr>
            <w:proofErr w:type="spellStart"/>
            <w:r w:rsidRPr="00B42653">
              <w:rPr>
                <w:sz w:val="16"/>
                <w:szCs w:val="16"/>
              </w:rPr>
              <w:t>Ду</w:t>
            </w:r>
            <w:proofErr w:type="spellEnd"/>
            <w:r w:rsidRPr="00B42653">
              <w:rPr>
                <w:sz w:val="16"/>
                <w:szCs w:val="16"/>
              </w:rPr>
              <w:t>=250,         L= 150</w:t>
            </w:r>
          </w:p>
        </w:tc>
        <w:tc>
          <w:tcPr>
            <w:tcW w:w="223" w:type="pct"/>
            <w:gridSpan w:val="2"/>
            <w:tcBorders>
              <w:top w:val="nil"/>
              <w:left w:val="nil"/>
              <w:bottom w:val="single" w:sz="4" w:space="0" w:color="auto"/>
              <w:right w:val="single" w:sz="4" w:space="0" w:color="auto"/>
            </w:tcBorders>
            <w:shd w:val="clear" w:color="auto" w:fill="auto"/>
          </w:tcPr>
          <w:p w14:paraId="0BFE3376" w14:textId="38E892E3" w:rsidR="000B2906" w:rsidRPr="00925639" w:rsidRDefault="000B2906" w:rsidP="003B4C7E">
            <w:pPr>
              <w:autoSpaceDE/>
              <w:autoSpaceDN/>
              <w:spacing w:line="240" w:lineRule="auto"/>
              <w:ind w:left="-83" w:right="-69" w:firstLine="0"/>
              <w:jc w:val="center"/>
              <w:rPr>
                <w:sz w:val="16"/>
              </w:rPr>
            </w:pPr>
            <w:proofErr w:type="spellStart"/>
            <w:r w:rsidRPr="00B42653">
              <w:rPr>
                <w:sz w:val="16"/>
                <w:szCs w:val="16"/>
              </w:rPr>
              <w:t>Ду</w:t>
            </w:r>
            <w:proofErr w:type="spellEnd"/>
            <w:r w:rsidRPr="00B42653">
              <w:rPr>
                <w:sz w:val="16"/>
                <w:szCs w:val="16"/>
              </w:rPr>
              <w:t>=250,         L= 150 (ПЭ)</w:t>
            </w:r>
          </w:p>
        </w:tc>
        <w:tc>
          <w:tcPr>
            <w:tcW w:w="195" w:type="pct"/>
            <w:tcBorders>
              <w:top w:val="nil"/>
              <w:left w:val="nil"/>
              <w:bottom w:val="single" w:sz="4" w:space="0" w:color="auto"/>
              <w:right w:val="single" w:sz="4" w:space="0" w:color="auto"/>
            </w:tcBorders>
            <w:shd w:val="clear" w:color="auto" w:fill="auto"/>
          </w:tcPr>
          <w:p w14:paraId="3208F110" w14:textId="4D57F3C4" w:rsidR="000B2906" w:rsidRPr="003B4C7E" w:rsidRDefault="000B2906" w:rsidP="003B4C7E">
            <w:pPr>
              <w:autoSpaceDE/>
              <w:autoSpaceDN/>
              <w:spacing w:line="240" w:lineRule="auto"/>
              <w:ind w:left="-83" w:right="-69" w:firstLine="0"/>
              <w:jc w:val="center"/>
              <w:rPr>
                <w:color w:val="000000"/>
                <w:sz w:val="16"/>
                <w:szCs w:val="16"/>
                <w:lang w:bidi="ar-SA"/>
              </w:rPr>
            </w:pPr>
            <w:r w:rsidRPr="00B42653">
              <w:rPr>
                <w:sz w:val="16"/>
                <w:szCs w:val="16"/>
              </w:rPr>
              <w:t>2022</w:t>
            </w:r>
          </w:p>
        </w:tc>
        <w:tc>
          <w:tcPr>
            <w:tcW w:w="218" w:type="pct"/>
            <w:gridSpan w:val="3"/>
            <w:tcBorders>
              <w:top w:val="nil"/>
              <w:left w:val="nil"/>
              <w:bottom w:val="single" w:sz="4" w:space="0" w:color="auto"/>
              <w:right w:val="single" w:sz="4" w:space="0" w:color="auto"/>
            </w:tcBorders>
            <w:shd w:val="clear" w:color="auto" w:fill="auto"/>
          </w:tcPr>
          <w:p w14:paraId="1C14B953" w14:textId="422F9639"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2024</w:t>
            </w:r>
          </w:p>
        </w:tc>
        <w:tc>
          <w:tcPr>
            <w:tcW w:w="295" w:type="pct"/>
            <w:tcBorders>
              <w:top w:val="nil"/>
              <w:left w:val="nil"/>
              <w:bottom w:val="single" w:sz="4" w:space="0" w:color="auto"/>
              <w:right w:val="single" w:sz="4" w:space="0" w:color="auto"/>
            </w:tcBorders>
            <w:shd w:val="clear" w:color="auto" w:fill="auto"/>
            <w:vAlign w:val="center"/>
          </w:tcPr>
          <w:p w14:paraId="621655B4" w14:textId="36A2D163" w:rsidR="000B2906" w:rsidRPr="003B4C7E" w:rsidRDefault="000B2906" w:rsidP="00294344">
            <w:pPr>
              <w:autoSpaceDE/>
              <w:autoSpaceDN/>
              <w:spacing w:line="240" w:lineRule="auto"/>
              <w:ind w:left="-83" w:right="-69" w:firstLine="0"/>
              <w:jc w:val="center"/>
              <w:rPr>
                <w:b/>
                <w:bCs/>
                <w:color w:val="000000"/>
                <w:sz w:val="16"/>
                <w:szCs w:val="16"/>
                <w:lang w:bidi="ar-SA"/>
              </w:rPr>
            </w:pPr>
            <w:r w:rsidRPr="002A42BD">
              <w:rPr>
                <w:sz w:val="16"/>
                <w:szCs w:val="16"/>
              </w:rPr>
              <w:t>12 104,90</w:t>
            </w:r>
          </w:p>
        </w:tc>
        <w:tc>
          <w:tcPr>
            <w:tcW w:w="317" w:type="pct"/>
            <w:gridSpan w:val="2"/>
            <w:tcBorders>
              <w:top w:val="nil"/>
              <w:left w:val="nil"/>
              <w:bottom w:val="single" w:sz="4" w:space="0" w:color="auto"/>
              <w:right w:val="single" w:sz="4" w:space="0" w:color="auto"/>
            </w:tcBorders>
            <w:shd w:val="clear" w:color="auto" w:fill="auto"/>
            <w:vAlign w:val="center"/>
          </w:tcPr>
          <w:p w14:paraId="0DE2CF35" w14:textId="4EF1A6F7" w:rsidR="000B2906" w:rsidRPr="003B4C7E" w:rsidRDefault="000B2906" w:rsidP="00294344">
            <w:pPr>
              <w:autoSpaceDE/>
              <w:autoSpaceDN/>
              <w:spacing w:line="240" w:lineRule="auto"/>
              <w:ind w:left="-83" w:right="-69" w:firstLine="0"/>
              <w:jc w:val="center"/>
              <w:rPr>
                <w:color w:val="000000"/>
                <w:sz w:val="16"/>
                <w:szCs w:val="16"/>
                <w:lang w:bidi="ar-SA"/>
              </w:rPr>
            </w:pPr>
            <w:r w:rsidRPr="002A42BD">
              <w:rPr>
                <w:sz w:val="16"/>
                <w:szCs w:val="16"/>
              </w:rPr>
              <w:t>1 334,90</w:t>
            </w:r>
          </w:p>
        </w:tc>
        <w:tc>
          <w:tcPr>
            <w:tcW w:w="241" w:type="pct"/>
            <w:gridSpan w:val="2"/>
            <w:tcBorders>
              <w:top w:val="nil"/>
              <w:left w:val="nil"/>
              <w:bottom w:val="single" w:sz="4" w:space="0" w:color="auto"/>
              <w:right w:val="single" w:sz="4" w:space="0" w:color="auto"/>
            </w:tcBorders>
            <w:shd w:val="clear" w:color="auto" w:fill="auto"/>
            <w:vAlign w:val="center"/>
          </w:tcPr>
          <w:p w14:paraId="5133DE8C"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tcPr>
          <w:p w14:paraId="4DED86D6" w14:textId="1F47A426"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6" w:type="pct"/>
            <w:gridSpan w:val="2"/>
            <w:tcBorders>
              <w:top w:val="nil"/>
              <w:left w:val="nil"/>
              <w:bottom w:val="single" w:sz="4" w:space="0" w:color="auto"/>
              <w:right w:val="single" w:sz="4" w:space="0" w:color="auto"/>
            </w:tcBorders>
            <w:shd w:val="clear" w:color="auto" w:fill="auto"/>
            <w:vAlign w:val="center"/>
          </w:tcPr>
          <w:p w14:paraId="2C5AA1C0" w14:textId="7CBD461B" w:rsidR="000B2906" w:rsidRPr="003B4C7E" w:rsidRDefault="000B2906" w:rsidP="00294344">
            <w:pPr>
              <w:autoSpaceDE/>
              <w:autoSpaceDN/>
              <w:spacing w:line="240" w:lineRule="auto"/>
              <w:ind w:left="-83" w:right="-69" w:firstLine="0"/>
              <w:jc w:val="center"/>
              <w:rPr>
                <w:color w:val="000000"/>
                <w:sz w:val="16"/>
                <w:szCs w:val="16"/>
                <w:lang w:bidi="ar-SA"/>
              </w:rPr>
            </w:pPr>
            <w:r w:rsidRPr="00C039DF">
              <w:rPr>
                <w:color w:val="000000"/>
                <w:sz w:val="16"/>
                <w:szCs w:val="16"/>
                <w:lang w:bidi="ar-SA"/>
              </w:rPr>
              <w:t>10 770,00</w:t>
            </w:r>
          </w:p>
        </w:tc>
        <w:tc>
          <w:tcPr>
            <w:tcW w:w="297" w:type="pct"/>
            <w:tcBorders>
              <w:top w:val="nil"/>
              <w:left w:val="nil"/>
              <w:bottom w:val="single" w:sz="4" w:space="0" w:color="auto"/>
              <w:right w:val="single" w:sz="4" w:space="0" w:color="auto"/>
            </w:tcBorders>
            <w:shd w:val="clear" w:color="auto" w:fill="auto"/>
            <w:vAlign w:val="center"/>
          </w:tcPr>
          <w:p w14:paraId="2BFC0CB5" w14:textId="3CB7BF53"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tcPr>
          <w:p w14:paraId="7F8039F1"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r>
      <w:tr w:rsidR="00FC6A03" w:rsidRPr="003B4C7E" w14:paraId="6DA4D4B6"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tcPr>
          <w:p w14:paraId="7FEB912A" w14:textId="1A710FD6" w:rsidR="000B2906" w:rsidRPr="003B4C7E" w:rsidRDefault="000B2906" w:rsidP="003B4C7E">
            <w:pPr>
              <w:autoSpaceDE/>
              <w:autoSpaceDN/>
              <w:spacing w:line="240" w:lineRule="auto"/>
              <w:ind w:left="-71" w:right="-69" w:firstLine="0"/>
              <w:jc w:val="center"/>
              <w:rPr>
                <w:color w:val="000000"/>
                <w:sz w:val="16"/>
                <w:szCs w:val="16"/>
                <w:lang w:bidi="ar-SA"/>
              </w:rPr>
            </w:pPr>
            <w:r>
              <w:rPr>
                <w:sz w:val="16"/>
                <w:szCs w:val="16"/>
              </w:rPr>
              <w:t>2.11</w:t>
            </w:r>
          </w:p>
        </w:tc>
        <w:tc>
          <w:tcPr>
            <w:tcW w:w="374" w:type="pct"/>
            <w:gridSpan w:val="2"/>
            <w:tcBorders>
              <w:top w:val="nil"/>
              <w:left w:val="nil"/>
              <w:bottom w:val="single" w:sz="4" w:space="0" w:color="auto"/>
              <w:right w:val="single" w:sz="4" w:space="0" w:color="auto"/>
            </w:tcBorders>
            <w:shd w:val="clear" w:color="auto" w:fill="auto"/>
          </w:tcPr>
          <w:p w14:paraId="0B2CEC66" w14:textId="7E7949E6" w:rsidR="000B2906" w:rsidRPr="003B4C7E" w:rsidRDefault="000B2906" w:rsidP="003B4C7E">
            <w:pPr>
              <w:autoSpaceDE/>
              <w:autoSpaceDN/>
              <w:spacing w:line="240" w:lineRule="auto"/>
              <w:ind w:left="-71" w:right="-69" w:firstLine="0"/>
              <w:jc w:val="left"/>
              <w:rPr>
                <w:sz w:val="16"/>
                <w:szCs w:val="16"/>
                <w:lang w:bidi="ar-SA"/>
              </w:rPr>
            </w:pPr>
            <w:r w:rsidRPr="00B42653">
              <w:rPr>
                <w:sz w:val="16"/>
                <w:szCs w:val="16"/>
              </w:rPr>
              <w:t>Реконструкция насосов раствора соли с обвязкой</w:t>
            </w:r>
          </w:p>
        </w:tc>
        <w:tc>
          <w:tcPr>
            <w:tcW w:w="573" w:type="pct"/>
            <w:gridSpan w:val="2"/>
            <w:tcBorders>
              <w:top w:val="nil"/>
              <w:left w:val="nil"/>
              <w:bottom w:val="single" w:sz="4" w:space="0" w:color="auto"/>
              <w:right w:val="single" w:sz="4" w:space="0" w:color="auto"/>
            </w:tcBorders>
            <w:shd w:val="clear" w:color="auto" w:fill="auto"/>
          </w:tcPr>
          <w:p w14:paraId="5575CD5C" w14:textId="5434A70A" w:rsidR="000B2906" w:rsidRPr="003B4C7E" w:rsidRDefault="000B2906" w:rsidP="00925639">
            <w:pPr>
              <w:autoSpaceDE/>
              <w:autoSpaceDN/>
              <w:spacing w:after="240" w:line="240" w:lineRule="auto"/>
              <w:ind w:left="-71" w:right="-69" w:firstLine="0"/>
              <w:jc w:val="left"/>
              <w:rPr>
                <w:color w:val="000000"/>
                <w:sz w:val="16"/>
                <w:szCs w:val="16"/>
                <w:lang w:bidi="ar-SA"/>
              </w:rPr>
            </w:pPr>
            <w:r w:rsidRPr="00B42653">
              <w:rPr>
                <w:sz w:val="16"/>
                <w:szCs w:val="16"/>
              </w:rPr>
              <w:t xml:space="preserve">Увеличение срока эксплуатации </w:t>
            </w:r>
            <w:proofErr w:type="gramStart"/>
            <w:r w:rsidRPr="00B42653">
              <w:rPr>
                <w:sz w:val="16"/>
                <w:szCs w:val="16"/>
              </w:rPr>
              <w:t xml:space="preserve">( </w:t>
            </w:r>
            <w:proofErr w:type="gramEnd"/>
            <w:r w:rsidRPr="00B42653">
              <w:rPr>
                <w:sz w:val="16"/>
                <w:szCs w:val="16"/>
              </w:rPr>
              <w:t>замена группы насосов с обвязкой)</w:t>
            </w:r>
          </w:p>
        </w:tc>
        <w:tc>
          <w:tcPr>
            <w:tcW w:w="298" w:type="pct"/>
            <w:gridSpan w:val="2"/>
            <w:tcBorders>
              <w:top w:val="nil"/>
              <w:left w:val="nil"/>
              <w:bottom w:val="single" w:sz="4" w:space="0" w:color="auto"/>
              <w:right w:val="single" w:sz="4" w:space="0" w:color="auto"/>
            </w:tcBorders>
            <w:shd w:val="clear" w:color="auto" w:fill="auto"/>
          </w:tcPr>
          <w:p w14:paraId="23542721" w14:textId="3787148D" w:rsidR="000B2906" w:rsidRPr="003B4C7E" w:rsidRDefault="000B2906" w:rsidP="003B4C7E">
            <w:pPr>
              <w:autoSpaceDE/>
              <w:autoSpaceDN/>
              <w:spacing w:line="240" w:lineRule="auto"/>
              <w:ind w:left="-71" w:right="-69" w:firstLine="0"/>
              <w:jc w:val="left"/>
              <w:rPr>
                <w:color w:val="000000"/>
                <w:sz w:val="16"/>
                <w:szCs w:val="16"/>
                <w:lang w:bidi="ar-SA"/>
              </w:rPr>
            </w:pPr>
            <w:r w:rsidRPr="00B42653">
              <w:rPr>
                <w:sz w:val="16"/>
                <w:szCs w:val="16"/>
              </w:rPr>
              <w:t xml:space="preserve">УР, г. Глазов, </w:t>
            </w:r>
            <w:proofErr w:type="spellStart"/>
            <w:proofErr w:type="gramStart"/>
            <w:r w:rsidRPr="00B42653">
              <w:rPr>
                <w:sz w:val="16"/>
                <w:szCs w:val="16"/>
              </w:rPr>
              <w:t>ул</w:t>
            </w:r>
            <w:proofErr w:type="spellEnd"/>
            <w:proofErr w:type="gramEnd"/>
            <w:r w:rsidRPr="00B42653">
              <w:rPr>
                <w:sz w:val="16"/>
                <w:szCs w:val="16"/>
              </w:rPr>
              <w:t xml:space="preserve"> Белова, 7; </w:t>
            </w:r>
            <w:proofErr w:type="spellStart"/>
            <w:r w:rsidRPr="00B42653">
              <w:rPr>
                <w:sz w:val="16"/>
                <w:szCs w:val="16"/>
              </w:rPr>
              <w:t>пром</w:t>
            </w:r>
            <w:proofErr w:type="spellEnd"/>
            <w:r w:rsidRPr="00B42653">
              <w:rPr>
                <w:sz w:val="16"/>
                <w:szCs w:val="16"/>
              </w:rPr>
              <w:t>. площадка ,корпус 33Т; химический цех</w:t>
            </w:r>
          </w:p>
        </w:tc>
        <w:tc>
          <w:tcPr>
            <w:tcW w:w="510" w:type="pct"/>
            <w:gridSpan w:val="2"/>
            <w:tcBorders>
              <w:top w:val="nil"/>
              <w:left w:val="nil"/>
              <w:bottom w:val="single" w:sz="4" w:space="0" w:color="auto"/>
              <w:right w:val="single" w:sz="4" w:space="0" w:color="auto"/>
            </w:tcBorders>
            <w:shd w:val="clear" w:color="auto" w:fill="auto"/>
          </w:tcPr>
          <w:p w14:paraId="6E6DD542" w14:textId="26304780" w:rsidR="000B2906" w:rsidRPr="003B4C7E" w:rsidRDefault="000B2906" w:rsidP="003B4C7E">
            <w:pPr>
              <w:autoSpaceDE/>
              <w:autoSpaceDN/>
              <w:spacing w:line="240" w:lineRule="auto"/>
              <w:ind w:left="-83" w:right="-69" w:firstLine="1"/>
              <w:jc w:val="left"/>
              <w:rPr>
                <w:sz w:val="16"/>
                <w:szCs w:val="16"/>
                <w:lang w:bidi="ar-SA"/>
              </w:rPr>
            </w:pPr>
            <w:r w:rsidRPr="000D5226">
              <w:rPr>
                <w:sz w:val="14"/>
                <w:szCs w:val="14"/>
              </w:rPr>
              <w:t>мощность насоса: замена существующих насосов раствора соли с обвязкой в связи со значительным коррозионным износом основных элементов;</w:t>
            </w:r>
          </w:p>
        </w:tc>
        <w:tc>
          <w:tcPr>
            <w:tcW w:w="228" w:type="pct"/>
            <w:gridSpan w:val="2"/>
            <w:tcBorders>
              <w:top w:val="nil"/>
              <w:left w:val="nil"/>
              <w:bottom w:val="single" w:sz="4" w:space="0" w:color="auto"/>
              <w:right w:val="single" w:sz="4" w:space="0" w:color="auto"/>
            </w:tcBorders>
            <w:shd w:val="clear" w:color="auto" w:fill="auto"/>
          </w:tcPr>
          <w:p w14:paraId="069B2EA1" w14:textId="4EC0C864" w:rsidR="000B2906" w:rsidRPr="003B4C7E" w:rsidRDefault="000B2906" w:rsidP="003B4C7E">
            <w:pPr>
              <w:autoSpaceDE/>
              <w:autoSpaceDN/>
              <w:spacing w:line="240" w:lineRule="auto"/>
              <w:ind w:left="-83" w:right="-69" w:firstLine="0"/>
              <w:jc w:val="center"/>
              <w:rPr>
                <w:color w:val="000000"/>
                <w:sz w:val="16"/>
                <w:szCs w:val="16"/>
                <w:lang w:bidi="ar-SA"/>
              </w:rPr>
            </w:pPr>
            <w:r w:rsidRPr="00B42653">
              <w:rPr>
                <w:sz w:val="16"/>
                <w:szCs w:val="16"/>
              </w:rPr>
              <w:t>кВт</w:t>
            </w:r>
          </w:p>
        </w:tc>
        <w:tc>
          <w:tcPr>
            <w:tcW w:w="197" w:type="pct"/>
            <w:gridSpan w:val="2"/>
            <w:tcBorders>
              <w:top w:val="nil"/>
              <w:left w:val="nil"/>
              <w:bottom w:val="single" w:sz="4" w:space="0" w:color="auto"/>
              <w:right w:val="single" w:sz="4" w:space="0" w:color="auto"/>
            </w:tcBorders>
            <w:shd w:val="clear" w:color="auto" w:fill="auto"/>
          </w:tcPr>
          <w:p w14:paraId="0A588E50" w14:textId="2533CEC6" w:rsidR="000B2906" w:rsidRPr="003B4C7E" w:rsidRDefault="000B2906" w:rsidP="003B4C7E">
            <w:pPr>
              <w:autoSpaceDE/>
              <w:autoSpaceDN/>
              <w:spacing w:line="240" w:lineRule="auto"/>
              <w:ind w:left="-83" w:right="-69" w:firstLine="0"/>
              <w:jc w:val="center"/>
              <w:rPr>
                <w:sz w:val="16"/>
                <w:szCs w:val="16"/>
                <w:lang w:bidi="ar-SA"/>
              </w:rPr>
            </w:pPr>
            <w:r w:rsidRPr="00B42653">
              <w:rPr>
                <w:sz w:val="16"/>
                <w:szCs w:val="16"/>
              </w:rPr>
              <w:t>20</w:t>
            </w:r>
          </w:p>
        </w:tc>
        <w:tc>
          <w:tcPr>
            <w:tcW w:w="223" w:type="pct"/>
            <w:gridSpan w:val="2"/>
            <w:tcBorders>
              <w:top w:val="nil"/>
              <w:left w:val="nil"/>
              <w:bottom w:val="single" w:sz="4" w:space="0" w:color="auto"/>
              <w:right w:val="single" w:sz="4" w:space="0" w:color="auto"/>
            </w:tcBorders>
            <w:shd w:val="clear" w:color="auto" w:fill="auto"/>
          </w:tcPr>
          <w:p w14:paraId="025852E8" w14:textId="4F90412B" w:rsidR="000B2906" w:rsidRPr="003B4C7E" w:rsidRDefault="000B2906" w:rsidP="003B4C7E">
            <w:pPr>
              <w:autoSpaceDE/>
              <w:autoSpaceDN/>
              <w:spacing w:line="240" w:lineRule="auto"/>
              <w:ind w:left="-83" w:right="-69" w:firstLine="0"/>
              <w:jc w:val="center"/>
              <w:rPr>
                <w:sz w:val="16"/>
                <w:szCs w:val="16"/>
                <w:lang w:bidi="ar-SA"/>
              </w:rPr>
            </w:pPr>
            <w:r w:rsidRPr="00B42653">
              <w:rPr>
                <w:sz w:val="16"/>
                <w:szCs w:val="16"/>
              </w:rPr>
              <w:t>20</w:t>
            </w:r>
          </w:p>
        </w:tc>
        <w:tc>
          <w:tcPr>
            <w:tcW w:w="195" w:type="pct"/>
            <w:tcBorders>
              <w:top w:val="nil"/>
              <w:left w:val="nil"/>
              <w:bottom w:val="single" w:sz="4" w:space="0" w:color="auto"/>
              <w:right w:val="single" w:sz="4" w:space="0" w:color="auto"/>
            </w:tcBorders>
            <w:shd w:val="clear" w:color="auto" w:fill="auto"/>
          </w:tcPr>
          <w:p w14:paraId="11713878" w14:textId="40847B7C"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2022</w:t>
            </w:r>
          </w:p>
        </w:tc>
        <w:tc>
          <w:tcPr>
            <w:tcW w:w="218" w:type="pct"/>
            <w:gridSpan w:val="3"/>
            <w:tcBorders>
              <w:top w:val="nil"/>
              <w:left w:val="nil"/>
              <w:bottom w:val="single" w:sz="4" w:space="0" w:color="auto"/>
              <w:right w:val="single" w:sz="4" w:space="0" w:color="auto"/>
            </w:tcBorders>
            <w:shd w:val="clear" w:color="auto" w:fill="auto"/>
          </w:tcPr>
          <w:p w14:paraId="3F901130" w14:textId="6C20F426"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2025</w:t>
            </w:r>
          </w:p>
        </w:tc>
        <w:tc>
          <w:tcPr>
            <w:tcW w:w="295" w:type="pct"/>
            <w:tcBorders>
              <w:top w:val="nil"/>
              <w:left w:val="nil"/>
              <w:bottom w:val="single" w:sz="4" w:space="0" w:color="auto"/>
              <w:right w:val="single" w:sz="4" w:space="0" w:color="auto"/>
            </w:tcBorders>
            <w:shd w:val="clear" w:color="auto" w:fill="auto"/>
            <w:vAlign w:val="center"/>
          </w:tcPr>
          <w:p w14:paraId="14F034C2" w14:textId="0FB4A89D" w:rsidR="000B2906" w:rsidRPr="003B4C7E" w:rsidRDefault="000B2906" w:rsidP="00294344">
            <w:pPr>
              <w:autoSpaceDE/>
              <w:autoSpaceDN/>
              <w:spacing w:line="240" w:lineRule="auto"/>
              <w:ind w:left="-83" w:right="-69" w:firstLine="0"/>
              <w:jc w:val="center"/>
              <w:rPr>
                <w:b/>
                <w:bCs/>
                <w:color w:val="000000"/>
                <w:sz w:val="16"/>
                <w:szCs w:val="16"/>
                <w:lang w:bidi="ar-SA"/>
              </w:rPr>
            </w:pPr>
            <w:r w:rsidRPr="002A42BD">
              <w:rPr>
                <w:sz w:val="16"/>
                <w:szCs w:val="16"/>
              </w:rPr>
              <w:t>4 495,7</w:t>
            </w:r>
            <w:r>
              <w:rPr>
                <w:sz w:val="16"/>
                <w:szCs w:val="16"/>
              </w:rPr>
              <w:t>9</w:t>
            </w:r>
          </w:p>
        </w:tc>
        <w:tc>
          <w:tcPr>
            <w:tcW w:w="317" w:type="pct"/>
            <w:gridSpan w:val="2"/>
            <w:tcBorders>
              <w:top w:val="nil"/>
              <w:left w:val="nil"/>
              <w:bottom w:val="single" w:sz="4" w:space="0" w:color="auto"/>
              <w:right w:val="single" w:sz="4" w:space="0" w:color="auto"/>
            </w:tcBorders>
            <w:shd w:val="clear" w:color="auto" w:fill="auto"/>
            <w:vAlign w:val="center"/>
          </w:tcPr>
          <w:p w14:paraId="5E24B38B" w14:textId="6B13E783" w:rsidR="000B2906" w:rsidRPr="003B4C7E" w:rsidRDefault="000B2906" w:rsidP="00294344">
            <w:pPr>
              <w:autoSpaceDE/>
              <w:autoSpaceDN/>
              <w:spacing w:line="240" w:lineRule="auto"/>
              <w:ind w:left="-83" w:right="-69" w:firstLine="0"/>
              <w:jc w:val="center"/>
              <w:rPr>
                <w:color w:val="000000"/>
                <w:sz w:val="16"/>
                <w:szCs w:val="16"/>
                <w:lang w:bidi="ar-SA"/>
              </w:rPr>
            </w:pPr>
            <w:r w:rsidRPr="002A42BD">
              <w:rPr>
                <w:sz w:val="16"/>
                <w:szCs w:val="16"/>
              </w:rPr>
              <w:t>495,7</w:t>
            </w:r>
            <w:r>
              <w:rPr>
                <w:sz w:val="16"/>
                <w:szCs w:val="16"/>
              </w:rPr>
              <w:t>9</w:t>
            </w:r>
          </w:p>
        </w:tc>
        <w:tc>
          <w:tcPr>
            <w:tcW w:w="241" w:type="pct"/>
            <w:gridSpan w:val="2"/>
            <w:tcBorders>
              <w:top w:val="nil"/>
              <w:left w:val="nil"/>
              <w:bottom w:val="single" w:sz="4" w:space="0" w:color="auto"/>
              <w:right w:val="single" w:sz="4" w:space="0" w:color="auto"/>
            </w:tcBorders>
            <w:shd w:val="clear" w:color="auto" w:fill="auto"/>
            <w:vAlign w:val="center"/>
          </w:tcPr>
          <w:p w14:paraId="4108B6C2"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tcPr>
          <w:p w14:paraId="06581376"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6" w:type="pct"/>
            <w:gridSpan w:val="2"/>
            <w:tcBorders>
              <w:top w:val="nil"/>
              <w:left w:val="nil"/>
              <w:bottom w:val="single" w:sz="4" w:space="0" w:color="auto"/>
              <w:right w:val="single" w:sz="4" w:space="0" w:color="auto"/>
            </w:tcBorders>
            <w:shd w:val="clear" w:color="auto" w:fill="auto"/>
            <w:vAlign w:val="center"/>
          </w:tcPr>
          <w:p w14:paraId="7BEF4751"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7" w:type="pct"/>
            <w:tcBorders>
              <w:top w:val="nil"/>
              <w:left w:val="nil"/>
              <w:bottom w:val="single" w:sz="4" w:space="0" w:color="auto"/>
              <w:right w:val="single" w:sz="4" w:space="0" w:color="auto"/>
            </w:tcBorders>
            <w:shd w:val="clear" w:color="auto" w:fill="auto"/>
            <w:vAlign w:val="center"/>
          </w:tcPr>
          <w:p w14:paraId="258FEA22" w14:textId="087CCE9A" w:rsidR="000B2906" w:rsidRPr="003B4C7E" w:rsidRDefault="000B2906" w:rsidP="00294344">
            <w:pPr>
              <w:autoSpaceDE/>
              <w:autoSpaceDN/>
              <w:spacing w:line="240" w:lineRule="auto"/>
              <w:ind w:left="-83" w:right="-69" w:firstLine="0"/>
              <w:jc w:val="center"/>
              <w:rPr>
                <w:color w:val="000000"/>
                <w:sz w:val="16"/>
                <w:szCs w:val="16"/>
                <w:lang w:bidi="ar-SA"/>
              </w:rPr>
            </w:pPr>
            <w:r w:rsidRPr="00C039DF">
              <w:rPr>
                <w:color w:val="000000"/>
                <w:sz w:val="16"/>
                <w:szCs w:val="16"/>
                <w:lang w:bidi="ar-SA"/>
              </w:rPr>
              <w:t>4 000,00</w:t>
            </w:r>
          </w:p>
        </w:tc>
        <w:tc>
          <w:tcPr>
            <w:tcW w:w="295" w:type="pct"/>
            <w:tcBorders>
              <w:top w:val="nil"/>
              <w:left w:val="nil"/>
              <w:bottom w:val="single" w:sz="4" w:space="0" w:color="auto"/>
              <w:right w:val="single" w:sz="4" w:space="0" w:color="auto"/>
            </w:tcBorders>
            <w:shd w:val="clear" w:color="auto" w:fill="auto"/>
            <w:vAlign w:val="center"/>
          </w:tcPr>
          <w:p w14:paraId="1D15EFFF" w14:textId="5F9715DA" w:rsidR="000B2906" w:rsidRPr="003B4C7E" w:rsidRDefault="000B2906" w:rsidP="00294344">
            <w:pPr>
              <w:autoSpaceDE/>
              <w:autoSpaceDN/>
              <w:spacing w:line="240" w:lineRule="auto"/>
              <w:ind w:left="-83" w:right="-69" w:firstLine="0"/>
              <w:jc w:val="center"/>
              <w:rPr>
                <w:color w:val="000000"/>
                <w:sz w:val="16"/>
                <w:szCs w:val="16"/>
                <w:lang w:bidi="ar-SA"/>
              </w:rPr>
            </w:pPr>
          </w:p>
        </w:tc>
      </w:tr>
      <w:tr w:rsidR="00FC6A03" w:rsidRPr="003B4C7E" w14:paraId="4F8FA757"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tcPr>
          <w:p w14:paraId="50C35343" w14:textId="45DCB3DD" w:rsidR="000B2906" w:rsidRPr="003B4C7E" w:rsidRDefault="000B2906" w:rsidP="00925639">
            <w:pPr>
              <w:autoSpaceDE/>
              <w:autoSpaceDN/>
              <w:spacing w:line="240" w:lineRule="auto"/>
              <w:ind w:left="-71" w:right="-69" w:firstLine="0"/>
              <w:rPr>
                <w:color w:val="000000"/>
                <w:sz w:val="16"/>
                <w:szCs w:val="16"/>
                <w:lang w:bidi="ar-SA"/>
              </w:rPr>
            </w:pPr>
            <w:r>
              <w:rPr>
                <w:color w:val="000000"/>
                <w:sz w:val="16"/>
                <w:szCs w:val="16"/>
                <w:lang w:bidi="ar-SA"/>
              </w:rPr>
              <w:t>2.12</w:t>
            </w:r>
          </w:p>
        </w:tc>
        <w:tc>
          <w:tcPr>
            <w:tcW w:w="374" w:type="pct"/>
            <w:gridSpan w:val="2"/>
            <w:tcBorders>
              <w:top w:val="nil"/>
              <w:left w:val="nil"/>
              <w:bottom w:val="single" w:sz="4" w:space="0" w:color="auto"/>
              <w:right w:val="single" w:sz="4" w:space="0" w:color="auto"/>
            </w:tcBorders>
            <w:shd w:val="clear" w:color="auto" w:fill="auto"/>
          </w:tcPr>
          <w:p w14:paraId="705E179D" w14:textId="26828F19" w:rsidR="000B2906" w:rsidRPr="003B4C7E" w:rsidRDefault="000B2906" w:rsidP="003B4C7E">
            <w:pPr>
              <w:autoSpaceDE/>
              <w:autoSpaceDN/>
              <w:spacing w:line="240" w:lineRule="auto"/>
              <w:ind w:left="-71" w:right="-69" w:firstLine="0"/>
              <w:jc w:val="left"/>
              <w:rPr>
                <w:sz w:val="16"/>
                <w:szCs w:val="16"/>
                <w:lang w:bidi="ar-SA"/>
              </w:rPr>
            </w:pPr>
            <w:r w:rsidRPr="00B42653">
              <w:rPr>
                <w:sz w:val="16"/>
                <w:szCs w:val="16"/>
              </w:rPr>
              <w:t>Реконструкция кровли котлотурбинного цеха 1Т</w:t>
            </w:r>
          </w:p>
        </w:tc>
        <w:tc>
          <w:tcPr>
            <w:tcW w:w="573" w:type="pct"/>
            <w:gridSpan w:val="2"/>
            <w:tcBorders>
              <w:top w:val="nil"/>
              <w:left w:val="nil"/>
              <w:bottom w:val="single" w:sz="4" w:space="0" w:color="auto"/>
              <w:right w:val="single" w:sz="4" w:space="0" w:color="auto"/>
            </w:tcBorders>
            <w:shd w:val="clear" w:color="auto" w:fill="auto"/>
          </w:tcPr>
          <w:p w14:paraId="64BCDFEA" w14:textId="3624E232" w:rsidR="000B2906" w:rsidRPr="003B4C7E" w:rsidRDefault="000B2906" w:rsidP="003B4C7E">
            <w:pPr>
              <w:autoSpaceDE/>
              <w:autoSpaceDN/>
              <w:spacing w:after="240" w:line="240" w:lineRule="auto"/>
              <w:ind w:left="-71" w:right="-69" w:firstLine="0"/>
              <w:jc w:val="left"/>
              <w:rPr>
                <w:color w:val="000000"/>
                <w:sz w:val="16"/>
                <w:szCs w:val="16"/>
                <w:lang w:bidi="ar-SA"/>
              </w:rPr>
            </w:pPr>
            <w:r w:rsidRPr="00B42653">
              <w:rPr>
                <w:sz w:val="16"/>
                <w:szCs w:val="16"/>
              </w:rPr>
              <w:t xml:space="preserve">По результатам экспертизы ПБ 2018 г.  - предотвращение обрушения кровли в зонах работы основного теплофикационного  оборудования, полная замена перекрытия производственного корпуса из </w:t>
            </w:r>
            <w:proofErr w:type="spellStart"/>
            <w:r w:rsidRPr="00B42653">
              <w:rPr>
                <w:sz w:val="16"/>
                <w:szCs w:val="16"/>
              </w:rPr>
              <w:t>мелкоребристых</w:t>
            </w:r>
            <w:proofErr w:type="spellEnd"/>
            <w:r w:rsidRPr="00B42653">
              <w:rPr>
                <w:sz w:val="16"/>
                <w:szCs w:val="16"/>
              </w:rPr>
              <w:t xml:space="preserve"> плит на облегченную каркасную </w:t>
            </w:r>
            <w:proofErr w:type="spellStart"/>
            <w:r w:rsidRPr="00B42653">
              <w:rPr>
                <w:sz w:val="16"/>
                <w:szCs w:val="16"/>
              </w:rPr>
              <w:t>кровлю</w:t>
            </w:r>
            <w:proofErr w:type="gramStart"/>
            <w:r w:rsidRPr="00B42653">
              <w:rPr>
                <w:sz w:val="16"/>
                <w:szCs w:val="16"/>
              </w:rPr>
              <w:t>.У</w:t>
            </w:r>
            <w:proofErr w:type="gramEnd"/>
            <w:r w:rsidRPr="00B42653">
              <w:rPr>
                <w:sz w:val="16"/>
                <w:szCs w:val="16"/>
              </w:rPr>
              <w:t>величение</w:t>
            </w:r>
            <w:proofErr w:type="spellEnd"/>
            <w:r w:rsidRPr="00B42653">
              <w:rPr>
                <w:sz w:val="16"/>
                <w:szCs w:val="16"/>
              </w:rPr>
              <w:t xml:space="preserve"> срока эксплуатации</w:t>
            </w:r>
          </w:p>
        </w:tc>
        <w:tc>
          <w:tcPr>
            <w:tcW w:w="298" w:type="pct"/>
            <w:gridSpan w:val="2"/>
            <w:tcBorders>
              <w:top w:val="nil"/>
              <w:left w:val="nil"/>
              <w:bottom w:val="single" w:sz="4" w:space="0" w:color="auto"/>
              <w:right w:val="single" w:sz="4" w:space="0" w:color="auto"/>
            </w:tcBorders>
            <w:shd w:val="clear" w:color="auto" w:fill="auto"/>
          </w:tcPr>
          <w:p w14:paraId="3CE6F3D7" w14:textId="40065BF9" w:rsidR="000B2906" w:rsidRPr="003B4C7E" w:rsidRDefault="000B2906" w:rsidP="003B4C7E">
            <w:pPr>
              <w:autoSpaceDE/>
              <w:autoSpaceDN/>
              <w:spacing w:line="240" w:lineRule="auto"/>
              <w:ind w:left="-71" w:right="-69" w:firstLine="0"/>
              <w:jc w:val="left"/>
              <w:rPr>
                <w:color w:val="000000"/>
                <w:sz w:val="16"/>
                <w:szCs w:val="16"/>
                <w:lang w:bidi="ar-SA"/>
              </w:rPr>
            </w:pPr>
            <w:r w:rsidRPr="00B42653">
              <w:rPr>
                <w:sz w:val="16"/>
                <w:szCs w:val="16"/>
              </w:rPr>
              <w:t xml:space="preserve">УР, г. Глазов, </w:t>
            </w:r>
            <w:proofErr w:type="spellStart"/>
            <w:proofErr w:type="gramStart"/>
            <w:r w:rsidRPr="00B42653">
              <w:rPr>
                <w:sz w:val="16"/>
                <w:szCs w:val="16"/>
              </w:rPr>
              <w:t>ул</w:t>
            </w:r>
            <w:proofErr w:type="spellEnd"/>
            <w:proofErr w:type="gramEnd"/>
            <w:r w:rsidRPr="00B42653">
              <w:rPr>
                <w:sz w:val="16"/>
                <w:szCs w:val="16"/>
              </w:rPr>
              <w:t xml:space="preserve"> Белова, 7; </w:t>
            </w:r>
            <w:proofErr w:type="spellStart"/>
            <w:r w:rsidRPr="00B42653">
              <w:rPr>
                <w:sz w:val="16"/>
                <w:szCs w:val="16"/>
              </w:rPr>
              <w:t>пром</w:t>
            </w:r>
            <w:proofErr w:type="spellEnd"/>
            <w:r w:rsidRPr="00B42653">
              <w:rPr>
                <w:sz w:val="16"/>
                <w:szCs w:val="16"/>
              </w:rPr>
              <w:t>. площадка ,корпус 1Т, котлотурбинный цех</w:t>
            </w:r>
          </w:p>
        </w:tc>
        <w:tc>
          <w:tcPr>
            <w:tcW w:w="510" w:type="pct"/>
            <w:gridSpan w:val="2"/>
            <w:tcBorders>
              <w:top w:val="nil"/>
              <w:left w:val="nil"/>
              <w:bottom w:val="single" w:sz="4" w:space="0" w:color="auto"/>
              <w:right w:val="single" w:sz="4" w:space="0" w:color="auto"/>
            </w:tcBorders>
            <w:shd w:val="clear" w:color="auto" w:fill="auto"/>
          </w:tcPr>
          <w:p w14:paraId="03256529" w14:textId="4BF030CE" w:rsidR="000B2906" w:rsidRPr="003B4C7E" w:rsidRDefault="000B2906" w:rsidP="003B4C7E">
            <w:pPr>
              <w:autoSpaceDE/>
              <w:autoSpaceDN/>
              <w:spacing w:line="240" w:lineRule="auto"/>
              <w:ind w:left="-83" w:right="-69" w:firstLine="1"/>
              <w:jc w:val="left"/>
              <w:rPr>
                <w:sz w:val="16"/>
                <w:szCs w:val="16"/>
                <w:lang w:bidi="ar-SA"/>
              </w:rPr>
            </w:pPr>
            <w:r w:rsidRPr="000D5226">
              <w:rPr>
                <w:sz w:val="16"/>
                <w:szCs w:val="16"/>
              </w:rPr>
              <w:t xml:space="preserve">Площадь: реконструкция предусматривает полный демонтаж существующего перекрытия из мелкоразмерных бетонных плит и кровельного покрытия, монтаж кровли  из профилированного оцинкованного листа, установка пароизоляционного слоев, </w:t>
            </w:r>
            <w:proofErr w:type="spellStart"/>
            <w:r w:rsidRPr="000D5226">
              <w:rPr>
                <w:sz w:val="16"/>
                <w:szCs w:val="16"/>
              </w:rPr>
              <w:t>минераловатного</w:t>
            </w:r>
            <w:proofErr w:type="spellEnd"/>
            <w:r w:rsidRPr="000D5226">
              <w:rPr>
                <w:sz w:val="16"/>
                <w:szCs w:val="16"/>
              </w:rPr>
              <w:t xml:space="preserve"> утеплителя, выравнивающей стяжки и  наплавляемого покрытия. Существенное снижение нагрузки на </w:t>
            </w:r>
            <w:r w:rsidRPr="000D5226">
              <w:rPr>
                <w:sz w:val="16"/>
                <w:szCs w:val="16"/>
              </w:rPr>
              <w:lastRenderedPageBreak/>
              <w:t>несущие конструкции здания</w:t>
            </w:r>
          </w:p>
        </w:tc>
        <w:tc>
          <w:tcPr>
            <w:tcW w:w="228" w:type="pct"/>
            <w:gridSpan w:val="2"/>
            <w:tcBorders>
              <w:top w:val="nil"/>
              <w:left w:val="nil"/>
              <w:bottom w:val="single" w:sz="4" w:space="0" w:color="auto"/>
              <w:right w:val="single" w:sz="4" w:space="0" w:color="auto"/>
            </w:tcBorders>
            <w:shd w:val="clear" w:color="auto" w:fill="auto"/>
          </w:tcPr>
          <w:p w14:paraId="4CA69881" w14:textId="189B32CA" w:rsidR="000B2906" w:rsidRPr="003B4C7E" w:rsidRDefault="000B2906" w:rsidP="003B4C7E">
            <w:pPr>
              <w:autoSpaceDE/>
              <w:autoSpaceDN/>
              <w:spacing w:line="240" w:lineRule="auto"/>
              <w:ind w:left="-83" w:right="-69" w:firstLine="0"/>
              <w:jc w:val="center"/>
              <w:rPr>
                <w:color w:val="000000"/>
                <w:sz w:val="16"/>
                <w:szCs w:val="16"/>
                <w:lang w:bidi="ar-SA"/>
              </w:rPr>
            </w:pPr>
            <w:r w:rsidRPr="00B42653">
              <w:rPr>
                <w:sz w:val="16"/>
                <w:szCs w:val="16"/>
              </w:rPr>
              <w:lastRenderedPageBreak/>
              <w:t>м</w:t>
            </w:r>
            <w:proofErr w:type="gramStart"/>
            <w:r w:rsidRPr="00B42653">
              <w:rPr>
                <w:sz w:val="16"/>
                <w:szCs w:val="16"/>
              </w:rPr>
              <w:t>2</w:t>
            </w:r>
            <w:proofErr w:type="gramEnd"/>
          </w:p>
        </w:tc>
        <w:tc>
          <w:tcPr>
            <w:tcW w:w="197" w:type="pct"/>
            <w:gridSpan w:val="2"/>
            <w:tcBorders>
              <w:top w:val="nil"/>
              <w:left w:val="nil"/>
              <w:bottom w:val="single" w:sz="4" w:space="0" w:color="auto"/>
              <w:right w:val="single" w:sz="4" w:space="0" w:color="auto"/>
            </w:tcBorders>
            <w:shd w:val="clear" w:color="auto" w:fill="auto"/>
          </w:tcPr>
          <w:p w14:paraId="2E357910" w14:textId="588D2201" w:rsidR="000B2906" w:rsidRPr="003B4C7E" w:rsidRDefault="000B2906" w:rsidP="003B4C7E">
            <w:pPr>
              <w:autoSpaceDE/>
              <w:autoSpaceDN/>
              <w:spacing w:line="240" w:lineRule="auto"/>
              <w:ind w:left="-83" w:right="-69" w:firstLine="0"/>
              <w:jc w:val="center"/>
              <w:rPr>
                <w:sz w:val="16"/>
                <w:szCs w:val="16"/>
                <w:lang w:bidi="ar-SA"/>
              </w:rPr>
            </w:pPr>
            <w:r w:rsidRPr="00B42653">
              <w:rPr>
                <w:sz w:val="16"/>
                <w:szCs w:val="16"/>
              </w:rPr>
              <w:t>16300</w:t>
            </w:r>
          </w:p>
        </w:tc>
        <w:tc>
          <w:tcPr>
            <w:tcW w:w="223" w:type="pct"/>
            <w:gridSpan w:val="2"/>
            <w:tcBorders>
              <w:top w:val="nil"/>
              <w:left w:val="nil"/>
              <w:bottom w:val="single" w:sz="4" w:space="0" w:color="auto"/>
              <w:right w:val="single" w:sz="4" w:space="0" w:color="auto"/>
            </w:tcBorders>
            <w:shd w:val="clear" w:color="auto" w:fill="auto"/>
          </w:tcPr>
          <w:p w14:paraId="54723061" w14:textId="395E7208" w:rsidR="000B2906" w:rsidRPr="003B4C7E" w:rsidRDefault="000B2906" w:rsidP="003B4C7E">
            <w:pPr>
              <w:autoSpaceDE/>
              <w:autoSpaceDN/>
              <w:spacing w:line="240" w:lineRule="auto"/>
              <w:ind w:left="-83" w:right="-69" w:firstLine="0"/>
              <w:jc w:val="center"/>
              <w:rPr>
                <w:sz w:val="16"/>
                <w:szCs w:val="16"/>
                <w:lang w:bidi="ar-SA"/>
              </w:rPr>
            </w:pPr>
            <w:r w:rsidRPr="00B42653">
              <w:rPr>
                <w:sz w:val="16"/>
                <w:szCs w:val="16"/>
              </w:rPr>
              <w:t>16300</w:t>
            </w:r>
          </w:p>
        </w:tc>
        <w:tc>
          <w:tcPr>
            <w:tcW w:w="195" w:type="pct"/>
            <w:tcBorders>
              <w:top w:val="nil"/>
              <w:left w:val="nil"/>
              <w:bottom w:val="single" w:sz="4" w:space="0" w:color="auto"/>
              <w:right w:val="single" w:sz="4" w:space="0" w:color="auto"/>
            </w:tcBorders>
            <w:shd w:val="clear" w:color="auto" w:fill="auto"/>
          </w:tcPr>
          <w:p w14:paraId="3BB6E3B6" w14:textId="7749656F" w:rsidR="000B2906" w:rsidRPr="003B4C7E" w:rsidRDefault="000B2906" w:rsidP="000245DD">
            <w:pPr>
              <w:autoSpaceDE/>
              <w:autoSpaceDN/>
              <w:spacing w:line="240" w:lineRule="auto"/>
              <w:ind w:left="-83" w:right="-69" w:firstLine="0"/>
              <w:jc w:val="center"/>
              <w:rPr>
                <w:color w:val="000000"/>
                <w:sz w:val="16"/>
                <w:szCs w:val="16"/>
                <w:lang w:bidi="ar-SA"/>
              </w:rPr>
            </w:pPr>
            <w:r w:rsidRPr="002A42BD">
              <w:rPr>
                <w:sz w:val="16"/>
                <w:szCs w:val="16"/>
              </w:rPr>
              <w:t>202</w:t>
            </w:r>
            <w:r>
              <w:rPr>
                <w:sz w:val="16"/>
                <w:szCs w:val="16"/>
              </w:rPr>
              <w:t>3</w:t>
            </w:r>
          </w:p>
        </w:tc>
        <w:tc>
          <w:tcPr>
            <w:tcW w:w="218" w:type="pct"/>
            <w:gridSpan w:val="3"/>
            <w:tcBorders>
              <w:top w:val="nil"/>
              <w:left w:val="nil"/>
              <w:bottom w:val="single" w:sz="4" w:space="0" w:color="auto"/>
              <w:right w:val="single" w:sz="4" w:space="0" w:color="auto"/>
            </w:tcBorders>
            <w:shd w:val="clear" w:color="auto" w:fill="auto"/>
          </w:tcPr>
          <w:p w14:paraId="724A9B39" w14:textId="46760162" w:rsidR="000B2906" w:rsidRPr="003B4C7E" w:rsidRDefault="000B2906" w:rsidP="00C77E9E">
            <w:pPr>
              <w:autoSpaceDE/>
              <w:autoSpaceDN/>
              <w:spacing w:line="240" w:lineRule="auto"/>
              <w:ind w:left="-83" w:right="-69" w:firstLine="0"/>
              <w:jc w:val="center"/>
              <w:rPr>
                <w:color w:val="000000"/>
                <w:sz w:val="16"/>
                <w:szCs w:val="16"/>
                <w:lang w:bidi="ar-SA"/>
              </w:rPr>
            </w:pPr>
            <w:r>
              <w:rPr>
                <w:sz w:val="16"/>
                <w:szCs w:val="16"/>
              </w:rPr>
              <w:t>202</w:t>
            </w:r>
            <w:r w:rsidR="00C77E9E">
              <w:rPr>
                <w:sz w:val="16"/>
                <w:szCs w:val="16"/>
              </w:rPr>
              <w:t>4</w:t>
            </w:r>
          </w:p>
        </w:tc>
        <w:tc>
          <w:tcPr>
            <w:tcW w:w="295" w:type="pct"/>
            <w:tcBorders>
              <w:top w:val="nil"/>
              <w:left w:val="nil"/>
              <w:bottom w:val="single" w:sz="4" w:space="0" w:color="auto"/>
              <w:right w:val="single" w:sz="4" w:space="0" w:color="auto"/>
            </w:tcBorders>
            <w:shd w:val="clear" w:color="auto" w:fill="auto"/>
            <w:vAlign w:val="center"/>
          </w:tcPr>
          <w:p w14:paraId="3331DF4E" w14:textId="55C54CEF" w:rsidR="000B2906" w:rsidRPr="003B4C7E" w:rsidRDefault="000B2906" w:rsidP="00C77E9E">
            <w:pPr>
              <w:autoSpaceDE/>
              <w:autoSpaceDN/>
              <w:spacing w:line="240" w:lineRule="auto"/>
              <w:ind w:left="-83" w:right="-69" w:firstLine="0"/>
              <w:jc w:val="center"/>
              <w:rPr>
                <w:b/>
                <w:bCs/>
                <w:color w:val="000000"/>
                <w:sz w:val="16"/>
                <w:szCs w:val="16"/>
                <w:lang w:bidi="ar-SA"/>
              </w:rPr>
            </w:pPr>
            <w:r>
              <w:rPr>
                <w:sz w:val="16"/>
                <w:szCs w:val="16"/>
              </w:rPr>
              <w:t>4</w:t>
            </w:r>
            <w:r w:rsidR="00C77E9E">
              <w:rPr>
                <w:sz w:val="16"/>
                <w:szCs w:val="16"/>
              </w:rPr>
              <w:t>6707,55</w:t>
            </w:r>
          </w:p>
        </w:tc>
        <w:tc>
          <w:tcPr>
            <w:tcW w:w="317" w:type="pct"/>
            <w:gridSpan w:val="2"/>
            <w:tcBorders>
              <w:top w:val="nil"/>
              <w:left w:val="nil"/>
              <w:bottom w:val="single" w:sz="4" w:space="0" w:color="auto"/>
              <w:right w:val="single" w:sz="4" w:space="0" w:color="auto"/>
            </w:tcBorders>
            <w:shd w:val="clear" w:color="auto" w:fill="auto"/>
            <w:vAlign w:val="center"/>
          </w:tcPr>
          <w:p w14:paraId="1B508815" w14:textId="06B959BF"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41" w:type="pct"/>
            <w:gridSpan w:val="2"/>
            <w:tcBorders>
              <w:top w:val="nil"/>
              <w:left w:val="nil"/>
              <w:bottom w:val="single" w:sz="4" w:space="0" w:color="auto"/>
              <w:right w:val="single" w:sz="4" w:space="0" w:color="auto"/>
            </w:tcBorders>
            <w:shd w:val="clear" w:color="auto" w:fill="auto"/>
            <w:vAlign w:val="center"/>
          </w:tcPr>
          <w:p w14:paraId="7B8151CF"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tcPr>
          <w:p w14:paraId="2B2C7DA4" w14:textId="27A72C2B" w:rsidR="000B2906" w:rsidRPr="003B4C7E" w:rsidRDefault="000B2906" w:rsidP="00294344">
            <w:pPr>
              <w:autoSpaceDE/>
              <w:autoSpaceDN/>
              <w:spacing w:line="240" w:lineRule="auto"/>
              <w:ind w:left="-83" w:right="-69" w:firstLine="0"/>
              <w:jc w:val="center"/>
              <w:rPr>
                <w:color w:val="000000"/>
                <w:sz w:val="16"/>
                <w:szCs w:val="16"/>
                <w:lang w:bidi="ar-SA"/>
              </w:rPr>
            </w:pPr>
            <w:r>
              <w:rPr>
                <w:sz w:val="16"/>
                <w:szCs w:val="16"/>
              </w:rPr>
              <w:t>44222,94</w:t>
            </w:r>
          </w:p>
        </w:tc>
        <w:tc>
          <w:tcPr>
            <w:tcW w:w="296" w:type="pct"/>
            <w:gridSpan w:val="2"/>
            <w:tcBorders>
              <w:top w:val="nil"/>
              <w:left w:val="nil"/>
              <w:bottom w:val="single" w:sz="4" w:space="0" w:color="auto"/>
              <w:right w:val="single" w:sz="4" w:space="0" w:color="auto"/>
            </w:tcBorders>
            <w:shd w:val="clear" w:color="auto" w:fill="auto"/>
            <w:vAlign w:val="center"/>
          </w:tcPr>
          <w:p w14:paraId="64DCD7C4" w14:textId="381FE8B0" w:rsidR="000B2906" w:rsidRPr="003B4C7E" w:rsidRDefault="00C77E9E" w:rsidP="00294344">
            <w:pPr>
              <w:autoSpaceDE/>
              <w:autoSpaceDN/>
              <w:spacing w:line="240" w:lineRule="auto"/>
              <w:ind w:left="-83" w:right="-69" w:firstLine="0"/>
              <w:jc w:val="center"/>
              <w:rPr>
                <w:color w:val="000000"/>
                <w:sz w:val="16"/>
                <w:szCs w:val="16"/>
                <w:lang w:bidi="ar-SA"/>
              </w:rPr>
            </w:pPr>
            <w:r>
              <w:rPr>
                <w:color w:val="000000"/>
                <w:sz w:val="16"/>
                <w:szCs w:val="16"/>
                <w:lang w:bidi="ar-SA"/>
              </w:rPr>
              <w:t>2484,61</w:t>
            </w:r>
          </w:p>
        </w:tc>
        <w:tc>
          <w:tcPr>
            <w:tcW w:w="297" w:type="pct"/>
            <w:tcBorders>
              <w:top w:val="nil"/>
              <w:left w:val="nil"/>
              <w:bottom w:val="single" w:sz="4" w:space="0" w:color="auto"/>
              <w:right w:val="single" w:sz="4" w:space="0" w:color="auto"/>
            </w:tcBorders>
            <w:shd w:val="clear" w:color="auto" w:fill="auto"/>
            <w:vAlign w:val="center"/>
          </w:tcPr>
          <w:p w14:paraId="074E5638" w14:textId="68F5465C"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tcPr>
          <w:p w14:paraId="634E57EA"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r>
      <w:tr w:rsidR="00FC6A03" w:rsidRPr="003B4C7E" w14:paraId="6AB2F771"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tcPr>
          <w:p w14:paraId="55138DB2" w14:textId="236B18A5" w:rsidR="000B2906" w:rsidRPr="003B4C7E" w:rsidRDefault="000B2906" w:rsidP="003B4C7E">
            <w:pPr>
              <w:autoSpaceDE/>
              <w:autoSpaceDN/>
              <w:spacing w:line="240" w:lineRule="auto"/>
              <w:ind w:left="-71" w:right="-69" w:firstLine="0"/>
              <w:jc w:val="center"/>
              <w:rPr>
                <w:color w:val="000000"/>
                <w:sz w:val="16"/>
                <w:szCs w:val="16"/>
                <w:lang w:bidi="ar-SA"/>
              </w:rPr>
            </w:pPr>
            <w:r>
              <w:rPr>
                <w:sz w:val="16"/>
                <w:szCs w:val="16"/>
              </w:rPr>
              <w:lastRenderedPageBreak/>
              <w:t>2.13</w:t>
            </w:r>
          </w:p>
        </w:tc>
        <w:tc>
          <w:tcPr>
            <w:tcW w:w="374" w:type="pct"/>
            <w:gridSpan w:val="2"/>
            <w:tcBorders>
              <w:top w:val="nil"/>
              <w:left w:val="nil"/>
              <w:bottom w:val="single" w:sz="4" w:space="0" w:color="auto"/>
              <w:right w:val="single" w:sz="4" w:space="0" w:color="auto"/>
            </w:tcBorders>
            <w:shd w:val="clear" w:color="auto" w:fill="auto"/>
          </w:tcPr>
          <w:p w14:paraId="6A2FBE60" w14:textId="5E9D4496" w:rsidR="000B2906" w:rsidRPr="003B4C7E" w:rsidRDefault="000B2906" w:rsidP="003B4C7E">
            <w:pPr>
              <w:autoSpaceDE/>
              <w:autoSpaceDN/>
              <w:spacing w:line="240" w:lineRule="auto"/>
              <w:ind w:left="-71" w:right="-69" w:firstLine="0"/>
              <w:jc w:val="left"/>
              <w:rPr>
                <w:sz w:val="16"/>
                <w:szCs w:val="16"/>
                <w:lang w:bidi="ar-SA"/>
              </w:rPr>
            </w:pPr>
            <w:r w:rsidRPr="00B42653">
              <w:rPr>
                <w:sz w:val="16"/>
                <w:szCs w:val="16"/>
              </w:rPr>
              <w:t>Реконструкция дымовой трубы №3</w:t>
            </w:r>
          </w:p>
        </w:tc>
        <w:tc>
          <w:tcPr>
            <w:tcW w:w="573" w:type="pct"/>
            <w:gridSpan w:val="2"/>
            <w:tcBorders>
              <w:top w:val="nil"/>
              <w:left w:val="nil"/>
              <w:bottom w:val="single" w:sz="4" w:space="0" w:color="auto"/>
              <w:right w:val="single" w:sz="4" w:space="0" w:color="auto"/>
            </w:tcBorders>
            <w:shd w:val="clear" w:color="auto" w:fill="auto"/>
          </w:tcPr>
          <w:p w14:paraId="44A76B7A" w14:textId="48EBE18E" w:rsidR="000B2906" w:rsidRPr="003B4C7E" w:rsidRDefault="000B2906" w:rsidP="003B4C7E">
            <w:pPr>
              <w:autoSpaceDE/>
              <w:autoSpaceDN/>
              <w:spacing w:after="240" w:line="240" w:lineRule="auto"/>
              <w:ind w:left="-71" w:right="-69" w:firstLine="0"/>
              <w:jc w:val="left"/>
              <w:rPr>
                <w:color w:val="000000"/>
                <w:sz w:val="16"/>
                <w:szCs w:val="16"/>
                <w:lang w:bidi="ar-SA"/>
              </w:rPr>
            </w:pPr>
            <w:r w:rsidRPr="00B42653">
              <w:rPr>
                <w:sz w:val="16"/>
                <w:szCs w:val="16"/>
              </w:rPr>
              <w:t xml:space="preserve">Увеличение срока эксплуатации. По результатам экспертизы ПБ 2018 г. - для предотвращения дальнейшего разрушения ствола установка внутри трубы нового стеклопластикового газоотводящего ствола с </w:t>
            </w:r>
            <w:proofErr w:type="spellStart"/>
            <w:r w:rsidRPr="00B42653">
              <w:rPr>
                <w:sz w:val="16"/>
                <w:szCs w:val="16"/>
              </w:rPr>
              <w:t>отм</w:t>
            </w:r>
            <w:proofErr w:type="spellEnd"/>
            <w:r w:rsidRPr="00B42653">
              <w:rPr>
                <w:sz w:val="16"/>
                <w:szCs w:val="16"/>
              </w:rPr>
              <w:t>. 15 м до 122 м диаметром 3,6 м</w:t>
            </w:r>
          </w:p>
        </w:tc>
        <w:tc>
          <w:tcPr>
            <w:tcW w:w="298" w:type="pct"/>
            <w:gridSpan w:val="2"/>
            <w:tcBorders>
              <w:top w:val="nil"/>
              <w:left w:val="nil"/>
              <w:bottom w:val="single" w:sz="4" w:space="0" w:color="auto"/>
              <w:right w:val="single" w:sz="4" w:space="0" w:color="auto"/>
            </w:tcBorders>
            <w:shd w:val="clear" w:color="auto" w:fill="auto"/>
          </w:tcPr>
          <w:p w14:paraId="65D2F1CC" w14:textId="4DE1DFF3" w:rsidR="000B2906" w:rsidRPr="003B4C7E" w:rsidRDefault="000B2906" w:rsidP="003B4C7E">
            <w:pPr>
              <w:autoSpaceDE/>
              <w:autoSpaceDN/>
              <w:spacing w:line="240" w:lineRule="auto"/>
              <w:ind w:left="-71" w:right="-69" w:firstLine="0"/>
              <w:jc w:val="left"/>
              <w:rPr>
                <w:color w:val="000000"/>
                <w:sz w:val="16"/>
                <w:szCs w:val="16"/>
                <w:lang w:bidi="ar-SA"/>
              </w:rPr>
            </w:pPr>
            <w:r w:rsidRPr="00B42653">
              <w:rPr>
                <w:sz w:val="16"/>
                <w:szCs w:val="16"/>
              </w:rPr>
              <w:t xml:space="preserve">УР, г. Глазов, </w:t>
            </w:r>
            <w:proofErr w:type="spellStart"/>
            <w:proofErr w:type="gramStart"/>
            <w:r w:rsidRPr="00B42653">
              <w:rPr>
                <w:sz w:val="16"/>
                <w:szCs w:val="16"/>
              </w:rPr>
              <w:t>ул</w:t>
            </w:r>
            <w:proofErr w:type="spellEnd"/>
            <w:proofErr w:type="gramEnd"/>
            <w:r w:rsidRPr="00B42653">
              <w:rPr>
                <w:sz w:val="16"/>
                <w:szCs w:val="16"/>
              </w:rPr>
              <w:t xml:space="preserve"> Белова, 7; </w:t>
            </w:r>
            <w:proofErr w:type="spellStart"/>
            <w:r w:rsidRPr="00B42653">
              <w:rPr>
                <w:sz w:val="16"/>
                <w:szCs w:val="16"/>
              </w:rPr>
              <w:t>пром</w:t>
            </w:r>
            <w:proofErr w:type="spellEnd"/>
            <w:r w:rsidRPr="00B42653">
              <w:rPr>
                <w:sz w:val="16"/>
                <w:szCs w:val="16"/>
              </w:rPr>
              <w:t>. площадка, корпус 1Т, котлотурбинный цех</w:t>
            </w:r>
          </w:p>
        </w:tc>
        <w:tc>
          <w:tcPr>
            <w:tcW w:w="510" w:type="pct"/>
            <w:gridSpan w:val="2"/>
            <w:tcBorders>
              <w:top w:val="nil"/>
              <w:left w:val="nil"/>
              <w:bottom w:val="single" w:sz="4" w:space="0" w:color="auto"/>
              <w:right w:val="single" w:sz="4" w:space="0" w:color="auto"/>
            </w:tcBorders>
            <w:shd w:val="clear" w:color="auto" w:fill="auto"/>
          </w:tcPr>
          <w:p w14:paraId="68930E13" w14:textId="149A009E" w:rsidR="000B2906" w:rsidRPr="003B4C7E" w:rsidRDefault="000B2906" w:rsidP="003B4C7E">
            <w:pPr>
              <w:autoSpaceDE/>
              <w:autoSpaceDN/>
              <w:spacing w:line="240" w:lineRule="auto"/>
              <w:ind w:left="-83" w:right="-69" w:firstLine="1"/>
              <w:jc w:val="left"/>
              <w:rPr>
                <w:sz w:val="16"/>
                <w:szCs w:val="16"/>
                <w:lang w:bidi="ar-SA"/>
              </w:rPr>
            </w:pPr>
            <w:r w:rsidRPr="00B42653">
              <w:rPr>
                <w:sz w:val="16"/>
                <w:szCs w:val="16"/>
              </w:rPr>
              <w:t xml:space="preserve">Высота дымовой трубы: Дымовая труба №3 рассчитана на работу с температурой уходящих газов при сжигании мазута. При сжигании природного газа происходит смещение точки росы и как следствие увлажнение внутренней и наружной поверхности, что в результате привело к разрушению футеровки и бетона, сквозное просачивание влаги, критическим дефектам. При реконструкции предлагается установка внутри трубы газоотводящего ствола из полимерных композитных материалов, не подверженных гигроскопичности и </w:t>
            </w:r>
            <w:proofErr w:type="spellStart"/>
            <w:r w:rsidRPr="00B42653">
              <w:rPr>
                <w:sz w:val="16"/>
                <w:szCs w:val="16"/>
              </w:rPr>
              <w:t>влагонасыщению</w:t>
            </w:r>
            <w:proofErr w:type="spellEnd"/>
            <w:r w:rsidRPr="00B42653">
              <w:rPr>
                <w:sz w:val="16"/>
                <w:szCs w:val="16"/>
              </w:rPr>
              <w:t>, обладающих высокой коррозионной стойкостью.</w:t>
            </w:r>
          </w:p>
        </w:tc>
        <w:tc>
          <w:tcPr>
            <w:tcW w:w="228" w:type="pct"/>
            <w:gridSpan w:val="2"/>
            <w:tcBorders>
              <w:top w:val="nil"/>
              <w:left w:val="nil"/>
              <w:bottom w:val="single" w:sz="4" w:space="0" w:color="auto"/>
              <w:right w:val="single" w:sz="4" w:space="0" w:color="auto"/>
            </w:tcBorders>
            <w:shd w:val="clear" w:color="auto" w:fill="auto"/>
          </w:tcPr>
          <w:p w14:paraId="6C8FEF7A" w14:textId="731667C4" w:rsidR="000B2906" w:rsidRPr="003B4C7E" w:rsidRDefault="000B2906" w:rsidP="003B4C7E">
            <w:pPr>
              <w:autoSpaceDE/>
              <w:autoSpaceDN/>
              <w:spacing w:line="240" w:lineRule="auto"/>
              <w:ind w:left="-83" w:right="-69" w:firstLine="0"/>
              <w:jc w:val="center"/>
              <w:rPr>
                <w:color w:val="000000"/>
                <w:sz w:val="16"/>
                <w:szCs w:val="16"/>
                <w:lang w:bidi="ar-SA"/>
              </w:rPr>
            </w:pPr>
            <w:r w:rsidRPr="00B42653">
              <w:rPr>
                <w:sz w:val="16"/>
                <w:szCs w:val="16"/>
              </w:rPr>
              <w:t>м</w:t>
            </w:r>
          </w:p>
        </w:tc>
        <w:tc>
          <w:tcPr>
            <w:tcW w:w="197" w:type="pct"/>
            <w:gridSpan w:val="2"/>
            <w:tcBorders>
              <w:top w:val="nil"/>
              <w:left w:val="nil"/>
              <w:bottom w:val="single" w:sz="4" w:space="0" w:color="auto"/>
              <w:right w:val="single" w:sz="4" w:space="0" w:color="auto"/>
            </w:tcBorders>
            <w:shd w:val="clear" w:color="auto" w:fill="auto"/>
          </w:tcPr>
          <w:p w14:paraId="68E30FD5" w14:textId="3D97B726" w:rsidR="000B2906" w:rsidRPr="003B4C7E" w:rsidRDefault="000B2906" w:rsidP="003B4C7E">
            <w:pPr>
              <w:autoSpaceDE/>
              <w:autoSpaceDN/>
              <w:spacing w:line="240" w:lineRule="auto"/>
              <w:ind w:left="-83" w:right="-69" w:firstLine="0"/>
              <w:jc w:val="center"/>
              <w:rPr>
                <w:sz w:val="16"/>
                <w:szCs w:val="16"/>
                <w:lang w:bidi="ar-SA"/>
              </w:rPr>
            </w:pPr>
            <w:r w:rsidRPr="00B42653">
              <w:rPr>
                <w:sz w:val="16"/>
                <w:szCs w:val="16"/>
              </w:rPr>
              <w:t>120</w:t>
            </w:r>
          </w:p>
        </w:tc>
        <w:tc>
          <w:tcPr>
            <w:tcW w:w="223" w:type="pct"/>
            <w:gridSpan w:val="2"/>
            <w:tcBorders>
              <w:top w:val="nil"/>
              <w:left w:val="nil"/>
              <w:bottom w:val="single" w:sz="4" w:space="0" w:color="auto"/>
              <w:right w:val="single" w:sz="4" w:space="0" w:color="auto"/>
            </w:tcBorders>
            <w:shd w:val="clear" w:color="auto" w:fill="auto"/>
          </w:tcPr>
          <w:p w14:paraId="69E34999" w14:textId="005A0AB2" w:rsidR="000B2906" w:rsidRPr="003B4C7E" w:rsidRDefault="000B2906" w:rsidP="003B4C7E">
            <w:pPr>
              <w:autoSpaceDE/>
              <w:autoSpaceDN/>
              <w:spacing w:line="240" w:lineRule="auto"/>
              <w:ind w:left="-83" w:right="-69" w:firstLine="0"/>
              <w:jc w:val="center"/>
              <w:rPr>
                <w:sz w:val="16"/>
                <w:szCs w:val="16"/>
                <w:lang w:bidi="ar-SA"/>
              </w:rPr>
            </w:pPr>
            <w:r w:rsidRPr="00B42653">
              <w:rPr>
                <w:sz w:val="16"/>
                <w:szCs w:val="16"/>
              </w:rPr>
              <w:t>120/107 стеклопластик</w:t>
            </w:r>
          </w:p>
        </w:tc>
        <w:tc>
          <w:tcPr>
            <w:tcW w:w="195" w:type="pct"/>
            <w:tcBorders>
              <w:top w:val="nil"/>
              <w:left w:val="nil"/>
              <w:bottom w:val="single" w:sz="4" w:space="0" w:color="auto"/>
              <w:right w:val="single" w:sz="4" w:space="0" w:color="auto"/>
            </w:tcBorders>
            <w:shd w:val="clear" w:color="auto" w:fill="auto"/>
          </w:tcPr>
          <w:p w14:paraId="4F8B7003" w14:textId="1958F2A2"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2024</w:t>
            </w:r>
          </w:p>
        </w:tc>
        <w:tc>
          <w:tcPr>
            <w:tcW w:w="218" w:type="pct"/>
            <w:gridSpan w:val="3"/>
            <w:tcBorders>
              <w:top w:val="nil"/>
              <w:left w:val="nil"/>
              <w:bottom w:val="single" w:sz="4" w:space="0" w:color="auto"/>
              <w:right w:val="single" w:sz="4" w:space="0" w:color="auto"/>
            </w:tcBorders>
            <w:shd w:val="clear" w:color="auto" w:fill="auto"/>
          </w:tcPr>
          <w:p w14:paraId="3354FF7A" w14:textId="50168B67"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2025</w:t>
            </w:r>
          </w:p>
        </w:tc>
        <w:tc>
          <w:tcPr>
            <w:tcW w:w="295" w:type="pct"/>
            <w:tcBorders>
              <w:top w:val="nil"/>
              <w:left w:val="nil"/>
              <w:bottom w:val="single" w:sz="4" w:space="0" w:color="auto"/>
              <w:right w:val="single" w:sz="4" w:space="0" w:color="auto"/>
            </w:tcBorders>
            <w:shd w:val="clear" w:color="auto" w:fill="auto"/>
            <w:vAlign w:val="center"/>
          </w:tcPr>
          <w:p w14:paraId="5ED9C3BC" w14:textId="0460EB87" w:rsidR="000B2906" w:rsidRPr="003B4C7E" w:rsidRDefault="000B2906" w:rsidP="000245DD">
            <w:pPr>
              <w:autoSpaceDE/>
              <w:autoSpaceDN/>
              <w:spacing w:line="240" w:lineRule="auto"/>
              <w:ind w:left="-83" w:right="-69" w:firstLine="0"/>
              <w:jc w:val="center"/>
              <w:rPr>
                <w:b/>
                <w:bCs/>
                <w:color w:val="000000"/>
                <w:sz w:val="16"/>
                <w:szCs w:val="16"/>
                <w:lang w:bidi="ar-SA"/>
              </w:rPr>
            </w:pPr>
            <w:r w:rsidRPr="002A42BD">
              <w:rPr>
                <w:sz w:val="16"/>
                <w:szCs w:val="16"/>
              </w:rPr>
              <w:t>62 000,0</w:t>
            </w:r>
            <w:r>
              <w:rPr>
                <w:sz w:val="16"/>
                <w:szCs w:val="16"/>
              </w:rPr>
              <w:t>1</w:t>
            </w:r>
          </w:p>
        </w:tc>
        <w:tc>
          <w:tcPr>
            <w:tcW w:w="317" w:type="pct"/>
            <w:gridSpan w:val="2"/>
            <w:tcBorders>
              <w:top w:val="nil"/>
              <w:left w:val="nil"/>
              <w:bottom w:val="single" w:sz="4" w:space="0" w:color="auto"/>
              <w:right w:val="single" w:sz="4" w:space="0" w:color="auto"/>
            </w:tcBorders>
            <w:shd w:val="clear" w:color="auto" w:fill="auto"/>
            <w:vAlign w:val="center"/>
          </w:tcPr>
          <w:p w14:paraId="6336EA06" w14:textId="15383E25"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41" w:type="pct"/>
            <w:gridSpan w:val="2"/>
            <w:tcBorders>
              <w:top w:val="nil"/>
              <w:left w:val="nil"/>
              <w:bottom w:val="single" w:sz="4" w:space="0" w:color="auto"/>
              <w:right w:val="single" w:sz="4" w:space="0" w:color="auto"/>
            </w:tcBorders>
            <w:shd w:val="clear" w:color="auto" w:fill="auto"/>
            <w:vAlign w:val="center"/>
          </w:tcPr>
          <w:p w14:paraId="4CBCC324"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tcPr>
          <w:p w14:paraId="0097298D"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6" w:type="pct"/>
            <w:gridSpan w:val="2"/>
            <w:tcBorders>
              <w:top w:val="nil"/>
              <w:left w:val="nil"/>
              <w:bottom w:val="single" w:sz="4" w:space="0" w:color="auto"/>
              <w:right w:val="single" w:sz="4" w:space="0" w:color="auto"/>
            </w:tcBorders>
            <w:shd w:val="clear" w:color="auto" w:fill="auto"/>
            <w:vAlign w:val="center"/>
          </w:tcPr>
          <w:p w14:paraId="4221C829" w14:textId="653D1C33" w:rsidR="000B2906" w:rsidRPr="003B4C7E" w:rsidRDefault="000B2906" w:rsidP="00294344">
            <w:pPr>
              <w:autoSpaceDE/>
              <w:autoSpaceDN/>
              <w:spacing w:line="240" w:lineRule="auto"/>
              <w:ind w:left="-83" w:right="-69" w:firstLine="0"/>
              <w:jc w:val="center"/>
              <w:rPr>
                <w:color w:val="000000"/>
                <w:sz w:val="16"/>
                <w:szCs w:val="16"/>
                <w:lang w:bidi="ar-SA"/>
              </w:rPr>
            </w:pPr>
            <w:r w:rsidRPr="002A42BD">
              <w:rPr>
                <w:sz w:val="16"/>
                <w:szCs w:val="16"/>
              </w:rPr>
              <w:t>2 000,0</w:t>
            </w:r>
            <w:r>
              <w:rPr>
                <w:sz w:val="16"/>
                <w:szCs w:val="16"/>
              </w:rPr>
              <w:t>1</w:t>
            </w:r>
          </w:p>
        </w:tc>
        <w:tc>
          <w:tcPr>
            <w:tcW w:w="297" w:type="pct"/>
            <w:tcBorders>
              <w:top w:val="nil"/>
              <w:left w:val="nil"/>
              <w:bottom w:val="single" w:sz="4" w:space="0" w:color="auto"/>
              <w:right w:val="single" w:sz="4" w:space="0" w:color="auto"/>
            </w:tcBorders>
            <w:shd w:val="clear" w:color="auto" w:fill="auto"/>
            <w:vAlign w:val="center"/>
          </w:tcPr>
          <w:p w14:paraId="2508A0BE" w14:textId="29B4BB89" w:rsidR="000B2906" w:rsidRPr="003B4C7E" w:rsidRDefault="000B2906" w:rsidP="000245DD">
            <w:pPr>
              <w:autoSpaceDE/>
              <w:autoSpaceDN/>
              <w:spacing w:line="240" w:lineRule="auto"/>
              <w:ind w:left="-83" w:right="-69" w:firstLine="0"/>
              <w:jc w:val="center"/>
              <w:rPr>
                <w:color w:val="000000"/>
                <w:sz w:val="16"/>
                <w:szCs w:val="16"/>
                <w:lang w:bidi="ar-SA"/>
              </w:rPr>
            </w:pPr>
            <w:r w:rsidRPr="002A42BD">
              <w:rPr>
                <w:sz w:val="16"/>
                <w:szCs w:val="16"/>
              </w:rPr>
              <w:t>60 000</w:t>
            </w:r>
            <w:r w:rsidRPr="00925639">
              <w:rPr>
                <w:sz w:val="16"/>
              </w:rPr>
              <w:t>,00</w:t>
            </w:r>
          </w:p>
        </w:tc>
        <w:tc>
          <w:tcPr>
            <w:tcW w:w="295" w:type="pct"/>
            <w:tcBorders>
              <w:top w:val="nil"/>
              <w:left w:val="nil"/>
              <w:bottom w:val="single" w:sz="4" w:space="0" w:color="auto"/>
              <w:right w:val="single" w:sz="4" w:space="0" w:color="auto"/>
            </w:tcBorders>
            <w:shd w:val="clear" w:color="auto" w:fill="auto"/>
            <w:vAlign w:val="center"/>
          </w:tcPr>
          <w:p w14:paraId="570B61C7" w14:textId="7A2AD861" w:rsidR="000B2906" w:rsidRPr="003B4C7E" w:rsidRDefault="000B2906" w:rsidP="00294344">
            <w:pPr>
              <w:autoSpaceDE/>
              <w:autoSpaceDN/>
              <w:spacing w:line="240" w:lineRule="auto"/>
              <w:ind w:left="-83" w:right="-69" w:firstLine="0"/>
              <w:jc w:val="center"/>
              <w:rPr>
                <w:color w:val="000000"/>
                <w:sz w:val="16"/>
                <w:szCs w:val="16"/>
                <w:lang w:bidi="ar-SA"/>
              </w:rPr>
            </w:pPr>
          </w:p>
        </w:tc>
      </w:tr>
      <w:tr w:rsidR="00FC6A03" w:rsidRPr="003B4C7E" w14:paraId="3F86A2FB"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tcPr>
          <w:p w14:paraId="501E2791" w14:textId="1886599A" w:rsidR="000B2906" w:rsidRPr="003B4C7E" w:rsidRDefault="000B2906" w:rsidP="003B4C7E">
            <w:pPr>
              <w:autoSpaceDE/>
              <w:autoSpaceDN/>
              <w:spacing w:line="240" w:lineRule="auto"/>
              <w:ind w:left="-71" w:right="-69" w:firstLine="0"/>
              <w:jc w:val="center"/>
              <w:rPr>
                <w:color w:val="000000"/>
                <w:sz w:val="16"/>
                <w:szCs w:val="16"/>
                <w:lang w:bidi="ar-SA"/>
              </w:rPr>
            </w:pPr>
            <w:r>
              <w:rPr>
                <w:sz w:val="16"/>
                <w:szCs w:val="16"/>
              </w:rPr>
              <w:t>2.14</w:t>
            </w:r>
          </w:p>
        </w:tc>
        <w:tc>
          <w:tcPr>
            <w:tcW w:w="374" w:type="pct"/>
            <w:gridSpan w:val="2"/>
            <w:tcBorders>
              <w:top w:val="nil"/>
              <w:left w:val="nil"/>
              <w:bottom w:val="single" w:sz="4" w:space="0" w:color="auto"/>
              <w:right w:val="single" w:sz="4" w:space="0" w:color="auto"/>
            </w:tcBorders>
            <w:shd w:val="clear" w:color="auto" w:fill="auto"/>
          </w:tcPr>
          <w:p w14:paraId="2FE0D15A" w14:textId="2063DB10" w:rsidR="000B2906" w:rsidRPr="003B4C7E" w:rsidRDefault="000B2906" w:rsidP="003B4C7E">
            <w:pPr>
              <w:autoSpaceDE/>
              <w:autoSpaceDN/>
              <w:spacing w:line="240" w:lineRule="auto"/>
              <w:ind w:left="-71" w:right="-69" w:firstLine="0"/>
              <w:jc w:val="left"/>
              <w:rPr>
                <w:sz w:val="16"/>
                <w:szCs w:val="16"/>
                <w:lang w:bidi="ar-SA"/>
              </w:rPr>
            </w:pPr>
            <w:r w:rsidRPr="00B42653">
              <w:rPr>
                <w:sz w:val="16"/>
                <w:szCs w:val="16"/>
              </w:rPr>
              <w:t>Реконструкция группы производственных насосов с применением частотного регулирования</w:t>
            </w:r>
          </w:p>
        </w:tc>
        <w:tc>
          <w:tcPr>
            <w:tcW w:w="573" w:type="pct"/>
            <w:gridSpan w:val="2"/>
            <w:tcBorders>
              <w:top w:val="nil"/>
              <w:left w:val="nil"/>
              <w:bottom w:val="single" w:sz="4" w:space="0" w:color="auto"/>
              <w:right w:val="single" w:sz="4" w:space="0" w:color="auto"/>
            </w:tcBorders>
            <w:shd w:val="clear" w:color="auto" w:fill="auto"/>
          </w:tcPr>
          <w:p w14:paraId="5ECC34D9" w14:textId="5FB70FCA" w:rsidR="000B2906" w:rsidRPr="003B4C7E" w:rsidRDefault="000B2906" w:rsidP="003B4C7E">
            <w:pPr>
              <w:autoSpaceDE/>
              <w:autoSpaceDN/>
              <w:spacing w:after="240" w:line="240" w:lineRule="auto"/>
              <w:ind w:left="-71" w:right="-69" w:firstLine="0"/>
              <w:jc w:val="left"/>
              <w:rPr>
                <w:color w:val="000000"/>
                <w:sz w:val="16"/>
                <w:szCs w:val="16"/>
                <w:lang w:bidi="ar-SA"/>
              </w:rPr>
            </w:pPr>
            <w:r w:rsidRPr="00B42653">
              <w:rPr>
                <w:sz w:val="16"/>
                <w:szCs w:val="16"/>
              </w:rPr>
              <w:t xml:space="preserve">Увеличение срока эксплуатации. Повышение эффективности работы объектов теплоснабжения. Снижение затрат на собственные нужды за счет применения частотного регулирования расхода производственной </w:t>
            </w:r>
            <w:r w:rsidRPr="00B42653">
              <w:rPr>
                <w:sz w:val="16"/>
                <w:szCs w:val="16"/>
              </w:rPr>
              <w:lastRenderedPageBreak/>
              <w:t>воды от потребления</w:t>
            </w:r>
          </w:p>
        </w:tc>
        <w:tc>
          <w:tcPr>
            <w:tcW w:w="298" w:type="pct"/>
            <w:gridSpan w:val="2"/>
            <w:tcBorders>
              <w:top w:val="nil"/>
              <w:left w:val="nil"/>
              <w:bottom w:val="single" w:sz="4" w:space="0" w:color="auto"/>
              <w:right w:val="single" w:sz="4" w:space="0" w:color="auto"/>
            </w:tcBorders>
            <w:shd w:val="clear" w:color="auto" w:fill="auto"/>
          </w:tcPr>
          <w:p w14:paraId="5B1449CA" w14:textId="6121241B" w:rsidR="000B2906" w:rsidRPr="003B4C7E" w:rsidRDefault="000B2906" w:rsidP="003B4C7E">
            <w:pPr>
              <w:autoSpaceDE/>
              <w:autoSpaceDN/>
              <w:spacing w:line="240" w:lineRule="auto"/>
              <w:ind w:left="-71" w:right="-69" w:firstLine="0"/>
              <w:jc w:val="left"/>
              <w:rPr>
                <w:color w:val="000000"/>
                <w:sz w:val="16"/>
                <w:szCs w:val="16"/>
                <w:lang w:bidi="ar-SA"/>
              </w:rPr>
            </w:pPr>
            <w:r w:rsidRPr="00B42653">
              <w:rPr>
                <w:sz w:val="16"/>
                <w:szCs w:val="16"/>
              </w:rPr>
              <w:lastRenderedPageBreak/>
              <w:t xml:space="preserve">УР, г. Глазов, </w:t>
            </w:r>
            <w:proofErr w:type="spellStart"/>
            <w:proofErr w:type="gramStart"/>
            <w:r w:rsidRPr="00B42653">
              <w:rPr>
                <w:sz w:val="16"/>
                <w:szCs w:val="16"/>
              </w:rPr>
              <w:t>ул</w:t>
            </w:r>
            <w:proofErr w:type="spellEnd"/>
            <w:proofErr w:type="gramEnd"/>
            <w:r w:rsidRPr="00B42653">
              <w:rPr>
                <w:sz w:val="16"/>
                <w:szCs w:val="16"/>
              </w:rPr>
              <w:t xml:space="preserve"> Белова, 7; </w:t>
            </w:r>
            <w:proofErr w:type="spellStart"/>
            <w:r w:rsidRPr="00B42653">
              <w:rPr>
                <w:sz w:val="16"/>
                <w:szCs w:val="16"/>
              </w:rPr>
              <w:t>пром</w:t>
            </w:r>
            <w:proofErr w:type="spellEnd"/>
            <w:r w:rsidRPr="00B42653">
              <w:rPr>
                <w:sz w:val="16"/>
                <w:szCs w:val="16"/>
              </w:rPr>
              <w:t>. площадка, корпус 177, котлотурбинный цех</w:t>
            </w:r>
          </w:p>
        </w:tc>
        <w:tc>
          <w:tcPr>
            <w:tcW w:w="510" w:type="pct"/>
            <w:gridSpan w:val="2"/>
            <w:tcBorders>
              <w:top w:val="nil"/>
              <w:left w:val="nil"/>
              <w:bottom w:val="single" w:sz="4" w:space="0" w:color="auto"/>
              <w:right w:val="single" w:sz="4" w:space="0" w:color="auto"/>
            </w:tcBorders>
            <w:shd w:val="clear" w:color="auto" w:fill="auto"/>
          </w:tcPr>
          <w:p w14:paraId="345FA5DF" w14:textId="0BDFA473" w:rsidR="000B2906" w:rsidRPr="003B4C7E" w:rsidRDefault="000B2906" w:rsidP="003B4C7E">
            <w:pPr>
              <w:autoSpaceDE/>
              <w:autoSpaceDN/>
              <w:spacing w:line="240" w:lineRule="auto"/>
              <w:ind w:left="-83" w:right="-69" w:firstLine="1"/>
              <w:jc w:val="left"/>
              <w:rPr>
                <w:sz w:val="16"/>
                <w:szCs w:val="16"/>
                <w:lang w:bidi="ar-SA"/>
              </w:rPr>
            </w:pPr>
            <w:r w:rsidRPr="00B42653">
              <w:rPr>
                <w:sz w:val="16"/>
                <w:szCs w:val="16"/>
              </w:rPr>
              <w:t>производственный насос: Снижение затрат на собственные нужды за счет применения частотного регулирования расхода производственной воды от потребления</w:t>
            </w:r>
          </w:p>
        </w:tc>
        <w:tc>
          <w:tcPr>
            <w:tcW w:w="228" w:type="pct"/>
            <w:gridSpan w:val="2"/>
            <w:tcBorders>
              <w:top w:val="nil"/>
              <w:left w:val="nil"/>
              <w:bottom w:val="single" w:sz="4" w:space="0" w:color="auto"/>
              <w:right w:val="single" w:sz="4" w:space="0" w:color="auto"/>
            </w:tcBorders>
            <w:shd w:val="clear" w:color="auto" w:fill="auto"/>
          </w:tcPr>
          <w:p w14:paraId="546B2D88" w14:textId="1DB48F05" w:rsidR="000B2906" w:rsidRPr="003B4C7E" w:rsidRDefault="000B2906" w:rsidP="003B4C7E">
            <w:pPr>
              <w:autoSpaceDE/>
              <w:autoSpaceDN/>
              <w:spacing w:line="240" w:lineRule="auto"/>
              <w:ind w:left="-83" w:right="-69" w:firstLine="0"/>
              <w:jc w:val="center"/>
              <w:rPr>
                <w:color w:val="000000"/>
                <w:sz w:val="16"/>
                <w:szCs w:val="16"/>
                <w:lang w:bidi="ar-SA"/>
              </w:rPr>
            </w:pPr>
            <w:r w:rsidRPr="00B42653">
              <w:rPr>
                <w:sz w:val="16"/>
                <w:szCs w:val="16"/>
              </w:rPr>
              <w:t>шт.</w:t>
            </w:r>
          </w:p>
        </w:tc>
        <w:tc>
          <w:tcPr>
            <w:tcW w:w="197" w:type="pct"/>
            <w:gridSpan w:val="2"/>
            <w:tcBorders>
              <w:top w:val="nil"/>
              <w:left w:val="nil"/>
              <w:bottom w:val="single" w:sz="4" w:space="0" w:color="auto"/>
              <w:right w:val="single" w:sz="4" w:space="0" w:color="auto"/>
            </w:tcBorders>
            <w:shd w:val="clear" w:color="auto" w:fill="auto"/>
          </w:tcPr>
          <w:p w14:paraId="2EBEAC39" w14:textId="32DF71FB" w:rsidR="000B2906" w:rsidRPr="003B4C7E" w:rsidRDefault="000B2906" w:rsidP="003B4C7E">
            <w:pPr>
              <w:autoSpaceDE/>
              <w:autoSpaceDN/>
              <w:spacing w:line="240" w:lineRule="auto"/>
              <w:ind w:left="-83" w:right="-69" w:firstLine="0"/>
              <w:jc w:val="center"/>
              <w:rPr>
                <w:sz w:val="16"/>
                <w:szCs w:val="16"/>
                <w:lang w:bidi="ar-SA"/>
              </w:rPr>
            </w:pPr>
            <w:r w:rsidRPr="00B42653">
              <w:rPr>
                <w:sz w:val="16"/>
                <w:szCs w:val="16"/>
              </w:rPr>
              <w:t>2</w:t>
            </w:r>
          </w:p>
        </w:tc>
        <w:tc>
          <w:tcPr>
            <w:tcW w:w="223" w:type="pct"/>
            <w:gridSpan w:val="2"/>
            <w:tcBorders>
              <w:top w:val="nil"/>
              <w:left w:val="nil"/>
              <w:bottom w:val="single" w:sz="4" w:space="0" w:color="auto"/>
              <w:right w:val="single" w:sz="4" w:space="0" w:color="auto"/>
            </w:tcBorders>
            <w:shd w:val="clear" w:color="auto" w:fill="auto"/>
          </w:tcPr>
          <w:p w14:paraId="63E1DD2C" w14:textId="412488BE" w:rsidR="000B2906" w:rsidRPr="003B4C7E" w:rsidRDefault="000B2906" w:rsidP="003B4C7E">
            <w:pPr>
              <w:autoSpaceDE/>
              <w:autoSpaceDN/>
              <w:spacing w:line="240" w:lineRule="auto"/>
              <w:ind w:left="-83" w:right="-69" w:firstLine="0"/>
              <w:jc w:val="center"/>
              <w:rPr>
                <w:sz w:val="16"/>
                <w:szCs w:val="16"/>
                <w:lang w:bidi="ar-SA"/>
              </w:rPr>
            </w:pPr>
            <w:r w:rsidRPr="00B42653">
              <w:rPr>
                <w:sz w:val="16"/>
                <w:szCs w:val="16"/>
              </w:rPr>
              <w:t>2 с ЧРП</w:t>
            </w:r>
          </w:p>
        </w:tc>
        <w:tc>
          <w:tcPr>
            <w:tcW w:w="195" w:type="pct"/>
            <w:tcBorders>
              <w:top w:val="nil"/>
              <w:left w:val="nil"/>
              <w:bottom w:val="single" w:sz="4" w:space="0" w:color="auto"/>
              <w:right w:val="single" w:sz="4" w:space="0" w:color="auto"/>
            </w:tcBorders>
            <w:shd w:val="clear" w:color="auto" w:fill="auto"/>
          </w:tcPr>
          <w:p w14:paraId="6AEED259" w14:textId="3354BC5A"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2022</w:t>
            </w:r>
          </w:p>
        </w:tc>
        <w:tc>
          <w:tcPr>
            <w:tcW w:w="218" w:type="pct"/>
            <w:gridSpan w:val="3"/>
            <w:tcBorders>
              <w:top w:val="nil"/>
              <w:left w:val="nil"/>
              <w:bottom w:val="single" w:sz="4" w:space="0" w:color="auto"/>
              <w:right w:val="single" w:sz="4" w:space="0" w:color="auto"/>
            </w:tcBorders>
            <w:shd w:val="clear" w:color="auto" w:fill="auto"/>
          </w:tcPr>
          <w:p w14:paraId="670899B7" w14:textId="319EC3B5"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2023</w:t>
            </w:r>
          </w:p>
        </w:tc>
        <w:tc>
          <w:tcPr>
            <w:tcW w:w="295" w:type="pct"/>
            <w:tcBorders>
              <w:top w:val="nil"/>
              <w:left w:val="nil"/>
              <w:bottom w:val="single" w:sz="4" w:space="0" w:color="auto"/>
              <w:right w:val="single" w:sz="4" w:space="0" w:color="auto"/>
            </w:tcBorders>
            <w:shd w:val="clear" w:color="auto" w:fill="auto"/>
            <w:vAlign w:val="center"/>
          </w:tcPr>
          <w:p w14:paraId="4FFDE536" w14:textId="0BC23C7F" w:rsidR="000B2906" w:rsidRPr="003B4C7E" w:rsidRDefault="000B2906" w:rsidP="00294344">
            <w:pPr>
              <w:autoSpaceDE/>
              <w:autoSpaceDN/>
              <w:spacing w:line="240" w:lineRule="auto"/>
              <w:ind w:left="-83" w:right="-69" w:firstLine="0"/>
              <w:jc w:val="center"/>
              <w:rPr>
                <w:b/>
                <w:bCs/>
                <w:color w:val="000000"/>
                <w:sz w:val="16"/>
                <w:szCs w:val="16"/>
                <w:lang w:bidi="ar-SA"/>
              </w:rPr>
            </w:pPr>
            <w:r>
              <w:rPr>
                <w:sz w:val="16"/>
                <w:szCs w:val="16"/>
              </w:rPr>
              <w:t>18607,97</w:t>
            </w:r>
          </w:p>
        </w:tc>
        <w:tc>
          <w:tcPr>
            <w:tcW w:w="317" w:type="pct"/>
            <w:gridSpan w:val="2"/>
            <w:tcBorders>
              <w:top w:val="nil"/>
              <w:left w:val="nil"/>
              <w:bottom w:val="single" w:sz="4" w:space="0" w:color="auto"/>
              <w:right w:val="single" w:sz="4" w:space="0" w:color="auto"/>
            </w:tcBorders>
            <w:shd w:val="clear" w:color="auto" w:fill="auto"/>
            <w:vAlign w:val="center"/>
          </w:tcPr>
          <w:p w14:paraId="5A4F1963" w14:textId="5CE21690" w:rsidR="000B2906" w:rsidRPr="003B4C7E" w:rsidRDefault="000B2906" w:rsidP="00294344">
            <w:pPr>
              <w:autoSpaceDE/>
              <w:autoSpaceDN/>
              <w:spacing w:line="240" w:lineRule="auto"/>
              <w:ind w:left="-83" w:right="-69" w:firstLine="0"/>
              <w:jc w:val="center"/>
              <w:rPr>
                <w:color w:val="000000"/>
                <w:sz w:val="16"/>
                <w:szCs w:val="16"/>
                <w:lang w:bidi="ar-SA"/>
              </w:rPr>
            </w:pPr>
            <w:r w:rsidRPr="002A42BD">
              <w:rPr>
                <w:sz w:val="16"/>
                <w:szCs w:val="16"/>
              </w:rPr>
              <w:t>633,24</w:t>
            </w:r>
          </w:p>
        </w:tc>
        <w:tc>
          <w:tcPr>
            <w:tcW w:w="241" w:type="pct"/>
            <w:gridSpan w:val="2"/>
            <w:tcBorders>
              <w:top w:val="nil"/>
              <w:left w:val="nil"/>
              <w:bottom w:val="single" w:sz="4" w:space="0" w:color="auto"/>
              <w:right w:val="single" w:sz="4" w:space="0" w:color="auto"/>
            </w:tcBorders>
            <w:shd w:val="clear" w:color="auto" w:fill="auto"/>
            <w:vAlign w:val="center"/>
          </w:tcPr>
          <w:p w14:paraId="278DE3D3"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tcPr>
          <w:p w14:paraId="0969EEF8" w14:textId="265A88F2" w:rsidR="000B2906" w:rsidRPr="003B4C7E" w:rsidRDefault="000B2906" w:rsidP="00294344">
            <w:pPr>
              <w:autoSpaceDE/>
              <w:autoSpaceDN/>
              <w:spacing w:line="240" w:lineRule="auto"/>
              <w:ind w:left="-83" w:right="-69" w:firstLine="0"/>
              <w:jc w:val="center"/>
              <w:rPr>
                <w:color w:val="000000"/>
                <w:sz w:val="16"/>
                <w:szCs w:val="16"/>
                <w:lang w:bidi="ar-SA"/>
              </w:rPr>
            </w:pPr>
            <w:r>
              <w:rPr>
                <w:color w:val="000000"/>
                <w:sz w:val="16"/>
                <w:szCs w:val="16"/>
                <w:lang w:bidi="ar-SA"/>
              </w:rPr>
              <w:t>17974,73</w:t>
            </w:r>
          </w:p>
        </w:tc>
        <w:tc>
          <w:tcPr>
            <w:tcW w:w="296" w:type="pct"/>
            <w:gridSpan w:val="2"/>
            <w:tcBorders>
              <w:top w:val="nil"/>
              <w:left w:val="nil"/>
              <w:bottom w:val="single" w:sz="4" w:space="0" w:color="auto"/>
              <w:right w:val="single" w:sz="4" w:space="0" w:color="auto"/>
            </w:tcBorders>
            <w:shd w:val="clear" w:color="auto" w:fill="auto"/>
            <w:vAlign w:val="center"/>
          </w:tcPr>
          <w:p w14:paraId="4001675A" w14:textId="7A446083"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7" w:type="pct"/>
            <w:tcBorders>
              <w:top w:val="nil"/>
              <w:left w:val="nil"/>
              <w:bottom w:val="single" w:sz="4" w:space="0" w:color="auto"/>
              <w:right w:val="single" w:sz="4" w:space="0" w:color="auto"/>
            </w:tcBorders>
            <w:shd w:val="clear" w:color="auto" w:fill="auto"/>
            <w:vAlign w:val="center"/>
          </w:tcPr>
          <w:p w14:paraId="10E6B792"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tcPr>
          <w:p w14:paraId="7E1D27A3" w14:textId="4743345D" w:rsidR="000B2906" w:rsidRPr="003B4C7E" w:rsidRDefault="000B2906" w:rsidP="00294344">
            <w:pPr>
              <w:autoSpaceDE/>
              <w:autoSpaceDN/>
              <w:spacing w:line="240" w:lineRule="auto"/>
              <w:ind w:left="-83" w:right="-69" w:firstLine="0"/>
              <w:jc w:val="center"/>
              <w:rPr>
                <w:color w:val="000000"/>
                <w:sz w:val="16"/>
                <w:szCs w:val="16"/>
                <w:lang w:bidi="ar-SA"/>
              </w:rPr>
            </w:pPr>
          </w:p>
        </w:tc>
      </w:tr>
      <w:tr w:rsidR="00FC6A03" w:rsidRPr="003B4C7E" w14:paraId="3ED38631"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tcPr>
          <w:p w14:paraId="2B27604F" w14:textId="54596976" w:rsidR="000B2906" w:rsidRPr="003B4C7E" w:rsidRDefault="000B2906" w:rsidP="00925639">
            <w:pPr>
              <w:autoSpaceDE/>
              <w:autoSpaceDN/>
              <w:spacing w:line="240" w:lineRule="auto"/>
              <w:ind w:left="-71" w:right="-69" w:firstLine="0"/>
              <w:rPr>
                <w:color w:val="000000"/>
                <w:sz w:val="16"/>
                <w:szCs w:val="16"/>
                <w:lang w:bidi="ar-SA"/>
              </w:rPr>
            </w:pPr>
            <w:r>
              <w:rPr>
                <w:color w:val="000000"/>
                <w:sz w:val="16"/>
                <w:szCs w:val="16"/>
                <w:lang w:bidi="ar-SA"/>
              </w:rPr>
              <w:lastRenderedPageBreak/>
              <w:t>2.15</w:t>
            </w:r>
          </w:p>
        </w:tc>
        <w:tc>
          <w:tcPr>
            <w:tcW w:w="374" w:type="pct"/>
            <w:gridSpan w:val="2"/>
            <w:tcBorders>
              <w:top w:val="nil"/>
              <w:left w:val="nil"/>
              <w:bottom w:val="single" w:sz="4" w:space="0" w:color="auto"/>
              <w:right w:val="single" w:sz="4" w:space="0" w:color="auto"/>
            </w:tcBorders>
            <w:shd w:val="clear" w:color="auto" w:fill="auto"/>
          </w:tcPr>
          <w:p w14:paraId="20A68A79" w14:textId="052FAD8F" w:rsidR="000B2906" w:rsidRPr="003B4C7E" w:rsidRDefault="000B2906" w:rsidP="003B4C7E">
            <w:pPr>
              <w:autoSpaceDE/>
              <w:autoSpaceDN/>
              <w:spacing w:line="240" w:lineRule="auto"/>
              <w:ind w:left="-71" w:right="-69" w:firstLine="0"/>
              <w:jc w:val="left"/>
              <w:rPr>
                <w:sz w:val="16"/>
                <w:szCs w:val="16"/>
                <w:lang w:bidi="ar-SA"/>
              </w:rPr>
            </w:pPr>
            <w:r w:rsidRPr="00B42653">
              <w:rPr>
                <w:sz w:val="16"/>
                <w:szCs w:val="16"/>
              </w:rPr>
              <w:t>Реконструкция группы сетевых насосов с применением частотного регулирования</w:t>
            </w:r>
          </w:p>
        </w:tc>
        <w:tc>
          <w:tcPr>
            <w:tcW w:w="573" w:type="pct"/>
            <w:gridSpan w:val="2"/>
            <w:tcBorders>
              <w:top w:val="nil"/>
              <w:left w:val="nil"/>
              <w:bottom w:val="single" w:sz="4" w:space="0" w:color="auto"/>
              <w:right w:val="single" w:sz="4" w:space="0" w:color="auto"/>
            </w:tcBorders>
            <w:shd w:val="clear" w:color="auto" w:fill="auto"/>
          </w:tcPr>
          <w:p w14:paraId="301AFA48" w14:textId="070343BC" w:rsidR="000B2906" w:rsidRPr="003B4C7E" w:rsidRDefault="000B2906" w:rsidP="003B4C7E">
            <w:pPr>
              <w:autoSpaceDE/>
              <w:autoSpaceDN/>
              <w:spacing w:after="240" w:line="240" w:lineRule="auto"/>
              <w:ind w:left="-71" w:right="-69" w:firstLine="0"/>
              <w:jc w:val="left"/>
              <w:rPr>
                <w:color w:val="000000"/>
                <w:sz w:val="16"/>
                <w:szCs w:val="16"/>
                <w:lang w:bidi="ar-SA"/>
              </w:rPr>
            </w:pPr>
            <w:r w:rsidRPr="00B42653">
              <w:rPr>
                <w:sz w:val="16"/>
                <w:szCs w:val="16"/>
              </w:rPr>
              <w:t>Увеличение срока эксплуатации. Повышение эффективности работы объектов теплоснабжения. Снижение затрат на собственные нужды за счет применения частотного регулирования расхода сетевой воды от потребления</w:t>
            </w:r>
          </w:p>
        </w:tc>
        <w:tc>
          <w:tcPr>
            <w:tcW w:w="298" w:type="pct"/>
            <w:gridSpan w:val="2"/>
            <w:tcBorders>
              <w:top w:val="nil"/>
              <w:left w:val="nil"/>
              <w:bottom w:val="single" w:sz="4" w:space="0" w:color="auto"/>
              <w:right w:val="single" w:sz="4" w:space="0" w:color="auto"/>
            </w:tcBorders>
            <w:shd w:val="clear" w:color="auto" w:fill="auto"/>
          </w:tcPr>
          <w:p w14:paraId="16006A16" w14:textId="6F7D8E9C" w:rsidR="000B2906" w:rsidRPr="003B4C7E" w:rsidRDefault="000B2906" w:rsidP="003B4C7E">
            <w:pPr>
              <w:autoSpaceDE/>
              <w:autoSpaceDN/>
              <w:spacing w:line="240" w:lineRule="auto"/>
              <w:ind w:left="-71" w:right="-69" w:firstLine="0"/>
              <w:jc w:val="left"/>
              <w:rPr>
                <w:color w:val="000000"/>
                <w:sz w:val="16"/>
                <w:szCs w:val="16"/>
                <w:lang w:bidi="ar-SA"/>
              </w:rPr>
            </w:pPr>
            <w:r w:rsidRPr="00B42653">
              <w:rPr>
                <w:sz w:val="16"/>
                <w:szCs w:val="16"/>
              </w:rPr>
              <w:t xml:space="preserve">УР, г. Глазов, </w:t>
            </w:r>
            <w:proofErr w:type="spellStart"/>
            <w:proofErr w:type="gramStart"/>
            <w:r w:rsidRPr="00B42653">
              <w:rPr>
                <w:sz w:val="16"/>
                <w:szCs w:val="16"/>
              </w:rPr>
              <w:t>ул</w:t>
            </w:r>
            <w:proofErr w:type="spellEnd"/>
            <w:proofErr w:type="gramEnd"/>
            <w:r w:rsidRPr="00B42653">
              <w:rPr>
                <w:sz w:val="16"/>
                <w:szCs w:val="16"/>
              </w:rPr>
              <w:t xml:space="preserve"> Белова, 7; </w:t>
            </w:r>
            <w:proofErr w:type="spellStart"/>
            <w:r w:rsidRPr="00B42653">
              <w:rPr>
                <w:sz w:val="16"/>
                <w:szCs w:val="16"/>
              </w:rPr>
              <w:t>пром</w:t>
            </w:r>
            <w:proofErr w:type="spellEnd"/>
            <w:r w:rsidRPr="00B42653">
              <w:rPr>
                <w:sz w:val="16"/>
                <w:szCs w:val="16"/>
              </w:rPr>
              <w:t>. площадка, корпус 65Т, котлотурбинный цех</w:t>
            </w:r>
          </w:p>
        </w:tc>
        <w:tc>
          <w:tcPr>
            <w:tcW w:w="510" w:type="pct"/>
            <w:gridSpan w:val="2"/>
            <w:tcBorders>
              <w:top w:val="nil"/>
              <w:left w:val="nil"/>
              <w:bottom w:val="single" w:sz="4" w:space="0" w:color="auto"/>
              <w:right w:val="single" w:sz="4" w:space="0" w:color="auto"/>
            </w:tcBorders>
            <w:shd w:val="clear" w:color="auto" w:fill="auto"/>
          </w:tcPr>
          <w:p w14:paraId="28F27DE0" w14:textId="4959051B" w:rsidR="000B2906" w:rsidRPr="003B4C7E" w:rsidRDefault="000B2906" w:rsidP="003B4C7E">
            <w:pPr>
              <w:autoSpaceDE/>
              <w:autoSpaceDN/>
              <w:spacing w:line="240" w:lineRule="auto"/>
              <w:ind w:left="-83" w:right="-69" w:firstLine="1"/>
              <w:jc w:val="left"/>
              <w:rPr>
                <w:sz w:val="16"/>
                <w:szCs w:val="16"/>
                <w:lang w:bidi="ar-SA"/>
              </w:rPr>
            </w:pPr>
            <w:r w:rsidRPr="00B42653">
              <w:rPr>
                <w:sz w:val="16"/>
                <w:szCs w:val="16"/>
              </w:rPr>
              <w:t>сетевой насос: Снижение затрат на собственные нужды за счет применения частотного регулирования расхода сетевой воды от потребления</w:t>
            </w:r>
          </w:p>
        </w:tc>
        <w:tc>
          <w:tcPr>
            <w:tcW w:w="228" w:type="pct"/>
            <w:gridSpan w:val="2"/>
            <w:tcBorders>
              <w:top w:val="nil"/>
              <w:left w:val="nil"/>
              <w:bottom w:val="single" w:sz="4" w:space="0" w:color="auto"/>
              <w:right w:val="single" w:sz="4" w:space="0" w:color="auto"/>
            </w:tcBorders>
            <w:shd w:val="clear" w:color="auto" w:fill="auto"/>
          </w:tcPr>
          <w:p w14:paraId="79D3B078" w14:textId="7725A70F" w:rsidR="000B2906" w:rsidRPr="003B4C7E" w:rsidRDefault="000B2906" w:rsidP="003B4C7E">
            <w:pPr>
              <w:autoSpaceDE/>
              <w:autoSpaceDN/>
              <w:spacing w:line="240" w:lineRule="auto"/>
              <w:ind w:left="-83" w:right="-69" w:firstLine="0"/>
              <w:jc w:val="center"/>
              <w:rPr>
                <w:color w:val="000000"/>
                <w:sz w:val="16"/>
                <w:szCs w:val="16"/>
                <w:lang w:bidi="ar-SA"/>
              </w:rPr>
            </w:pPr>
            <w:r w:rsidRPr="00B42653">
              <w:rPr>
                <w:sz w:val="16"/>
                <w:szCs w:val="16"/>
              </w:rPr>
              <w:t>шт.</w:t>
            </w:r>
          </w:p>
        </w:tc>
        <w:tc>
          <w:tcPr>
            <w:tcW w:w="197" w:type="pct"/>
            <w:gridSpan w:val="2"/>
            <w:tcBorders>
              <w:top w:val="nil"/>
              <w:left w:val="nil"/>
              <w:bottom w:val="single" w:sz="4" w:space="0" w:color="auto"/>
              <w:right w:val="single" w:sz="4" w:space="0" w:color="auto"/>
            </w:tcBorders>
            <w:shd w:val="clear" w:color="auto" w:fill="auto"/>
          </w:tcPr>
          <w:p w14:paraId="4925F157" w14:textId="7A86EAE0" w:rsidR="000B2906" w:rsidRPr="003B4C7E" w:rsidRDefault="000B2906" w:rsidP="003B4C7E">
            <w:pPr>
              <w:autoSpaceDE/>
              <w:autoSpaceDN/>
              <w:spacing w:line="240" w:lineRule="auto"/>
              <w:ind w:left="-83" w:right="-69" w:firstLine="0"/>
              <w:jc w:val="center"/>
              <w:rPr>
                <w:sz w:val="16"/>
                <w:szCs w:val="16"/>
                <w:lang w:bidi="ar-SA"/>
              </w:rPr>
            </w:pPr>
            <w:r w:rsidRPr="00B42653">
              <w:rPr>
                <w:sz w:val="16"/>
                <w:szCs w:val="16"/>
              </w:rPr>
              <w:t>1</w:t>
            </w:r>
          </w:p>
        </w:tc>
        <w:tc>
          <w:tcPr>
            <w:tcW w:w="223" w:type="pct"/>
            <w:gridSpan w:val="2"/>
            <w:tcBorders>
              <w:top w:val="nil"/>
              <w:left w:val="nil"/>
              <w:bottom w:val="single" w:sz="4" w:space="0" w:color="auto"/>
              <w:right w:val="single" w:sz="4" w:space="0" w:color="auto"/>
            </w:tcBorders>
            <w:shd w:val="clear" w:color="auto" w:fill="auto"/>
          </w:tcPr>
          <w:p w14:paraId="4FA87949" w14:textId="24ED79F4" w:rsidR="000B2906" w:rsidRPr="003B4C7E" w:rsidRDefault="000B2906" w:rsidP="003B4C7E">
            <w:pPr>
              <w:autoSpaceDE/>
              <w:autoSpaceDN/>
              <w:spacing w:line="240" w:lineRule="auto"/>
              <w:ind w:left="-83" w:right="-69" w:firstLine="0"/>
              <w:jc w:val="center"/>
              <w:rPr>
                <w:sz w:val="16"/>
                <w:szCs w:val="16"/>
                <w:lang w:bidi="ar-SA"/>
              </w:rPr>
            </w:pPr>
            <w:r w:rsidRPr="00B42653">
              <w:rPr>
                <w:sz w:val="16"/>
                <w:szCs w:val="16"/>
              </w:rPr>
              <w:t>1 с ЧРП</w:t>
            </w:r>
          </w:p>
        </w:tc>
        <w:tc>
          <w:tcPr>
            <w:tcW w:w="195" w:type="pct"/>
            <w:tcBorders>
              <w:top w:val="nil"/>
              <w:left w:val="nil"/>
              <w:bottom w:val="single" w:sz="4" w:space="0" w:color="auto"/>
              <w:right w:val="single" w:sz="4" w:space="0" w:color="auto"/>
            </w:tcBorders>
            <w:shd w:val="clear" w:color="auto" w:fill="auto"/>
          </w:tcPr>
          <w:p w14:paraId="0D41C7D4" w14:textId="2A594FE7"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2022</w:t>
            </w:r>
          </w:p>
        </w:tc>
        <w:tc>
          <w:tcPr>
            <w:tcW w:w="218" w:type="pct"/>
            <w:gridSpan w:val="3"/>
            <w:tcBorders>
              <w:top w:val="nil"/>
              <w:left w:val="nil"/>
              <w:bottom w:val="single" w:sz="4" w:space="0" w:color="auto"/>
              <w:right w:val="single" w:sz="4" w:space="0" w:color="auto"/>
            </w:tcBorders>
            <w:shd w:val="clear" w:color="auto" w:fill="auto"/>
          </w:tcPr>
          <w:p w14:paraId="2F9BCF7B" w14:textId="3F5B236A"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2024</w:t>
            </w:r>
          </w:p>
        </w:tc>
        <w:tc>
          <w:tcPr>
            <w:tcW w:w="295" w:type="pct"/>
            <w:tcBorders>
              <w:top w:val="nil"/>
              <w:left w:val="nil"/>
              <w:bottom w:val="single" w:sz="4" w:space="0" w:color="auto"/>
              <w:right w:val="single" w:sz="4" w:space="0" w:color="auto"/>
            </w:tcBorders>
            <w:shd w:val="clear" w:color="auto" w:fill="auto"/>
            <w:vAlign w:val="center"/>
          </w:tcPr>
          <w:p w14:paraId="077375C2" w14:textId="456C52BE" w:rsidR="000B2906" w:rsidRPr="003B4C7E" w:rsidRDefault="000B2906" w:rsidP="00294344">
            <w:pPr>
              <w:autoSpaceDE/>
              <w:autoSpaceDN/>
              <w:spacing w:line="240" w:lineRule="auto"/>
              <w:ind w:left="-83" w:right="-69" w:firstLine="0"/>
              <w:jc w:val="center"/>
              <w:rPr>
                <w:b/>
                <w:bCs/>
                <w:color w:val="000000"/>
                <w:sz w:val="16"/>
                <w:szCs w:val="16"/>
                <w:lang w:bidi="ar-SA"/>
              </w:rPr>
            </w:pPr>
            <w:r w:rsidRPr="002A42BD">
              <w:rPr>
                <w:sz w:val="16"/>
                <w:szCs w:val="16"/>
              </w:rPr>
              <w:t>64 484,89</w:t>
            </w:r>
          </w:p>
        </w:tc>
        <w:tc>
          <w:tcPr>
            <w:tcW w:w="317" w:type="pct"/>
            <w:gridSpan w:val="2"/>
            <w:tcBorders>
              <w:top w:val="nil"/>
              <w:left w:val="nil"/>
              <w:bottom w:val="single" w:sz="4" w:space="0" w:color="auto"/>
              <w:right w:val="single" w:sz="4" w:space="0" w:color="auto"/>
            </w:tcBorders>
            <w:shd w:val="clear" w:color="auto" w:fill="auto"/>
            <w:vAlign w:val="center"/>
          </w:tcPr>
          <w:p w14:paraId="73793F4F" w14:textId="5CC3CFE8" w:rsidR="000B2906" w:rsidRPr="003B4C7E" w:rsidRDefault="000B2906" w:rsidP="00294344">
            <w:pPr>
              <w:autoSpaceDE/>
              <w:autoSpaceDN/>
              <w:spacing w:line="240" w:lineRule="auto"/>
              <w:ind w:left="-83" w:right="-69" w:firstLine="0"/>
              <w:jc w:val="center"/>
              <w:rPr>
                <w:color w:val="000000"/>
                <w:sz w:val="16"/>
                <w:szCs w:val="16"/>
                <w:lang w:bidi="ar-SA"/>
              </w:rPr>
            </w:pPr>
            <w:r w:rsidRPr="002A42BD">
              <w:rPr>
                <w:sz w:val="16"/>
                <w:szCs w:val="16"/>
              </w:rPr>
              <w:t>925,03</w:t>
            </w:r>
          </w:p>
        </w:tc>
        <w:tc>
          <w:tcPr>
            <w:tcW w:w="241" w:type="pct"/>
            <w:gridSpan w:val="2"/>
            <w:tcBorders>
              <w:top w:val="nil"/>
              <w:left w:val="nil"/>
              <w:bottom w:val="single" w:sz="4" w:space="0" w:color="auto"/>
              <w:right w:val="single" w:sz="4" w:space="0" w:color="auto"/>
            </w:tcBorders>
            <w:shd w:val="clear" w:color="auto" w:fill="auto"/>
            <w:vAlign w:val="center"/>
          </w:tcPr>
          <w:p w14:paraId="0D7E9D82"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tcPr>
          <w:p w14:paraId="4D6D359B"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6" w:type="pct"/>
            <w:gridSpan w:val="2"/>
            <w:tcBorders>
              <w:top w:val="nil"/>
              <w:left w:val="nil"/>
              <w:bottom w:val="single" w:sz="4" w:space="0" w:color="auto"/>
              <w:right w:val="single" w:sz="4" w:space="0" w:color="auto"/>
            </w:tcBorders>
            <w:shd w:val="clear" w:color="auto" w:fill="auto"/>
            <w:vAlign w:val="center"/>
          </w:tcPr>
          <w:p w14:paraId="71AE49AE" w14:textId="436C0209" w:rsidR="000B2906" w:rsidRPr="003B4C7E" w:rsidRDefault="000B2906" w:rsidP="00294344">
            <w:pPr>
              <w:autoSpaceDE/>
              <w:autoSpaceDN/>
              <w:spacing w:line="240" w:lineRule="auto"/>
              <w:ind w:left="-83" w:right="-69" w:firstLine="0"/>
              <w:jc w:val="center"/>
              <w:rPr>
                <w:color w:val="000000"/>
                <w:sz w:val="16"/>
                <w:szCs w:val="16"/>
                <w:lang w:bidi="ar-SA"/>
              </w:rPr>
            </w:pPr>
            <w:r w:rsidRPr="00C039DF">
              <w:rPr>
                <w:color w:val="000000"/>
                <w:sz w:val="16"/>
                <w:szCs w:val="16"/>
                <w:lang w:bidi="ar-SA"/>
              </w:rPr>
              <w:t>63559,86</w:t>
            </w:r>
          </w:p>
        </w:tc>
        <w:tc>
          <w:tcPr>
            <w:tcW w:w="297" w:type="pct"/>
            <w:tcBorders>
              <w:top w:val="nil"/>
              <w:left w:val="nil"/>
              <w:bottom w:val="single" w:sz="4" w:space="0" w:color="auto"/>
              <w:right w:val="single" w:sz="4" w:space="0" w:color="auto"/>
            </w:tcBorders>
            <w:shd w:val="clear" w:color="auto" w:fill="auto"/>
            <w:vAlign w:val="center"/>
          </w:tcPr>
          <w:p w14:paraId="464D9843" w14:textId="45803FC8"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tcPr>
          <w:p w14:paraId="29D72C84"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r>
      <w:tr w:rsidR="00FC6A03" w:rsidRPr="003B4C7E" w14:paraId="299A36B7"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tcPr>
          <w:p w14:paraId="091830F1" w14:textId="15622292" w:rsidR="000B2906" w:rsidRDefault="000B2906" w:rsidP="003B4C7E">
            <w:pPr>
              <w:autoSpaceDE/>
              <w:autoSpaceDN/>
              <w:spacing w:line="240" w:lineRule="auto"/>
              <w:ind w:left="-71" w:right="-69" w:firstLine="0"/>
              <w:jc w:val="center"/>
              <w:rPr>
                <w:sz w:val="16"/>
                <w:szCs w:val="16"/>
              </w:rPr>
            </w:pPr>
          </w:p>
          <w:p w14:paraId="53CFCF28" w14:textId="3C055F3F" w:rsidR="000B2906" w:rsidRPr="003B4C7E" w:rsidRDefault="000B2906" w:rsidP="003B4C7E">
            <w:pPr>
              <w:autoSpaceDE/>
              <w:autoSpaceDN/>
              <w:spacing w:line="240" w:lineRule="auto"/>
              <w:ind w:left="-71" w:right="-69" w:firstLine="0"/>
              <w:jc w:val="center"/>
              <w:rPr>
                <w:color w:val="000000"/>
                <w:sz w:val="16"/>
                <w:szCs w:val="16"/>
                <w:lang w:bidi="ar-SA"/>
              </w:rPr>
            </w:pPr>
            <w:r>
              <w:rPr>
                <w:sz w:val="16"/>
                <w:szCs w:val="16"/>
              </w:rPr>
              <w:t>2.16</w:t>
            </w:r>
          </w:p>
        </w:tc>
        <w:tc>
          <w:tcPr>
            <w:tcW w:w="374" w:type="pct"/>
            <w:gridSpan w:val="2"/>
            <w:tcBorders>
              <w:top w:val="nil"/>
              <w:left w:val="nil"/>
              <w:bottom w:val="single" w:sz="4" w:space="0" w:color="auto"/>
              <w:right w:val="single" w:sz="4" w:space="0" w:color="auto"/>
            </w:tcBorders>
            <w:shd w:val="clear" w:color="auto" w:fill="auto"/>
          </w:tcPr>
          <w:p w14:paraId="664B04B3" w14:textId="70D4FF25" w:rsidR="000B2906" w:rsidRPr="003B4C7E" w:rsidRDefault="000B2906" w:rsidP="003B4C7E">
            <w:pPr>
              <w:autoSpaceDE/>
              <w:autoSpaceDN/>
              <w:spacing w:line="240" w:lineRule="auto"/>
              <w:ind w:left="-71" w:right="-69" w:firstLine="0"/>
              <w:jc w:val="left"/>
              <w:rPr>
                <w:sz w:val="16"/>
                <w:szCs w:val="16"/>
                <w:lang w:bidi="ar-SA"/>
              </w:rPr>
            </w:pPr>
            <w:r w:rsidRPr="00B42653">
              <w:rPr>
                <w:sz w:val="16"/>
                <w:szCs w:val="16"/>
              </w:rPr>
              <w:t xml:space="preserve">Реконструкция ТДО </w:t>
            </w:r>
            <w:proofErr w:type="gramStart"/>
            <w:r w:rsidRPr="00B42653">
              <w:rPr>
                <w:sz w:val="16"/>
                <w:szCs w:val="16"/>
              </w:rPr>
              <w:t>к</w:t>
            </w:r>
            <w:proofErr w:type="gramEnd"/>
            <w:r w:rsidRPr="00B42653">
              <w:rPr>
                <w:sz w:val="16"/>
                <w:szCs w:val="16"/>
              </w:rPr>
              <w:t>/а №11-15 с применением ЧРП</w:t>
            </w:r>
          </w:p>
        </w:tc>
        <w:tc>
          <w:tcPr>
            <w:tcW w:w="573" w:type="pct"/>
            <w:gridSpan w:val="2"/>
            <w:tcBorders>
              <w:top w:val="nil"/>
              <w:left w:val="nil"/>
              <w:bottom w:val="single" w:sz="4" w:space="0" w:color="auto"/>
              <w:right w:val="single" w:sz="4" w:space="0" w:color="auto"/>
            </w:tcBorders>
            <w:shd w:val="clear" w:color="auto" w:fill="auto"/>
          </w:tcPr>
          <w:p w14:paraId="670038B1" w14:textId="0629F2D7" w:rsidR="000B2906" w:rsidRPr="003B4C7E" w:rsidRDefault="000B2906" w:rsidP="003B4C7E">
            <w:pPr>
              <w:autoSpaceDE/>
              <w:autoSpaceDN/>
              <w:spacing w:after="240" w:line="240" w:lineRule="auto"/>
              <w:ind w:left="-71" w:right="-69" w:firstLine="0"/>
              <w:jc w:val="left"/>
              <w:rPr>
                <w:color w:val="000000"/>
                <w:sz w:val="16"/>
                <w:szCs w:val="16"/>
                <w:lang w:bidi="ar-SA"/>
              </w:rPr>
            </w:pPr>
            <w:r w:rsidRPr="00B42653">
              <w:rPr>
                <w:sz w:val="16"/>
                <w:szCs w:val="16"/>
              </w:rPr>
              <w:t>Увеличение срока эксплуатации. Повышение эффективности работы объектов теплоснабжения.</w:t>
            </w:r>
            <w:r w:rsidR="00637F0B">
              <w:rPr>
                <w:sz w:val="16"/>
                <w:szCs w:val="16"/>
              </w:rPr>
              <w:t xml:space="preserve"> </w:t>
            </w:r>
            <w:r w:rsidRPr="00B42653">
              <w:rPr>
                <w:sz w:val="16"/>
                <w:szCs w:val="16"/>
              </w:rPr>
              <w:t xml:space="preserve">Снижение затрат на собственные нужды за счет применения частотного регулирования напора </w:t>
            </w:r>
            <w:proofErr w:type="spellStart"/>
            <w:proofErr w:type="gramStart"/>
            <w:r w:rsidRPr="00B42653">
              <w:rPr>
                <w:sz w:val="16"/>
                <w:szCs w:val="16"/>
              </w:rPr>
              <w:t>тяго</w:t>
            </w:r>
            <w:proofErr w:type="spellEnd"/>
            <w:r w:rsidRPr="00B42653">
              <w:rPr>
                <w:sz w:val="16"/>
                <w:szCs w:val="16"/>
              </w:rPr>
              <w:t>-дутьевых</w:t>
            </w:r>
            <w:proofErr w:type="gramEnd"/>
            <w:r w:rsidRPr="00B42653">
              <w:rPr>
                <w:sz w:val="16"/>
                <w:szCs w:val="16"/>
              </w:rPr>
              <w:t xml:space="preserve"> механизмов</w:t>
            </w:r>
          </w:p>
        </w:tc>
        <w:tc>
          <w:tcPr>
            <w:tcW w:w="298" w:type="pct"/>
            <w:gridSpan w:val="2"/>
            <w:tcBorders>
              <w:top w:val="nil"/>
              <w:left w:val="nil"/>
              <w:bottom w:val="single" w:sz="4" w:space="0" w:color="auto"/>
              <w:right w:val="single" w:sz="4" w:space="0" w:color="auto"/>
            </w:tcBorders>
            <w:shd w:val="clear" w:color="auto" w:fill="auto"/>
          </w:tcPr>
          <w:p w14:paraId="0E8BCD33" w14:textId="69B8314E" w:rsidR="000B2906" w:rsidRPr="003B4C7E" w:rsidRDefault="000B2906" w:rsidP="003B4C7E">
            <w:pPr>
              <w:autoSpaceDE/>
              <w:autoSpaceDN/>
              <w:spacing w:line="240" w:lineRule="auto"/>
              <w:ind w:left="-71" w:right="-69" w:firstLine="0"/>
              <w:jc w:val="left"/>
              <w:rPr>
                <w:color w:val="000000"/>
                <w:sz w:val="16"/>
                <w:szCs w:val="16"/>
                <w:lang w:bidi="ar-SA"/>
              </w:rPr>
            </w:pPr>
            <w:r w:rsidRPr="00B42653">
              <w:rPr>
                <w:sz w:val="16"/>
                <w:szCs w:val="16"/>
              </w:rPr>
              <w:t xml:space="preserve">УР, г. Глазов, </w:t>
            </w:r>
            <w:proofErr w:type="spellStart"/>
            <w:proofErr w:type="gramStart"/>
            <w:r w:rsidRPr="00B42653">
              <w:rPr>
                <w:sz w:val="16"/>
                <w:szCs w:val="16"/>
              </w:rPr>
              <w:t>ул</w:t>
            </w:r>
            <w:proofErr w:type="spellEnd"/>
            <w:proofErr w:type="gramEnd"/>
            <w:r w:rsidRPr="00B42653">
              <w:rPr>
                <w:sz w:val="16"/>
                <w:szCs w:val="16"/>
              </w:rPr>
              <w:t xml:space="preserve"> Белова, 7; </w:t>
            </w:r>
            <w:proofErr w:type="spellStart"/>
            <w:r w:rsidRPr="00B42653">
              <w:rPr>
                <w:sz w:val="16"/>
                <w:szCs w:val="16"/>
              </w:rPr>
              <w:t>пром</w:t>
            </w:r>
            <w:proofErr w:type="spellEnd"/>
            <w:r w:rsidRPr="00B42653">
              <w:rPr>
                <w:sz w:val="16"/>
                <w:szCs w:val="16"/>
              </w:rPr>
              <w:t>. площадка, корпус 1Т, котлотурбинный цех</w:t>
            </w:r>
          </w:p>
        </w:tc>
        <w:tc>
          <w:tcPr>
            <w:tcW w:w="510" w:type="pct"/>
            <w:gridSpan w:val="2"/>
            <w:tcBorders>
              <w:top w:val="nil"/>
              <w:left w:val="nil"/>
              <w:bottom w:val="single" w:sz="4" w:space="0" w:color="auto"/>
              <w:right w:val="single" w:sz="4" w:space="0" w:color="auto"/>
            </w:tcBorders>
            <w:shd w:val="clear" w:color="auto" w:fill="auto"/>
          </w:tcPr>
          <w:p w14:paraId="244BCA69" w14:textId="08FC356E" w:rsidR="000B2906" w:rsidRPr="003B4C7E" w:rsidRDefault="000B2906" w:rsidP="003B4C7E">
            <w:pPr>
              <w:autoSpaceDE/>
              <w:autoSpaceDN/>
              <w:spacing w:line="240" w:lineRule="auto"/>
              <w:ind w:left="-83" w:right="-69" w:firstLine="1"/>
              <w:jc w:val="left"/>
              <w:rPr>
                <w:sz w:val="16"/>
                <w:szCs w:val="16"/>
                <w:lang w:bidi="ar-SA"/>
              </w:rPr>
            </w:pPr>
            <w:r w:rsidRPr="00B42653">
              <w:rPr>
                <w:sz w:val="16"/>
                <w:szCs w:val="16"/>
              </w:rPr>
              <w:t xml:space="preserve">к/а 11-15: Снижение затрат на собственные нужды за счет применения частотного регулирования напора </w:t>
            </w:r>
            <w:proofErr w:type="spellStart"/>
            <w:proofErr w:type="gramStart"/>
            <w:r w:rsidRPr="00B42653">
              <w:rPr>
                <w:sz w:val="16"/>
                <w:szCs w:val="16"/>
              </w:rPr>
              <w:t>тяго</w:t>
            </w:r>
            <w:proofErr w:type="spellEnd"/>
            <w:r w:rsidRPr="00B42653">
              <w:rPr>
                <w:sz w:val="16"/>
                <w:szCs w:val="16"/>
              </w:rPr>
              <w:t>-дутьевых</w:t>
            </w:r>
            <w:proofErr w:type="gramEnd"/>
            <w:r w:rsidRPr="00B42653">
              <w:rPr>
                <w:sz w:val="16"/>
                <w:szCs w:val="16"/>
              </w:rPr>
              <w:t xml:space="preserve"> механизмов котлов</w:t>
            </w:r>
          </w:p>
        </w:tc>
        <w:tc>
          <w:tcPr>
            <w:tcW w:w="228" w:type="pct"/>
            <w:gridSpan w:val="2"/>
            <w:tcBorders>
              <w:top w:val="nil"/>
              <w:left w:val="nil"/>
              <w:bottom w:val="single" w:sz="4" w:space="0" w:color="auto"/>
              <w:right w:val="single" w:sz="4" w:space="0" w:color="auto"/>
            </w:tcBorders>
            <w:shd w:val="clear" w:color="auto" w:fill="auto"/>
          </w:tcPr>
          <w:p w14:paraId="0AA0F06B" w14:textId="4E9A6F2A" w:rsidR="000B2906" w:rsidRPr="003B4C7E" w:rsidRDefault="000B2906" w:rsidP="003B4C7E">
            <w:pPr>
              <w:autoSpaceDE/>
              <w:autoSpaceDN/>
              <w:spacing w:line="240" w:lineRule="auto"/>
              <w:ind w:left="-83" w:right="-69" w:firstLine="0"/>
              <w:jc w:val="center"/>
              <w:rPr>
                <w:color w:val="000000"/>
                <w:sz w:val="16"/>
                <w:szCs w:val="16"/>
                <w:lang w:bidi="ar-SA"/>
              </w:rPr>
            </w:pPr>
            <w:r w:rsidRPr="00B42653">
              <w:rPr>
                <w:sz w:val="16"/>
                <w:szCs w:val="16"/>
              </w:rPr>
              <w:t>шт.</w:t>
            </w:r>
          </w:p>
        </w:tc>
        <w:tc>
          <w:tcPr>
            <w:tcW w:w="197" w:type="pct"/>
            <w:gridSpan w:val="2"/>
            <w:tcBorders>
              <w:top w:val="nil"/>
              <w:left w:val="nil"/>
              <w:bottom w:val="single" w:sz="4" w:space="0" w:color="auto"/>
              <w:right w:val="single" w:sz="4" w:space="0" w:color="auto"/>
            </w:tcBorders>
            <w:shd w:val="clear" w:color="auto" w:fill="auto"/>
          </w:tcPr>
          <w:p w14:paraId="5B33FD47" w14:textId="15A76C90" w:rsidR="000B2906" w:rsidRPr="003B4C7E" w:rsidRDefault="000B2906" w:rsidP="003B4C7E">
            <w:pPr>
              <w:autoSpaceDE/>
              <w:autoSpaceDN/>
              <w:spacing w:line="240" w:lineRule="auto"/>
              <w:ind w:left="-83" w:right="-69" w:firstLine="0"/>
              <w:jc w:val="center"/>
              <w:rPr>
                <w:sz w:val="16"/>
                <w:szCs w:val="16"/>
                <w:lang w:bidi="ar-SA"/>
              </w:rPr>
            </w:pPr>
            <w:r w:rsidRPr="00B42653">
              <w:rPr>
                <w:sz w:val="16"/>
                <w:szCs w:val="16"/>
              </w:rPr>
              <w:t>5</w:t>
            </w:r>
          </w:p>
        </w:tc>
        <w:tc>
          <w:tcPr>
            <w:tcW w:w="223" w:type="pct"/>
            <w:gridSpan w:val="2"/>
            <w:tcBorders>
              <w:top w:val="nil"/>
              <w:left w:val="nil"/>
              <w:bottom w:val="single" w:sz="4" w:space="0" w:color="auto"/>
              <w:right w:val="single" w:sz="4" w:space="0" w:color="auto"/>
            </w:tcBorders>
            <w:shd w:val="clear" w:color="auto" w:fill="auto"/>
          </w:tcPr>
          <w:p w14:paraId="748886C6" w14:textId="3B479A57" w:rsidR="000B2906" w:rsidRPr="003B4C7E" w:rsidRDefault="000B2906" w:rsidP="003B4C7E">
            <w:pPr>
              <w:autoSpaceDE/>
              <w:autoSpaceDN/>
              <w:spacing w:line="240" w:lineRule="auto"/>
              <w:ind w:left="-83" w:right="-69" w:firstLine="0"/>
              <w:jc w:val="center"/>
              <w:rPr>
                <w:sz w:val="16"/>
                <w:szCs w:val="16"/>
                <w:lang w:bidi="ar-SA"/>
              </w:rPr>
            </w:pPr>
            <w:r w:rsidRPr="00B42653">
              <w:rPr>
                <w:sz w:val="16"/>
                <w:szCs w:val="16"/>
              </w:rPr>
              <w:t>5 с ЧРП ТДО</w:t>
            </w:r>
          </w:p>
        </w:tc>
        <w:tc>
          <w:tcPr>
            <w:tcW w:w="195" w:type="pct"/>
            <w:tcBorders>
              <w:top w:val="nil"/>
              <w:left w:val="nil"/>
              <w:bottom w:val="single" w:sz="4" w:space="0" w:color="auto"/>
              <w:right w:val="single" w:sz="4" w:space="0" w:color="auto"/>
            </w:tcBorders>
            <w:shd w:val="clear" w:color="auto" w:fill="auto"/>
          </w:tcPr>
          <w:p w14:paraId="34A74F0B" w14:textId="4516BBCD"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2022</w:t>
            </w:r>
          </w:p>
        </w:tc>
        <w:tc>
          <w:tcPr>
            <w:tcW w:w="218" w:type="pct"/>
            <w:gridSpan w:val="3"/>
            <w:tcBorders>
              <w:top w:val="nil"/>
              <w:left w:val="nil"/>
              <w:bottom w:val="single" w:sz="4" w:space="0" w:color="auto"/>
              <w:right w:val="single" w:sz="4" w:space="0" w:color="auto"/>
            </w:tcBorders>
            <w:shd w:val="clear" w:color="auto" w:fill="auto"/>
          </w:tcPr>
          <w:p w14:paraId="11902F3E" w14:textId="6B08D826"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2025</w:t>
            </w:r>
          </w:p>
        </w:tc>
        <w:tc>
          <w:tcPr>
            <w:tcW w:w="295" w:type="pct"/>
            <w:tcBorders>
              <w:top w:val="nil"/>
              <w:left w:val="nil"/>
              <w:bottom w:val="single" w:sz="4" w:space="0" w:color="auto"/>
              <w:right w:val="single" w:sz="4" w:space="0" w:color="auto"/>
            </w:tcBorders>
            <w:shd w:val="clear" w:color="auto" w:fill="auto"/>
            <w:vAlign w:val="center"/>
          </w:tcPr>
          <w:p w14:paraId="6371139F" w14:textId="44F8DCDD" w:rsidR="000B2906" w:rsidRPr="003B4C7E" w:rsidRDefault="000B2906" w:rsidP="00294344">
            <w:pPr>
              <w:autoSpaceDE/>
              <w:autoSpaceDN/>
              <w:spacing w:line="240" w:lineRule="auto"/>
              <w:ind w:left="-83" w:right="-69" w:firstLine="0"/>
              <w:jc w:val="center"/>
              <w:rPr>
                <w:b/>
                <w:bCs/>
                <w:color w:val="000000"/>
                <w:sz w:val="16"/>
                <w:szCs w:val="16"/>
                <w:lang w:bidi="ar-SA"/>
              </w:rPr>
            </w:pPr>
            <w:r w:rsidRPr="002A42BD">
              <w:rPr>
                <w:sz w:val="16"/>
                <w:szCs w:val="16"/>
              </w:rPr>
              <w:t>107 057,81</w:t>
            </w:r>
          </w:p>
        </w:tc>
        <w:tc>
          <w:tcPr>
            <w:tcW w:w="317" w:type="pct"/>
            <w:gridSpan w:val="2"/>
            <w:tcBorders>
              <w:top w:val="nil"/>
              <w:left w:val="nil"/>
              <w:bottom w:val="single" w:sz="4" w:space="0" w:color="auto"/>
              <w:right w:val="single" w:sz="4" w:space="0" w:color="auto"/>
            </w:tcBorders>
            <w:shd w:val="clear" w:color="auto" w:fill="auto"/>
            <w:vAlign w:val="center"/>
          </w:tcPr>
          <w:p w14:paraId="040A9A26" w14:textId="6E0FB575" w:rsidR="000B2906" w:rsidRPr="003B4C7E" w:rsidRDefault="000B2906" w:rsidP="00294344">
            <w:pPr>
              <w:autoSpaceDE/>
              <w:autoSpaceDN/>
              <w:spacing w:line="240" w:lineRule="auto"/>
              <w:ind w:left="-83" w:right="-69" w:firstLine="0"/>
              <w:jc w:val="center"/>
              <w:rPr>
                <w:color w:val="000000"/>
                <w:sz w:val="16"/>
                <w:szCs w:val="16"/>
                <w:lang w:bidi="ar-SA"/>
              </w:rPr>
            </w:pPr>
            <w:r w:rsidRPr="002A42BD">
              <w:rPr>
                <w:sz w:val="16"/>
                <w:szCs w:val="16"/>
              </w:rPr>
              <w:t>1 535,73</w:t>
            </w:r>
          </w:p>
        </w:tc>
        <w:tc>
          <w:tcPr>
            <w:tcW w:w="241" w:type="pct"/>
            <w:gridSpan w:val="2"/>
            <w:tcBorders>
              <w:top w:val="nil"/>
              <w:left w:val="nil"/>
              <w:bottom w:val="single" w:sz="4" w:space="0" w:color="auto"/>
              <w:right w:val="single" w:sz="4" w:space="0" w:color="auto"/>
            </w:tcBorders>
            <w:shd w:val="clear" w:color="auto" w:fill="auto"/>
            <w:vAlign w:val="center"/>
          </w:tcPr>
          <w:p w14:paraId="25C8600D"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tcPr>
          <w:p w14:paraId="131987B3"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6" w:type="pct"/>
            <w:gridSpan w:val="2"/>
            <w:tcBorders>
              <w:top w:val="nil"/>
              <w:left w:val="nil"/>
              <w:bottom w:val="single" w:sz="4" w:space="0" w:color="auto"/>
              <w:right w:val="single" w:sz="4" w:space="0" w:color="auto"/>
            </w:tcBorders>
            <w:shd w:val="clear" w:color="auto" w:fill="auto"/>
            <w:vAlign w:val="center"/>
          </w:tcPr>
          <w:p w14:paraId="5577A19D"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7" w:type="pct"/>
            <w:tcBorders>
              <w:top w:val="nil"/>
              <w:left w:val="nil"/>
              <w:bottom w:val="single" w:sz="4" w:space="0" w:color="auto"/>
              <w:right w:val="single" w:sz="4" w:space="0" w:color="auto"/>
            </w:tcBorders>
            <w:shd w:val="clear" w:color="auto" w:fill="auto"/>
            <w:vAlign w:val="center"/>
          </w:tcPr>
          <w:p w14:paraId="697FD7BA" w14:textId="6ACCCFAB" w:rsidR="000B2906" w:rsidRPr="003B4C7E" w:rsidRDefault="000B2906" w:rsidP="00294344">
            <w:pPr>
              <w:autoSpaceDE/>
              <w:autoSpaceDN/>
              <w:spacing w:line="240" w:lineRule="auto"/>
              <w:ind w:left="-83" w:right="-69" w:firstLine="0"/>
              <w:jc w:val="center"/>
              <w:rPr>
                <w:color w:val="000000"/>
                <w:sz w:val="16"/>
                <w:szCs w:val="16"/>
                <w:lang w:bidi="ar-SA"/>
              </w:rPr>
            </w:pPr>
            <w:r w:rsidRPr="00C039DF">
              <w:rPr>
                <w:color w:val="000000"/>
                <w:sz w:val="16"/>
                <w:szCs w:val="16"/>
                <w:lang w:bidi="ar-SA"/>
              </w:rPr>
              <w:t>105522,08</w:t>
            </w:r>
          </w:p>
        </w:tc>
        <w:tc>
          <w:tcPr>
            <w:tcW w:w="295" w:type="pct"/>
            <w:tcBorders>
              <w:top w:val="nil"/>
              <w:left w:val="nil"/>
              <w:bottom w:val="single" w:sz="4" w:space="0" w:color="auto"/>
              <w:right w:val="single" w:sz="4" w:space="0" w:color="auto"/>
            </w:tcBorders>
            <w:shd w:val="clear" w:color="auto" w:fill="auto"/>
            <w:vAlign w:val="center"/>
          </w:tcPr>
          <w:p w14:paraId="6883F6A6" w14:textId="24318571" w:rsidR="000B2906" w:rsidRPr="003B4C7E" w:rsidRDefault="000B2906" w:rsidP="00294344">
            <w:pPr>
              <w:autoSpaceDE/>
              <w:autoSpaceDN/>
              <w:spacing w:line="240" w:lineRule="auto"/>
              <w:ind w:left="-83" w:right="-69" w:firstLine="0"/>
              <w:jc w:val="center"/>
              <w:rPr>
                <w:color w:val="000000"/>
                <w:sz w:val="16"/>
                <w:szCs w:val="16"/>
                <w:lang w:bidi="ar-SA"/>
              </w:rPr>
            </w:pPr>
          </w:p>
        </w:tc>
      </w:tr>
      <w:tr w:rsidR="00FC6A03" w:rsidRPr="003B4C7E" w14:paraId="338443B7" w14:textId="77777777" w:rsidTr="00945369">
        <w:trPr>
          <w:trHeight w:val="20"/>
        </w:trPr>
        <w:tc>
          <w:tcPr>
            <w:tcW w:w="151" w:type="pct"/>
            <w:tcBorders>
              <w:top w:val="nil"/>
              <w:left w:val="single" w:sz="4" w:space="0" w:color="auto"/>
              <w:bottom w:val="single" w:sz="4" w:space="0" w:color="auto"/>
              <w:right w:val="single" w:sz="4" w:space="0" w:color="auto"/>
            </w:tcBorders>
            <w:shd w:val="clear" w:color="auto" w:fill="auto"/>
            <w:vAlign w:val="center"/>
          </w:tcPr>
          <w:p w14:paraId="2C1A8275" w14:textId="1311308B" w:rsidR="000B2906" w:rsidRPr="003B4C7E" w:rsidRDefault="000B2906" w:rsidP="003B4C7E">
            <w:pPr>
              <w:autoSpaceDE/>
              <w:autoSpaceDN/>
              <w:spacing w:line="240" w:lineRule="auto"/>
              <w:ind w:left="-71" w:right="-69" w:firstLine="0"/>
              <w:jc w:val="center"/>
              <w:rPr>
                <w:color w:val="000000"/>
                <w:sz w:val="16"/>
                <w:szCs w:val="16"/>
                <w:lang w:bidi="ar-SA"/>
              </w:rPr>
            </w:pPr>
            <w:r>
              <w:rPr>
                <w:sz w:val="16"/>
                <w:szCs w:val="16"/>
              </w:rPr>
              <w:t>2.17</w:t>
            </w:r>
          </w:p>
        </w:tc>
        <w:tc>
          <w:tcPr>
            <w:tcW w:w="374" w:type="pct"/>
            <w:gridSpan w:val="2"/>
            <w:tcBorders>
              <w:top w:val="nil"/>
              <w:left w:val="nil"/>
              <w:bottom w:val="single" w:sz="4" w:space="0" w:color="auto"/>
              <w:right w:val="single" w:sz="4" w:space="0" w:color="auto"/>
            </w:tcBorders>
            <w:shd w:val="clear" w:color="auto" w:fill="auto"/>
          </w:tcPr>
          <w:p w14:paraId="100B8604" w14:textId="157FEF22" w:rsidR="000B2906" w:rsidRPr="003B4C7E" w:rsidRDefault="000B2906" w:rsidP="003B4C7E">
            <w:pPr>
              <w:autoSpaceDE/>
              <w:autoSpaceDN/>
              <w:spacing w:line="240" w:lineRule="auto"/>
              <w:ind w:left="-71" w:right="-69" w:firstLine="0"/>
              <w:jc w:val="left"/>
              <w:rPr>
                <w:sz w:val="16"/>
                <w:szCs w:val="16"/>
                <w:lang w:bidi="ar-SA"/>
              </w:rPr>
            </w:pPr>
            <w:r w:rsidRPr="0063763E">
              <w:rPr>
                <w:sz w:val="16"/>
                <w:szCs w:val="16"/>
              </w:rPr>
              <w:t>Реконструкция схем электроснабжения собственных нужд</w:t>
            </w:r>
          </w:p>
        </w:tc>
        <w:tc>
          <w:tcPr>
            <w:tcW w:w="573" w:type="pct"/>
            <w:gridSpan w:val="2"/>
            <w:tcBorders>
              <w:top w:val="nil"/>
              <w:left w:val="nil"/>
              <w:bottom w:val="single" w:sz="4" w:space="0" w:color="auto"/>
              <w:right w:val="single" w:sz="4" w:space="0" w:color="auto"/>
            </w:tcBorders>
            <w:shd w:val="clear" w:color="auto" w:fill="auto"/>
          </w:tcPr>
          <w:p w14:paraId="2521142F" w14:textId="6805AC63" w:rsidR="000B2906" w:rsidRPr="003B4C7E" w:rsidRDefault="000B2906" w:rsidP="003B4C7E">
            <w:pPr>
              <w:autoSpaceDE/>
              <w:autoSpaceDN/>
              <w:spacing w:after="240" w:line="240" w:lineRule="auto"/>
              <w:ind w:left="-71" w:right="-69" w:firstLine="0"/>
              <w:jc w:val="left"/>
              <w:rPr>
                <w:color w:val="000000"/>
                <w:sz w:val="16"/>
                <w:szCs w:val="16"/>
                <w:lang w:bidi="ar-SA"/>
              </w:rPr>
            </w:pPr>
            <w:r w:rsidRPr="0063763E">
              <w:rPr>
                <w:sz w:val="16"/>
                <w:szCs w:val="16"/>
              </w:rPr>
              <w:t>Повышение эффективности работы объектов теплоснабжения.</w:t>
            </w:r>
            <w:r>
              <w:rPr>
                <w:sz w:val="16"/>
                <w:szCs w:val="16"/>
              </w:rPr>
              <w:t xml:space="preserve"> </w:t>
            </w:r>
            <w:r w:rsidRPr="0063763E">
              <w:rPr>
                <w:sz w:val="16"/>
                <w:szCs w:val="16"/>
              </w:rPr>
              <w:t xml:space="preserve">Снижение затрат на собственные нужды распределительных устройств в сетях 3,0 и 0,4 </w:t>
            </w:r>
            <w:proofErr w:type="spellStart"/>
            <w:r w:rsidRPr="0063763E">
              <w:rPr>
                <w:sz w:val="16"/>
                <w:szCs w:val="16"/>
              </w:rPr>
              <w:t>кВ</w:t>
            </w:r>
            <w:proofErr w:type="spellEnd"/>
            <w:r w:rsidRPr="0063763E">
              <w:rPr>
                <w:sz w:val="16"/>
                <w:szCs w:val="16"/>
              </w:rPr>
              <w:t xml:space="preserve"> (вывод из эксплуатации/демонтаж распределительных устройств)</w:t>
            </w:r>
          </w:p>
        </w:tc>
        <w:tc>
          <w:tcPr>
            <w:tcW w:w="298" w:type="pct"/>
            <w:gridSpan w:val="2"/>
            <w:tcBorders>
              <w:top w:val="nil"/>
              <w:left w:val="nil"/>
              <w:bottom w:val="single" w:sz="4" w:space="0" w:color="auto"/>
              <w:right w:val="single" w:sz="4" w:space="0" w:color="auto"/>
            </w:tcBorders>
            <w:shd w:val="clear" w:color="auto" w:fill="auto"/>
          </w:tcPr>
          <w:p w14:paraId="0110028E" w14:textId="3CB34548" w:rsidR="000B2906" w:rsidRPr="003B4C7E" w:rsidRDefault="000B2906" w:rsidP="003B4C7E">
            <w:pPr>
              <w:autoSpaceDE/>
              <w:autoSpaceDN/>
              <w:spacing w:line="240" w:lineRule="auto"/>
              <w:ind w:left="-71" w:right="-69" w:firstLine="0"/>
              <w:jc w:val="left"/>
              <w:rPr>
                <w:color w:val="000000"/>
                <w:sz w:val="16"/>
                <w:szCs w:val="16"/>
                <w:lang w:bidi="ar-SA"/>
              </w:rPr>
            </w:pPr>
            <w:r w:rsidRPr="0063763E">
              <w:rPr>
                <w:sz w:val="16"/>
                <w:szCs w:val="16"/>
              </w:rPr>
              <w:t xml:space="preserve">УР, г. Глазов, </w:t>
            </w:r>
            <w:proofErr w:type="spellStart"/>
            <w:proofErr w:type="gramStart"/>
            <w:r w:rsidRPr="0063763E">
              <w:rPr>
                <w:sz w:val="16"/>
                <w:szCs w:val="16"/>
              </w:rPr>
              <w:t>ул</w:t>
            </w:r>
            <w:proofErr w:type="spellEnd"/>
            <w:proofErr w:type="gramEnd"/>
            <w:r w:rsidRPr="0063763E">
              <w:rPr>
                <w:sz w:val="16"/>
                <w:szCs w:val="16"/>
              </w:rPr>
              <w:t xml:space="preserve"> Белова, 7; </w:t>
            </w:r>
            <w:proofErr w:type="spellStart"/>
            <w:r w:rsidRPr="0063763E">
              <w:rPr>
                <w:sz w:val="16"/>
                <w:szCs w:val="16"/>
              </w:rPr>
              <w:t>пром</w:t>
            </w:r>
            <w:proofErr w:type="spellEnd"/>
            <w:r w:rsidRPr="0063763E">
              <w:rPr>
                <w:sz w:val="16"/>
                <w:szCs w:val="16"/>
              </w:rPr>
              <w:t>. площадка, корпус 1Т,электрический цех</w:t>
            </w:r>
          </w:p>
        </w:tc>
        <w:tc>
          <w:tcPr>
            <w:tcW w:w="510" w:type="pct"/>
            <w:gridSpan w:val="2"/>
            <w:tcBorders>
              <w:top w:val="nil"/>
              <w:left w:val="nil"/>
              <w:bottom w:val="single" w:sz="4" w:space="0" w:color="auto"/>
              <w:right w:val="single" w:sz="4" w:space="0" w:color="auto"/>
            </w:tcBorders>
            <w:shd w:val="clear" w:color="auto" w:fill="auto"/>
          </w:tcPr>
          <w:p w14:paraId="5E3EACE5" w14:textId="700FAA70" w:rsidR="000B2906" w:rsidRPr="003B4C7E" w:rsidRDefault="000B2906" w:rsidP="003B4C7E">
            <w:pPr>
              <w:autoSpaceDE/>
              <w:autoSpaceDN/>
              <w:spacing w:line="240" w:lineRule="auto"/>
              <w:ind w:left="-83" w:right="-69" w:firstLine="1"/>
              <w:jc w:val="left"/>
              <w:rPr>
                <w:sz w:val="16"/>
                <w:szCs w:val="16"/>
                <w:lang w:bidi="ar-SA"/>
              </w:rPr>
            </w:pPr>
            <w:r w:rsidRPr="0063763E">
              <w:rPr>
                <w:sz w:val="16"/>
                <w:szCs w:val="16"/>
              </w:rPr>
              <w:t xml:space="preserve">распределительные устройства; повышение надежности сетей 3,0 и 0,4 </w:t>
            </w:r>
            <w:proofErr w:type="spellStart"/>
            <w:r w:rsidRPr="0063763E">
              <w:rPr>
                <w:sz w:val="16"/>
                <w:szCs w:val="16"/>
              </w:rPr>
              <w:t>кВ</w:t>
            </w:r>
            <w:proofErr w:type="spellEnd"/>
            <w:r w:rsidRPr="0063763E">
              <w:rPr>
                <w:sz w:val="16"/>
                <w:szCs w:val="16"/>
              </w:rPr>
              <w:t xml:space="preserve"> за счет применения модернизированного оборудования</w:t>
            </w:r>
          </w:p>
        </w:tc>
        <w:tc>
          <w:tcPr>
            <w:tcW w:w="228" w:type="pct"/>
            <w:gridSpan w:val="2"/>
            <w:tcBorders>
              <w:top w:val="nil"/>
              <w:left w:val="nil"/>
              <w:bottom w:val="single" w:sz="4" w:space="0" w:color="auto"/>
              <w:right w:val="single" w:sz="4" w:space="0" w:color="auto"/>
            </w:tcBorders>
            <w:shd w:val="clear" w:color="auto" w:fill="auto"/>
          </w:tcPr>
          <w:p w14:paraId="257BA695" w14:textId="406070E6" w:rsidR="000B2906" w:rsidRPr="003B4C7E" w:rsidRDefault="000B2906" w:rsidP="003B4C7E">
            <w:pPr>
              <w:autoSpaceDE/>
              <w:autoSpaceDN/>
              <w:spacing w:line="240" w:lineRule="auto"/>
              <w:ind w:left="-83" w:right="-69" w:firstLine="0"/>
              <w:jc w:val="center"/>
              <w:rPr>
                <w:color w:val="000000"/>
                <w:sz w:val="16"/>
                <w:szCs w:val="16"/>
                <w:lang w:bidi="ar-SA"/>
              </w:rPr>
            </w:pPr>
            <w:r w:rsidRPr="0063763E">
              <w:rPr>
                <w:sz w:val="16"/>
                <w:szCs w:val="16"/>
              </w:rPr>
              <w:t>шт.</w:t>
            </w:r>
          </w:p>
        </w:tc>
        <w:tc>
          <w:tcPr>
            <w:tcW w:w="197" w:type="pct"/>
            <w:gridSpan w:val="2"/>
            <w:tcBorders>
              <w:top w:val="nil"/>
              <w:left w:val="nil"/>
              <w:bottom w:val="single" w:sz="4" w:space="0" w:color="auto"/>
              <w:right w:val="single" w:sz="4" w:space="0" w:color="auto"/>
            </w:tcBorders>
            <w:shd w:val="clear" w:color="auto" w:fill="auto"/>
          </w:tcPr>
          <w:p w14:paraId="13B27BD2" w14:textId="240A8B91" w:rsidR="000B2906" w:rsidRPr="003B4C7E" w:rsidRDefault="000B2906" w:rsidP="003B4C7E">
            <w:pPr>
              <w:autoSpaceDE/>
              <w:autoSpaceDN/>
              <w:spacing w:line="240" w:lineRule="auto"/>
              <w:ind w:left="-83" w:right="-69" w:firstLine="0"/>
              <w:jc w:val="center"/>
              <w:rPr>
                <w:sz w:val="16"/>
                <w:szCs w:val="16"/>
                <w:lang w:bidi="ar-SA"/>
              </w:rPr>
            </w:pPr>
            <w:r w:rsidRPr="0063763E">
              <w:rPr>
                <w:sz w:val="16"/>
                <w:szCs w:val="16"/>
              </w:rPr>
              <w:t>10</w:t>
            </w:r>
          </w:p>
        </w:tc>
        <w:tc>
          <w:tcPr>
            <w:tcW w:w="223" w:type="pct"/>
            <w:gridSpan w:val="2"/>
            <w:tcBorders>
              <w:top w:val="nil"/>
              <w:left w:val="nil"/>
              <w:bottom w:val="single" w:sz="4" w:space="0" w:color="auto"/>
              <w:right w:val="single" w:sz="4" w:space="0" w:color="auto"/>
            </w:tcBorders>
            <w:shd w:val="clear" w:color="auto" w:fill="auto"/>
          </w:tcPr>
          <w:p w14:paraId="4144EB06" w14:textId="4398FD56" w:rsidR="000B2906" w:rsidRPr="003B4C7E" w:rsidRDefault="000B2906" w:rsidP="003B4C7E">
            <w:pPr>
              <w:autoSpaceDE/>
              <w:autoSpaceDN/>
              <w:spacing w:line="240" w:lineRule="auto"/>
              <w:ind w:left="-83" w:right="-69" w:firstLine="0"/>
              <w:jc w:val="center"/>
              <w:rPr>
                <w:sz w:val="16"/>
                <w:szCs w:val="16"/>
                <w:lang w:bidi="ar-SA"/>
              </w:rPr>
            </w:pPr>
            <w:r w:rsidRPr="0063763E">
              <w:rPr>
                <w:sz w:val="16"/>
                <w:szCs w:val="16"/>
              </w:rPr>
              <w:t>6</w:t>
            </w:r>
          </w:p>
        </w:tc>
        <w:tc>
          <w:tcPr>
            <w:tcW w:w="195" w:type="pct"/>
            <w:tcBorders>
              <w:top w:val="nil"/>
              <w:left w:val="nil"/>
              <w:bottom w:val="single" w:sz="4" w:space="0" w:color="auto"/>
              <w:right w:val="single" w:sz="4" w:space="0" w:color="auto"/>
            </w:tcBorders>
            <w:shd w:val="clear" w:color="auto" w:fill="auto"/>
          </w:tcPr>
          <w:p w14:paraId="0BF926D1" w14:textId="240A9DBA"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2022</w:t>
            </w:r>
          </w:p>
        </w:tc>
        <w:tc>
          <w:tcPr>
            <w:tcW w:w="218" w:type="pct"/>
            <w:gridSpan w:val="3"/>
            <w:tcBorders>
              <w:top w:val="nil"/>
              <w:left w:val="nil"/>
              <w:bottom w:val="single" w:sz="4" w:space="0" w:color="auto"/>
              <w:right w:val="single" w:sz="4" w:space="0" w:color="auto"/>
            </w:tcBorders>
            <w:shd w:val="clear" w:color="auto" w:fill="auto"/>
          </w:tcPr>
          <w:p w14:paraId="7052C709" w14:textId="4651A689" w:rsidR="000B2906" w:rsidRPr="003B4C7E" w:rsidRDefault="000B2906" w:rsidP="003B4C7E">
            <w:pPr>
              <w:autoSpaceDE/>
              <w:autoSpaceDN/>
              <w:spacing w:line="240" w:lineRule="auto"/>
              <w:ind w:left="-83" w:right="-69" w:firstLine="0"/>
              <w:jc w:val="center"/>
              <w:rPr>
                <w:color w:val="000000"/>
                <w:sz w:val="16"/>
                <w:szCs w:val="16"/>
                <w:lang w:bidi="ar-SA"/>
              </w:rPr>
            </w:pPr>
            <w:r w:rsidRPr="002A42BD">
              <w:rPr>
                <w:sz w:val="16"/>
                <w:szCs w:val="16"/>
              </w:rPr>
              <w:t>2023</w:t>
            </w:r>
          </w:p>
        </w:tc>
        <w:tc>
          <w:tcPr>
            <w:tcW w:w="295" w:type="pct"/>
            <w:tcBorders>
              <w:top w:val="nil"/>
              <w:left w:val="nil"/>
              <w:bottom w:val="single" w:sz="4" w:space="0" w:color="auto"/>
              <w:right w:val="single" w:sz="4" w:space="0" w:color="auto"/>
            </w:tcBorders>
            <w:shd w:val="clear" w:color="auto" w:fill="auto"/>
            <w:vAlign w:val="center"/>
          </w:tcPr>
          <w:p w14:paraId="32AA9D6E" w14:textId="5F3BA6E7" w:rsidR="000B2906" w:rsidRPr="003B4C7E" w:rsidRDefault="000B2906" w:rsidP="000245DD">
            <w:pPr>
              <w:autoSpaceDE/>
              <w:autoSpaceDN/>
              <w:spacing w:line="240" w:lineRule="auto"/>
              <w:ind w:left="-83" w:right="-69" w:firstLine="0"/>
              <w:jc w:val="center"/>
              <w:rPr>
                <w:b/>
                <w:bCs/>
                <w:color w:val="000000"/>
                <w:sz w:val="16"/>
                <w:szCs w:val="16"/>
                <w:lang w:bidi="ar-SA"/>
              </w:rPr>
            </w:pPr>
            <w:r w:rsidRPr="002A42BD">
              <w:rPr>
                <w:sz w:val="16"/>
                <w:szCs w:val="16"/>
              </w:rPr>
              <w:t>17</w:t>
            </w:r>
            <w:r>
              <w:rPr>
                <w:sz w:val="16"/>
                <w:szCs w:val="16"/>
              </w:rPr>
              <w:t> 729,06</w:t>
            </w:r>
          </w:p>
        </w:tc>
        <w:tc>
          <w:tcPr>
            <w:tcW w:w="317" w:type="pct"/>
            <w:gridSpan w:val="2"/>
            <w:tcBorders>
              <w:top w:val="nil"/>
              <w:left w:val="nil"/>
              <w:bottom w:val="single" w:sz="4" w:space="0" w:color="auto"/>
              <w:right w:val="single" w:sz="4" w:space="0" w:color="auto"/>
            </w:tcBorders>
            <w:shd w:val="clear" w:color="auto" w:fill="auto"/>
            <w:vAlign w:val="center"/>
          </w:tcPr>
          <w:p w14:paraId="566653DC" w14:textId="359781D8" w:rsidR="000B2906" w:rsidRPr="003B4C7E" w:rsidRDefault="000B2906" w:rsidP="00294344">
            <w:pPr>
              <w:autoSpaceDE/>
              <w:autoSpaceDN/>
              <w:spacing w:line="240" w:lineRule="auto"/>
              <w:ind w:left="-83" w:right="-69" w:firstLine="0"/>
              <w:jc w:val="center"/>
              <w:rPr>
                <w:color w:val="000000"/>
                <w:sz w:val="16"/>
                <w:szCs w:val="16"/>
                <w:lang w:bidi="ar-SA"/>
              </w:rPr>
            </w:pPr>
            <w:r w:rsidRPr="002A42BD">
              <w:rPr>
                <w:sz w:val="16"/>
                <w:szCs w:val="16"/>
              </w:rPr>
              <w:t>1 154,43</w:t>
            </w:r>
          </w:p>
        </w:tc>
        <w:tc>
          <w:tcPr>
            <w:tcW w:w="241" w:type="pct"/>
            <w:gridSpan w:val="2"/>
            <w:tcBorders>
              <w:top w:val="nil"/>
              <w:left w:val="nil"/>
              <w:bottom w:val="single" w:sz="4" w:space="0" w:color="auto"/>
              <w:right w:val="single" w:sz="4" w:space="0" w:color="auto"/>
            </w:tcBorders>
            <w:shd w:val="clear" w:color="auto" w:fill="auto"/>
            <w:vAlign w:val="center"/>
          </w:tcPr>
          <w:p w14:paraId="2EAC0307"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tcPr>
          <w:p w14:paraId="17FCF0CC" w14:textId="5415C9D8" w:rsidR="000B2906" w:rsidRPr="003B4C7E" w:rsidRDefault="000B2906" w:rsidP="00294344">
            <w:pPr>
              <w:autoSpaceDE/>
              <w:autoSpaceDN/>
              <w:spacing w:line="240" w:lineRule="auto"/>
              <w:ind w:left="-83" w:right="-69" w:firstLine="0"/>
              <w:jc w:val="center"/>
              <w:rPr>
                <w:color w:val="000000"/>
                <w:sz w:val="16"/>
                <w:szCs w:val="16"/>
                <w:lang w:bidi="ar-SA"/>
              </w:rPr>
            </w:pPr>
            <w:r>
              <w:rPr>
                <w:sz w:val="16"/>
                <w:szCs w:val="16"/>
              </w:rPr>
              <w:t>16574,63</w:t>
            </w:r>
          </w:p>
        </w:tc>
        <w:tc>
          <w:tcPr>
            <w:tcW w:w="296" w:type="pct"/>
            <w:gridSpan w:val="2"/>
            <w:tcBorders>
              <w:top w:val="nil"/>
              <w:left w:val="nil"/>
              <w:bottom w:val="single" w:sz="4" w:space="0" w:color="auto"/>
              <w:right w:val="single" w:sz="4" w:space="0" w:color="auto"/>
            </w:tcBorders>
            <w:shd w:val="clear" w:color="auto" w:fill="auto"/>
            <w:vAlign w:val="center"/>
          </w:tcPr>
          <w:p w14:paraId="5DAE8000" w14:textId="0E7EE3E2"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7" w:type="pct"/>
            <w:tcBorders>
              <w:top w:val="nil"/>
              <w:left w:val="nil"/>
              <w:bottom w:val="single" w:sz="4" w:space="0" w:color="auto"/>
              <w:right w:val="single" w:sz="4" w:space="0" w:color="auto"/>
            </w:tcBorders>
            <w:shd w:val="clear" w:color="auto" w:fill="auto"/>
            <w:vAlign w:val="center"/>
          </w:tcPr>
          <w:p w14:paraId="0A715B31"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vAlign w:val="center"/>
          </w:tcPr>
          <w:p w14:paraId="39C41C73"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r>
      <w:tr w:rsidR="00FC6A03" w:rsidRPr="003B4C7E" w14:paraId="302F7809" w14:textId="77777777" w:rsidTr="00936AEC">
        <w:trPr>
          <w:trHeight w:val="20"/>
        </w:trPr>
        <w:tc>
          <w:tcPr>
            <w:tcW w:w="151" w:type="pct"/>
            <w:tcBorders>
              <w:top w:val="nil"/>
              <w:left w:val="single" w:sz="4" w:space="0" w:color="auto"/>
              <w:bottom w:val="single" w:sz="4" w:space="0" w:color="auto"/>
              <w:right w:val="single" w:sz="4" w:space="0" w:color="auto"/>
            </w:tcBorders>
            <w:shd w:val="clear" w:color="auto" w:fill="auto"/>
            <w:vAlign w:val="center"/>
          </w:tcPr>
          <w:p w14:paraId="632C838F" w14:textId="4FAE543D" w:rsidR="000B2906" w:rsidRPr="00925639" w:rsidRDefault="000B2906" w:rsidP="003B4C7E">
            <w:pPr>
              <w:autoSpaceDE/>
              <w:autoSpaceDN/>
              <w:spacing w:line="240" w:lineRule="auto"/>
              <w:ind w:left="-71" w:right="-69" w:firstLine="0"/>
              <w:jc w:val="center"/>
              <w:rPr>
                <w:sz w:val="16"/>
              </w:rPr>
            </w:pPr>
            <w:r>
              <w:rPr>
                <w:sz w:val="16"/>
                <w:szCs w:val="16"/>
              </w:rPr>
              <w:t>2.18</w:t>
            </w:r>
          </w:p>
        </w:tc>
        <w:tc>
          <w:tcPr>
            <w:tcW w:w="374" w:type="pct"/>
            <w:gridSpan w:val="2"/>
            <w:tcBorders>
              <w:top w:val="nil"/>
              <w:left w:val="nil"/>
              <w:bottom w:val="single" w:sz="4" w:space="0" w:color="auto"/>
              <w:right w:val="single" w:sz="4" w:space="0" w:color="auto"/>
            </w:tcBorders>
            <w:shd w:val="clear" w:color="auto" w:fill="auto"/>
          </w:tcPr>
          <w:p w14:paraId="73356A06" w14:textId="6DE299E6" w:rsidR="000B2906" w:rsidRDefault="000B2906" w:rsidP="003B4C7E">
            <w:pPr>
              <w:autoSpaceDE/>
              <w:autoSpaceDN/>
              <w:spacing w:line="240" w:lineRule="auto"/>
              <w:ind w:left="-71" w:right="-69" w:firstLine="0"/>
              <w:jc w:val="left"/>
              <w:rPr>
                <w:sz w:val="16"/>
                <w:szCs w:val="16"/>
              </w:rPr>
            </w:pPr>
            <w:r>
              <w:rPr>
                <w:sz w:val="16"/>
                <w:szCs w:val="16"/>
              </w:rPr>
              <w:t>Реконструкция прямого и обратного трубопровода от ТК-214 до узла «Е</w:t>
            </w:r>
            <w:proofErr w:type="gramStart"/>
            <w:r>
              <w:rPr>
                <w:sz w:val="16"/>
                <w:szCs w:val="16"/>
              </w:rPr>
              <w:t>»-</w:t>
            </w:r>
            <w:proofErr w:type="gramEnd"/>
            <w:r>
              <w:rPr>
                <w:sz w:val="16"/>
                <w:szCs w:val="16"/>
              </w:rPr>
              <w:t>Ду250мм</w:t>
            </w:r>
          </w:p>
          <w:p w14:paraId="3DBFFE42" w14:textId="26FA057B" w:rsidR="000B2906" w:rsidRPr="0063763E" w:rsidRDefault="000B2906" w:rsidP="003B4C7E">
            <w:pPr>
              <w:autoSpaceDE/>
              <w:autoSpaceDN/>
              <w:spacing w:line="240" w:lineRule="auto"/>
              <w:ind w:left="-71" w:right="-69" w:firstLine="0"/>
              <w:jc w:val="left"/>
              <w:rPr>
                <w:sz w:val="16"/>
                <w:szCs w:val="16"/>
              </w:rPr>
            </w:pPr>
          </w:p>
        </w:tc>
        <w:tc>
          <w:tcPr>
            <w:tcW w:w="573" w:type="pct"/>
            <w:gridSpan w:val="2"/>
            <w:tcBorders>
              <w:top w:val="nil"/>
              <w:left w:val="nil"/>
              <w:bottom w:val="single" w:sz="4" w:space="0" w:color="auto"/>
              <w:right w:val="single" w:sz="4" w:space="0" w:color="auto"/>
            </w:tcBorders>
            <w:shd w:val="clear" w:color="auto" w:fill="auto"/>
          </w:tcPr>
          <w:p w14:paraId="098A06BE" w14:textId="2937026B" w:rsidR="000B2906" w:rsidRPr="00925639" w:rsidRDefault="000B2906" w:rsidP="003B4C7E">
            <w:pPr>
              <w:autoSpaceDE/>
              <w:autoSpaceDN/>
              <w:spacing w:after="240" w:line="240" w:lineRule="auto"/>
              <w:ind w:left="-71" w:right="-69" w:firstLine="0"/>
              <w:jc w:val="left"/>
              <w:rPr>
                <w:sz w:val="16"/>
              </w:rPr>
            </w:pPr>
            <w:r>
              <w:rPr>
                <w:sz w:val="16"/>
                <w:szCs w:val="16"/>
              </w:rPr>
              <w:lastRenderedPageBreak/>
              <w:t>Увеличение надежности теплоснабжения и сокращения потерь</w:t>
            </w:r>
          </w:p>
        </w:tc>
        <w:tc>
          <w:tcPr>
            <w:tcW w:w="298" w:type="pct"/>
            <w:gridSpan w:val="2"/>
            <w:tcBorders>
              <w:top w:val="nil"/>
              <w:left w:val="nil"/>
              <w:bottom w:val="single" w:sz="4" w:space="0" w:color="auto"/>
              <w:right w:val="single" w:sz="4" w:space="0" w:color="auto"/>
            </w:tcBorders>
            <w:shd w:val="clear" w:color="auto" w:fill="auto"/>
          </w:tcPr>
          <w:p w14:paraId="0F31558F" w14:textId="3E649212" w:rsidR="000B2906" w:rsidRPr="00925639" w:rsidRDefault="000B2906" w:rsidP="003B4C7E">
            <w:pPr>
              <w:autoSpaceDE/>
              <w:autoSpaceDN/>
              <w:spacing w:line="240" w:lineRule="auto"/>
              <w:ind w:left="-71" w:right="-69" w:firstLine="0"/>
              <w:jc w:val="left"/>
              <w:rPr>
                <w:sz w:val="16"/>
              </w:rPr>
            </w:pPr>
            <w:r w:rsidRPr="00926BFA">
              <w:rPr>
                <w:sz w:val="16"/>
                <w:szCs w:val="16"/>
              </w:rPr>
              <w:t xml:space="preserve">УР, г. Глазов, </w:t>
            </w:r>
            <w:proofErr w:type="spellStart"/>
            <w:proofErr w:type="gramStart"/>
            <w:r w:rsidRPr="00926BFA">
              <w:rPr>
                <w:sz w:val="16"/>
                <w:szCs w:val="16"/>
              </w:rPr>
              <w:t>ул</w:t>
            </w:r>
            <w:proofErr w:type="spellEnd"/>
            <w:proofErr w:type="gramEnd"/>
            <w:r w:rsidRPr="00926BFA">
              <w:rPr>
                <w:sz w:val="16"/>
                <w:szCs w:val="16"/>
              </w:rPr>
              <w:t xml:space="preserve"> Белова, 7</w:t>
            </w:r>
            <w:r>
              <w:rPr>
                <w:sz w:val="16"/>
                <w:szCs w:val="16"/>
              </w:rPr>
              <w:t>, тепловые сети</w:t>
            </w:r>
          </w:p>
        </w:tc>
        <w:tc>
          <w:tcPr>
            <w:tcW w:w="510" w:type="pct"/>
            <w:gridSpan w:val="2"/>
            <w:tcBorders>
              <w:top w:val="nil"/>
              <w:left w:val="nil"/>
              <w:bottom w:val="single" w:sz="4" w:space="0" w:color="auto"/>
              <w:right w:val="single" w:sz="4" w:space="0" w:color="auto"/>
            </w:tcBorders>
            <w:shd w:val="clear" w:color="auto" w:fill="auto"/>
          </w:tcPr>
          <w:p w14:paraId="72ABFAB4" w14:textId="6941394C" w:rsidR="000B2906" w:rsidRPr="0063763E" w:rsidRDefault="000B2906" w:rsidP="003B4C7E">
            <w:pPr>
              <w:autoSpaceDE/>
              <w:autoSpaceDN/>
              <w:spacing w:line="240" w:lineRule="auto"/>
              <w:ind w:left="-83" w:right="-69" w:firstLine="1"/>
              <w:jc w:val="left"/>
              <w:rPr>
                <w:sz w:val="16"/>
                <w:szCs w:val="16"/>
              </w:rPr>
            </w:pPr>
            <w:r>
              <w:rPr>
                <w:sz w:val="16"/>
                <w:szCs w:val="16"/>
              </w:rPr>
              <w:t>Протяженность</w:t>
            </w:r>
          </w:p>
        </w:tc>
        <w:tc>
          <w:tcPr>
            <w:tcW w:w="228" w:type="pct"/>
            <w:gridSpan w:val="2"/>
            <w:tcBorders>
              <w:top w:val="nil"/>
              <w:left w:val="nil"/>
              <w:bottom w:val="single" w:sz="4" w:space="0" w:color="auto"/>
              <w:right w:val="single" w:sz="4" w:space="0" w:color="auto"/>
            </w:tcBorders>
            <w:shd w:val="clear" w:color="auto" w:fill="auto"/>
          </w:tcPr>
          <w:p w14:paraId="4ABDCE97" w14:textId="063FFE5E" w:rsidR="000B2906" w:rsidRPr="00925639" w:rsidRDefault="000B2906" w:rsidP="003B4C7E">
            <w:pPr>
              <w:autoSpaceDE/>
              <w:autoSpaceDN/>
              <w:spacing w:line="240" w:lineRule="auto"/>
              <w:ind w:left="-83" w:right="-69" w:firstLine="0"/>
              <w:jc w:val="center"/>
              <w:rPr>
                <w:sz w:val="16"/>
              </w:rPr>
            </w:pPr>
            <w:r>
              <w:rPr>
                <w:sz w:val="16"/>
                <w:szCs w:val="16"/>
              </w:rPr>
              <w:t>м</w:t>
            </w:r>
          </w:p>
        </w:tc>
        <w:tc>
          <w:tcPr>
            <w:tcW w:w="197" w:type="pct"/>
            <w:gridSpan w:val="2"/>
            <w:tcBorders>
              <w:top w:val="nil"/>
              <w:left w:val="nil"/>
              <w:bottom w:val="single" w:sz="4" w:space="0" w:color="auto"/>
              <w:right w:val="single" w:sz="4" w:space="0" w:color="auto"/>
            </w:tcBorders>
            <w:shd w:val="clear" w:color="auto" w:fill="auto"/>
          </w:tcPr>
          <w:p w14:paraId="6EAB52CA" w14:textId="600E02E2" w:rsidR="000B2906" w:rsidRPr="0063763E" w:rsidRDefault="000B2906" w:rsidP="003B4C7E">
            <w:pPr>
              <w:autoSpaceDE/>
              <w:autoSpaceDN/>
              <w:spacing w:line="240" w:lineRule="auto"/>
              <w:ind w:left="-83" w:right="-69" w:firstLine="0"/>
              <w:jc w:val="center"/>
              <w:rPr>
                <w:sz w:val="16"/>
                <w:szCs w:val="16"/>
              </w:rPr>
            </w:pPr>
            <w:r>
              <w:rPr>
                <w:sz w:val="16"/>
                <w:szCs w:val="16"/>
              </w:rPr>
              <w:t>784</w:t>
            </w:r>
          </w:p>
        </w:tc>
        <w:tc>
          <w:tcPr>
            <w:tcW w:w="223" w:type="pct"/>
            <w:gridSpan w:val="2"/>
            <w:tcBorders>
              <w:top w:val="nil"/>
              <w:left w:val="nil"/>
              <w:bottom w:val="single" w:sz="4" w:space="0" w:color="auto"/>
              <w:right w:val="single" w:sz="4" w:space="0" w:color="auto"/>
            </w:tcBorders>
            <w:shd w:val="clear" w:color="auto" w:fill="auto"/>
          </w:tcPr>
          <w:p w14:paraId="3D940AB7" w14:textId="149194C9" w:rsidR="000B2906" w:rsidRPr="0063763E" w:rsidRDefault="000B2906" w:rsidP="003B4C7E">
            <w:pPr>
              <w:autoSpaceDE/>
              <w:autoSpaceDN/>
              <w:spacing w:line="240" w:lineRule="auto"/>
              <w:ind w:left="-83" w:right="-69" w:firstLine="0"/>
              <w:jc w:val="center"/>
              <w:rPr>
                <w:sz w:val="16"/>
                <w:szCs w:val="16"/>
              </w:rPr>
            </w:pPr>
            <w:r>
              <w:rPr>
                <w:sz w:val="16"/>
                <w:szCs w:val="16"/>
              </w:rPr>
              <w:t>784</w:t>
            </w:r>
          </w:p>
        </w:tc>
        <w:tc>
          <w:tcPr>
            <w:tcW w:w="195" w:type="pct"/>
            <w:tcBorders>
              <w:top w:val="nil"/>
              <w:left w:val="nil"/>
              <w:bottom w:val="single" w:sz="4" w:space="0" w:color="auto"/>
              <w:right w:val="single" w:sz="4" w:space="0" w:color="auto"/>
            </w:tcBorders>
            <w:shd w:val="clear" w:color="auto" w:fill="auto"/>
          </w:tcPr>
          <w:p w14:paraId="736BE791" w14:textId="3005A016" w:rsidR="000B2906" w:rsidRPr="00925639" w:rsidRDefault="000B2906" w:rsidP="003B4C7E">
            <w:pPr>
              <w:autoSpaceDE/>
              <w:autoSpaceDN/>
              <w:spacing w:line="240" w:lineRule="auto"/>
              <w:ind w:left="-83" w:right="-69" w:firstLine="0"/>
              <w:jc w:val="center"/>
              <w:rPr>
                <w:sz w:val="16"/>
              </w:rPr>
            </w:pPr>
            <w:r>
              <w:rPr>
                <w:sz w:val="16"/>
                <w:szCs w:val="16"/>
              </w:rPr>
              <w:t>2024</w:t>
            </w:r>
          </w:p>
        </w:tc>
        <w:tc>
          <w:tcPr>
            <w:tcW w:w="218" w:type="pct"/>
            <w:gridSpan w:val="3"/>
            <w:tcBorders>
              <w:top w:val="nil"/>
              <w:left w:val="nil"/>
              <w:bottom w:val="single" w:sz="4" w:space="0" w:color="auto"/>
              <w:right w:val="single" w:sz="4" w:space="0" w:color="auto"/>
            </w:tcBorders>
            <w:shd w:val="clear" w:color="auto" w:fill="auto"/>
          </w:tcPr>
          <w:p w14:paraId="0D9FA4C2" w14:textId="3578CAD7" w:rsidR="000B2906" w:rsidRPr="00925639" w:rsidRDefault="000B2906" w:rsidP="003B4C7E">
            <w:pPr>
              <w:autoSpaceDE/>
              <w:autoSpaceDN/>
              <w:spacing w:line="240" w:lineRule="auto"/>
              <w:ind w:left="-83" w:right="-69" w:firstLine="0"/>
              <w:jc w:val="center"/>
              <w:rPr>
                <w:sz w:val="16"/>
              </w:rPr>
            </w:pPr>
            <w:r>
              <w:rPr>
                <w:sz w:val="16"/>
                <w:szCs w:val="16"/>
              </w:rPr>
              <w:t>2024</w:t>
            </w:r>
          </w:p>
        </w:tc>
        <w:tc>
          <w:tcPr>
            <w:tcW w:w="295" w:type="pct"/>
            <w:tcBorders>
              <w:top w:val="nil"/>
              <w:left w:val="nil"/>
              <w:bottom w:val="single" w:sz="4" w:space="0" w:color="auto"/>
              <w:right w:val="single" w:sz="4" w:space="0" w:color="auto"/>
            </w:tcBorders>
            <w:shd w:val="clear" w:color="auto" w:fill="auto"/>
          </w:tcPr>
          <w:p w14:paraId="40805C5A" w14:textId="62DB4741" w:rsidR="000B2906" w:rsidRPr="00925639" w:rsidRDefault="000B2906" w:rsidP="00294344">
            <w:pPr>
              <w:autoSpaceDE/>
              <w:autoSpaceDN/>
              <w:spacing w:line="240" w:lineRule="auto"/>
              <w:ind w:left="-83" w:right="-69" w:firstLine="0"/>
              <w:jc w:val="center"/>
              <w:rPr>
                <w:sz w:val="16"/>
              </w:rPr>
            </w:pPr>
            <w:r>
              <w:rPr>
                <w:sz w:val="16"/>
                <w:szCs w:val="16"/>
              </w:rPr>
              <w:t>12787,17</w:t>
            </w:r>
          </w:p>
        </w:tc>
        <w:tc>
          <w:tcPr>
            <w:tcW w:w="317" w:type="pct"/>
            <w:gridSpan w:val="2"/>
            <w:tcBorders>
              <w:top w:val="nil"/>
              <w:left w:val="nil"/>
              <w:bottom w:val="single" w:sz="4" w:space="0" w:color="auto"/>
              <w:right w:val="single" w:sz="4" w:space="0" w:color="auto"/>
            </w:tcBorders>
            <w:shd w:val="clear" w:color="auto" w:fill="auto"/>
          </w:tcPr>
          <w:p w14:paraId="1763B32D" w14:textId="11496B99" w:rsidR="000B2906" w:rsidRPr="00925639" w:rsidRDefault="000B2906" w:rsidP="00294344">
            <w:pPr>
              <w:autoSpaceDE/>
              <w:autoSpaceDN/>
              <w:spacing w:line="240" w:lineRule="auto"/>
              <w:ind w:left="-83" w:right="-69" w:firstLine="0"/>
              <w:jc w:val="center"/>
              <w:rPr>
                <w:sz w:val="16"/>
              </w:rPr>
            </w:pPr>
          </w:p>
        </w:tc>
        <w:tc>
          <w:tcPr>
            <w:tcW w:w="241" w:type="pct"/>
            <w:gridSpan w:val="2"/>
            <w:tcBorders>
              <w:top w:val="nil"/>
              <w:left w:val="nil"/>
              <w:bottom w:val="single" w:sz="4" w:space="0" w:color="auto"/>
              <w:right w:val="single" w:sz="4" w:space="0" w:color="auto"/>
            </w:tcBorders>
            <w:shd w:val="clear" w:color="auto" w:fill="auto"/>
            <w:vAlign w:val="center"/>
          </w:tcPr>
          <w:p w14:paraId="66DD8DF3"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vAlign w:val="center"/>
          </w:tcPr>
          <w:p w14:paraId="5C9BA3DA"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6" w:type="pct"/>
            <w:gridSpan w:val="2"/>
            <w:tcBorders>
              <w:top w:val="nil"/>
              <w:left w:val="nil"/>
              <w:bottom w:val="single" w:sz="4" w:space="0" w:color="auto"/>
              <w:right w:val="single" w:sz="4" w:space="0" w:color="auto"/>
            </w:tcBorders>
            <w:shd w:val="clear" w:color="auto" w:fill="auto"/>
            <w:vAlign w:val="center"/>
          </w:tcPr>
          <w:p w14:paraId="59E9D6B5" w14:textId="4230730D" w:rsidR="000B2906" w:rsidRPr="00925639" w:rsidRDefault="000B2906" w:rsidP="00294344">
            <w:pPr>
              <w:autoSpaceDE/>
              <w:autoSpaceDN/>
              <w:spacing w:line="240" w:lineRule="auto"/>
              <w:ind w:left="-83" w:right="-69" w:firstLine="0"/>
              <w:jc w:val="center"/>
              <w:rPr>
                <w:sz w:val="16"/>
              </w:rPr>
            </w:pPr>
            <w:r w:rsidRPr="00B1421D">
              <w:rPr>
                <w:color w:val="000000"/>
                <w:sz w:val="16"/>
                <w:szCs w:val="16"/>
                <w:lang w:bidi="ar-SA"/>
              </w:rPr>
              <w:t>12787,17</w:t>
            </w:r>
          </w:p>
        </w:tc>
        <w:tc>
          <w:tcPr>
            <w:tcW w:w="297" w:type="pct"/>
            <w:tcBorders>
              <w:top w:val="nil"/>
              <w:left w:val="nil"/>
              <w:bottom w:val="single" w:sz="4" w:space="0" w:color="auto"/>
              <w:right w:val="single" w:sz="4" w:space="0" w:color="auto"/>
            </w:tcBorders>
            <w:shd w:val="clear" w:color="auto" w:fill="auto"/>
          </w:tcPr>
          <w:p w14:paraId="7ADEC8E6" w14:textId="67AF195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5" w:type="pct"/>
            <w:tcBorders>
              <w:top w:val="nil"/>
              <w:left w:val="nil"/>
              <w:bottom w:val="single" w:sz="4" w:space="0" w:color="auto"/>
              <w:right w:val="single" w:sz="4" w:space="0" w:color="auto"/>
            </w:tcBorders>
            <w:shd w:val="clear" w:color="auto" w:fill="auto"/>
          </w:tcPr>
          <w:p w14:paraId="4FCE1604" w14:textId="50B9D9CC" w:rsidR="000B2906" w:rsidRPr="003B4C7E" w:rsidRDefault="000B2906" w:rsidP="00294344">
            <w:pPr>
              <w:autoSpaceDE/>
              <w:autoSpaceDN/>
              <w:spacing w:line="240" w:lineRule="auto"/>
              <w:ind w:left="-83" w:right="-69" w:firstLine="0"/>
              <w:jc w:val="center"/>
              <w:rPr>
                <w:color w:val="000000"/>
                <w:sz w:val="16"/>
                <w:szCs w:val="16"/>
                <w:lang w:bidi="ar-SA"/>
              </w:rPr>
            </w:pPr>
          </w:p>
        </w:tc>
      </w:tr>
      <w:tr w:rsidR="00FC6A03" w:rsidRPr="003B4C7E" w14:paraId="20EE15BE" w14:textId="77777777" w:rsidTr="00936AEC">
        <w:trPr>
          <w:trHeight w:val="20"/>
        </w:trPr>
        <w:tc>
          <w:tcPr>
            <w:tcW w:w="151" w:type="pct"/>
            <w:tcBorders>
              <w:top w:val="nil"/>
              <w:left w:val="single" w:sz="4" w:space="0" w:color="auto"/>
              <w:bottom w:val="single" w:sz="4" w:space="0" w:color="auto"/>
              <w:right w:val="single" w:sz="4" w:space="0" w:color="auto"/>
            </w:tcBorders>
            <w:shd w:val="clear" w:color="auto" w:fill="auto"/>
            <w:vAlign w:val="center"/>
          </w:tcPr>
          <w:p w14:paraId="201BA0A9" w14:textId="5C3CF49D" w:rsidR="000B2906" w:rsidRPr="00925639" w:rsidRDefault="000B2906" w:rsidP="003B4C7E">
            <w:pPr>
              <w:autoSpaceDE/>
              <w:autoSpaceDN/>
              <w:spacing w:line="240" w:lineRule="auto"/>
              <w:ind w:left="-71" w:right="-69" w:firstLine="0"/>
              <w:jc w:val="center"/>
              <w:rPr>
                <w:sz w:val="16"/>
              </w:rPr>
            </w:pPr>
            <w:r>
              <w:rPr>
                <w:sz w:val="16"/>
                <w:szCs w:val="16"/>
              </w:rPr>
              <w:lastRenderedPageBreak/>
              <w:t>2.19</w:t>
            </w:r>
          </w:p>
        </w:tc>
        <w:tc>
          <w:tcPr>
            <w:tcW w:w="374" w:type="pct"/>
            <w:gridSpan w:val="2"/>
            <w:tcBorders>
              <w:top w:val="nil"/>
              <w:left w:val="nil"/>
              <w:bottom w:val="single" w:sz="4" w:space="0" w:color="auto"/>
              <w:right w:val="single" w:sz="4" w:space="0" w:color="auto"/>
            </w:tcBorders>
            <w:shd w:val="clear" w:color="auto" w:fill="auto"/>
          </w:tcPr>
          <w:p w14:paraId="4F79155D" w14:textId="2981009B" w:rsidR="000B2906" w:rsidRDefault="000B2906" w:rsidP="003B4C7E">
            <w:pPr>
              <w:autoSpaceDE/>
              <w:autoSpaceDN/>
              <w:spacing w:line="240" w:lineRule="auto"/>
              <w:ind w:left="-71" w:right="-69" w:firstLine="0"/>
              <w:jc w:val="left"/>
              <w:rPr>
                <w:sz w:val="16"/>
                <w:szCs w:val="16"/>
              </w:rPr>
            </w:pPr>
            <w:r>
              <w:rPr>
                <w:sz w:val="16"/>
                <w:szCs w:val="16"/>
              </w:rPr>
              <w:t>Реконструкция прямого и обратного трубопровода узла «Е» до узла 725-Ду250мм</w:t>
            </w:r>
          </w:p>
          <w:p w14:paraId="5EEF2479" w14:textId="5F84E2EA" w:rsidR="000B2906" w:rsidRPr="0063763E" w:rsidRDefault="000B2906" w:rsidP="003B4C7E">
            <w:pPr>
              <w:autoSpaceDE/>
              <w:autoSpaceDN/>
              <w:spacing w:line="240" w:lineRule="auto"/>
              <w:ind w:left="-71" w:right="-69" w:firstLine="0"/>
              <w:jc w:val="left"/>
              <w:rPr>
                <w:sz w:val="16"/>
                <w:szCs w:val="16"/>
              </w:rPr>
            </w:pPr>
          </w:p>
        </w:tc>
        <w:tc>
          <w:tcPr>
            <w:tcW w:w="573" w:type="pct"/>
            <w:gridSpan w:val="2"/>
            <w:tcBorders>
              <w:top w:val="nil"/>
              <w:left w:val="nil"/>
              <w:bottom w:val="single" w:sz="4" w:space="0" w:color="auto"/>
              <w:right w:val="single" w:sz="4" w:space="0" w:color="auto"/>
            </w:tcBorders>
            <w:shd w:val="clear" w:color="auto" w:fill="auto"/>
          </w:tcPr>
          <w:p w14:paraId="17570ED3" w14:textId="7DCF7589" w:rsidR="000B2906" w:rsidRPr="00925639" w:rsidRDefault="000B2906" w:rsidP="003B4C7E">
            <w:pPr>
              <w:autoSpaceDE/>
              <w:autoSpaceDN/>
              <w:spacing w:after="240" w:line="240" w:lineRule="auto"/>
              <w:ind w:left="-71" w:right="-69" w:firstLine="0"/>
              <w:jc w:val="left"/>
              <w:rPr>
                <w:sz w:val="16"/>
              </w:rPr>
            </w:pPr>
            <w:r>
              <w:rPr>
                <w:sz w:val="16"/>
                <w:szCs w:val="16"/>
              </w:rPr>
              <w:t>Увеличение надежности теплоснабжения и сокращения потерь</w:t>
            </w:r>
          </w:p>
        </w:tc>
        <w:tc>
          <w:tcPr>
            <w:tcW w:w="298" w:type="pct"/>
            <w:gridSpan w:val="2"/>
            <w:tcBorders>
              <w:top w:val="nil"/>
              <w:left w:val="nil"/>
              <w:bottom w:val="single" w:sz="4" w:space="0" w:color="auto"/>
              <w:right w:val="single" w:sz="4" w:space="0" w:color="auto"/>
            </w:tcBorders>
            <w:shd w:val="clear" w:color="auto" w:fill="auto"/>
          </w:tcPr>
          <w:p w14:paraId="01E07877" w14:textId="1ADD12B7" w:rsidR="000B2906" w:rsidRPr="00925639" w:rsidRDefault="000B2906" w:rsidP="003B4C7E">
            <w:pPr>
              <w:autoSpaceDE/>
              <w:autoSpaceDN/>
              <w:spacing w:line="240" w:lineRule="auto"/>
              <w:ind w:left="-71" w:right="-69" w:firstLine="0"/>
              <w:jc w:val="left"/>
              <w:rPr>
                <w:sz w:val="16"/>
              </w:rPr>
            </w:pPr>
            <w:r w:rsidRPr="00926BFA">
              <w:rPr>
                <w:sz w:val="16"/>
                <w:szCs w:val="16"/>
              </w:rPr>
              <w:t xml:space="preserve">УР, г. Глазов, </w:t>
            </w:r>
            <w:proofErr w:type="spellStart"/>
            <w:proofErr w:type="gramStart"/>
            <w:r w:rsidRPr="00926BFA">
              <w:rPr>
                <w:sz w:val="16"/>
                <w:szCs w:val="16"/>
              </w:rPr>
              <w:t>ул</w:t>
            </w:r>
            <w:proofErr w:type="spellEnd"/>
            <w:proofErr w:type="gramEnd"/>
            <w:r w:rsidRPr="00926BFA">
              <w:rPr>
                <w:sz w:val="16"/>
                <w:szCs w:val="16"/>
              </w:rPr>
              <w:t xml:space="preserve"> Белова, 7</w:t>
            </w:r>
            <w:r>
              <w:rPr>
                <w:sz w:val="16"/>
                <w:szCs w:val="16"/>
              </w:rPr>
              <w:t>, тепловые сети</w:t>
            </w:r>
          </w:p>
        </w:tc>
        <w:tc>
          <w:tcPr>
            <w:tcW w:w="510" w:type="pct"/>
            <w:gridSpan w:val="2"/>
            <w:tcBorders>
              <w:top w:val="nil"/>
              <w:left w:val="nil"/>
              <w:bottom w:val="single" w:sz="4" w:space="0" w:color="auto"/>
              <w:right w:val="single" w:sz="4" w:space="0" w:color="auto"/>
            </w:tcBorders>
            <w:shd w:val="clear" w:color="auto" w:fill="auto"/>
          </w:tcPr>
          <w:p w14:paraId="1B7A2F78" w14:textId="2B8C1309" w:rsidR="000B2906" w:rsidRPr="0063763E" w:rsidRDefault="000B2906" w:rsidP="003B4C7E">
            <w:pPr>
              <w:autoSpaceDE/>
              <w:autoSpaceDN/>
              <w:spacing w:line="240" w:lineRule="auto"/>
              <w:ind w:left="-83" w:right="-69" w:firstLine="1"/>
              <w:jc w:val="left"/>
              <w:rPr>
                <w:sz w:val="16"/>
                <w:szCs w:val="16"/>
              </w:rPr>
            </w:pPr>
            <w:r w:rsidRPr="00792E14">
              <w:rPr>
                <w:sz w:val="16"/>
                <w:szCs w:val="16"/>
              </w:rPr>
              <w:t>Протяженность</w:t>
            </w:r>
          </w:p>
        </w:tc>
        <w:tc>
          <w:tcPr>
            <w:tcW w:w="228" w:type="pct"/>
            <w:gridSpan w:val="2"/>
            <w:tcBorders>
              <w:top w:val="nil"/>
              <w:left w:val="nil"/>
              <w:bottom w:val="single" w:sz="4" w:space="0" w:color="auto"/>
              <w:right w:val="single" w:sz="4" w:space="0" w:color="auto"/>
            </w:tcBorders>
            <w:shd w:val="clear" w:color="auto" w:fill="auto"/>
          </w:tcPr>
          <w:p w14:paraId="397BD7F4" w14:textId="37C314B7" w:rsidR="000B2906" w:rsidRPr="00925639" w:rsidRDefault="000B2906" w:rsidP="003B4C7E">
            <w:pPr>
              <w:autoSpaceDE/>
              <w:autoSpaceDN/>
              <w:spacing w:line="240" w:lineRule="auto"/>
              <w:ind w:left="-83" w:right="-69" w:firstLine="0"/>
              <w:jc w:val="center"/>
              <w:rPr>
                <w:sz w:val="16"/>
              </w:rPr>
            </w:pPr>
            <w:r>
              <w:rPr>
                <w:sz w:val="16"/>
                <w:szCs w:val="16"/>
              </w:rPr>
              <w:t>м</w:t>
            </w:r>
          </w:p>
        </w:tc>
        <w:tc>
          <w:tcPr>
            <w:tcW w:w="197" w:type="pct"/>
            <w:gridSpan w:val="2"/>
            <w:tcBorders>
              <w:top w:val="nil"/>
              <w:left w:val="nil"/>
              <w:bottom w:val="single" w:sz="4" w:space="0" w:color="auto"/>
              <w:right w:val="single" w:sz="4" w:space="0" w:color="auto"/>
            </w:tcBorders>
            <w:shd w:val="clear" w:color="auto" w:fill="auto"/>
          </w:tcPr>
          <w:p w14:paraId="5F186F73" w14:textId="51FE7F28" w:rsidR="000B2906" w:rsidRPr="0063763E" w:rsidRDefault="000B2906" w:rsidP="003B4C7E">
            <w:pPr>
              <w:autoSpaceDE/>
              <w:autoSpaceDN/>
              <w:spacing w:line="240" w:lineRule="auto"/>
              <w:ind w:left="-83" w:right="-69" w:firstLine="0"/>
              <w:jc w:val="center"/>
              <w:rPr>
                <w:sz w:val="16"/>
                <w:szCs w:val="16"/>
              </w:rPr>
            </w:pPr>
            <w:r>
              <w:rPr>
                <w:sz w:val="16"/>
                <w:szCs w:val="16"/>
              </w:rPr>
              <w:t>1216</w:t>
            </w:r>
          </w:p>
        </w:tc>
        <w:tc>
          <w:tcPr>
            <w:tcW w:w="223" w:type="pct"/>
            <w:gridSpan w:val="2"/>
            <w:tcBorders>
              <w:top w:val="nil"/>
              <w:left w:val="nil"/>
              <w:bottom w:val="single" w:sz="4" w:space="0" w:color="auto"/>
              <w:right w:val="single" w:sz="4" w:space="0" w:color="auto"/>
            </w:tcBorders>
            <w:shd w:val="clear" w:color="auto" w:fill="auto"/>
          </w:tcPr>
          <w:p w14:paraId="47787761" w14:textId="2B60F0BB" w:rsidR="000B2906" w:rsidRPr="0063763E" w:rsidRDefault="000B2906" w:rsidP="003B4C7E">
            <w:pPr>
              <w:autoSpaceDE/>
              <w:autoSpaceDN/>
              <w:spacing w:line="240" w:lineRule="auto"/>
              <w:ind w:left="-83" w:right="-69" w:firstLine="0"/>
              <w:jc w:val="center"/>
              <w:rPr>
                <w:sz w:val="16"/>
                <w:szCs w:val="16"/>
              </w:rPr>
            </w:pPr>
            <w:r>
              <w:rPr>
                <w:sz w:val="16"/>
                <w:szCs w:val="16"/>
              </w:rPr>
              <w:t>1216</w:t>
            </w:r>
          </w:p>
        </w:tc>
        <w:tc>
          <w:tcPr>
            <w:tcW w:w="195" w:type="pct"/>
            <w:tcBorders>
              <w:top w:val="nil"/>
              <w:left w:val="nil"/>
              <w:bottom w:val="single" w:sz="4" w:space="0" w:color="auto"/>
              <w:right w:val="single" w:sz="4" w:space="0" w:color="auto"/>
            </w:tcBorders>
            <w:shd w:val="clear" w:color="auto" w:fill="auto"/>
          </w:tcPr>
          <w:p w14:paraId="73888D97" w14:textId="41000F8C" w:rsidR="000B2906" w:rsidRPr="00925639" w:rsidRDefault="000B2906" w:rsidP="003B4C7E">
            <w:pPr>
              <w:autoSpaceDE/>
              <w:autoSpaceDN/>
              <w:spacing w:line="240" w:lineRule="auto"/>
              <w:ind w:left="-83" w:right="-69" w:firstLine="0"/>
              <w:jc w:val="center"/>
              <w:rPr>
                <w:sz w:val="16"/>
              </w:rPr>
            </w:pPr>
            <w:r>
              <w:rPr>
                <w:sz w:val="16"/>
                <w:szCs w:val="16"/>
              </w:rPr>
              <w:t>2025</w:t>
            </w:r>
          </w:p>
        </w:tc>
        <w:tc>
          <w:tcPr>
            <w:tcW w:w="218" w:type="pct"/>
            <w:gridSpan w:val="3"/>
            <w:tcBorders>
              <w:top w:val="nil"/>
              <w:left w:val="nil"/>
              <w:bottom w:val="single" w:sz="4" w:space="0" w:color="auto"/>
              <w:right w:val="single" w:sz="4" w:space="0" w:color="auto"/>
            </w:tcBorders>
            <w:shd w:val="clear" w:color="auto" w:fill="auto"/>
          </w:tcPr>
          <w:p w14:paraId="58ACD363" w14:textId="42726684" w:rsidR="000B2906" w:rsidRPr="00925639" w:rsidRDefault="000B2906" w:rsidP="003B4C7E">
            <w:pPr>
              <w:autoSpaceDE/>
              <w:autoSpaceDN/>
              <w:spacing w:line="240" w:lineRule="auto"/>
              <w:ind w:left="-83" w:right="-69" w:firstLine="0"/>
              <w:jc w:val="center"/>
              <w:rPr>
                <w:sz w:val="16"/>
              </w:rPr>
            </w:pPr>
            <w:r>
              <w:rPr>
                <w:sz w:val="16"/>
                <w:szCs w:val="16"/>
              </w:rPr>
              <w:t>2025</w:t>
            </w:r>
          </w:p>
        </w:tc>
        <w:tc>
          <w:tcPr>
            <w:tcW w:w="295" w:type="pct"/>
            <w:tcBorders>
              <w:top w:val="nil"/>
              <w:left w:val="nil"/>
              <w:bottom w:val="single" w:sz="4" w:space="0" w:color="auto"/>
              <w:right w:val="single" w:sz="4" w:space="0" w:color="auto"/>
            </w:tcBorders>
            <w:shd w:val="clear" w:color="auto" w:fill="auto"/>
          </w:tcPr>
          <w:p w14:paraId="79366EA1" w14:textId="3A6150FD" w:rsidR="000B2906" w:rsidRPr="00925639" w:rsidRDefault="000B2906" w:rsidP="00294344">
            <w:pPr>
              <w:autoSpaceDE/>
              <w:autoSpaceDN/>
              <w:spacing w:line="240" w:lineRule="auto"/>
              <w:ind w:left="-83" w:right="-69" w:firstLine="0"/>
              <w:jc w:val="center"/>
              <w:rPr>
                <w:sz w:val="16"/>
              </w:rPr>
            </w:pPr>
            <w:r>
              <w:rPr>
                <w:sz w:val="16"/>
                <w:szCs w:val="16"/>
              </w:rPr>
              <w:t>19833,16</w:t>
            </w:r>
          </w:p>
        </w:tc>
        <w:tc>
          <w:tcPr>
            <w:tcW w:w="317" w:type="pct"/>
            <w:gridSpan w:val="2"/>
            <w:tcBorders>
              <w:top w:val="nil"/>
              <w:left w:val="nil"/>
              <w:bottom w:val="single" w:sz="4" w:space="0" w:color="auto"/>
              <w:right w:val="single" w:sz="4" w:space="0" w:color="auto"/>
            </w:tcBorders>
            <w:shd w:val="clear" w:color="auto" w:fill="auto"/>
          </w:tcPr>
          <w:p w14:paraId="383F0562" w14:textId="426CDFAA" w:rsidR="000B2906" w:rsidRPr="00925639" w:rsidRDefault="000B2906" w:rsidP="00294344">
            <w:pPr>
              <w:autoSpaceDE/>
              <w:autoSpaceDN/>
              <w:spacing w:line="240" w:lineRule="auto"/>
              <w:ind w:left="-83" w:right="-69" w:firstLine="0"/>
              <w:jc w:val="center"/>
              <w:rPr>
                <w:sz w:val="16"/>
              </w:rPr>
            </w:pPr>
          </w:p>
        </w:tc>
        <w:tc>
          <w:tcPr>
            <w:tcW w:w="241" w:type="pct"/>
            <w:gridSpan w:val="2"/>
            <w:tcBorders>
              <w:top w:val="nil"/>
              <w:left w:val="nil"/>
              <w:bottom w:val="single" w:sz="4" w:space="0" w:color="auto"/>
              <w:right w:val="single" w:sz="4" w:space="0" w:color="auto"/>
            </w:tcBorders>
            <w:shd w:val="clear" w:color="auto" w:fill="auto"/>
            <w:vAlign w:val="center"/>
          </w:tcPr>
          <w:p w14:paraId="64BE53D8"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3" w:type="pct"/>
            <w:gridSpan w:val="3"/>
            <w:tcBorders>
              <w:top w:val="nil"/>
              <w:left w:val="nil"/>
              <w:bottom w:val="single" w:sz="4" w:space="0" w:color="auto"/>
              <w:right w:val="single" w:sz="4" w:space="0" w:color="auto"/>
            </w:tcBorders>
            <w:shd w:val="clear" w:color="auto" w:fill="auto"/>
            <w:textDirection w:val="btLr"/>
            <w:vAlign w:val="center"/>
          </w:tcPr>
          <w:p w14:paraId="74A37E1A" w14:textId="77777777" w:rsidR="000B2906" w:rsidRPr="003B4C7E" w:rsidRDefault="000B2906" w:rsidP="00294344">
            <w:pPr>
              <w:autoSpaceDE/>
              <w:autoSpaceDN/>
              <w:spacing w:line="240" w:lineRule="auto"/>
              <w:ind w:left="-83" w:right="-69" w:firstLine="0"/>
              <w:jc w:val="center"/>
              <w:rPr>
                <w:color w:val="000000"/>
                <w:sz w:val="16"/>
                <w:szCs w:val="16"/>
                <w:lang w:bidi="ar-SA"/>
              </w:rPr>
            </w:pPr>
          </w:p>
        </w:tc>
        <w:tc>
          <w:tcPr>
            <w:tcW w:w="296" w:type="pct"/>
            <w:gridSpan w:val="2"/>
            <w:tcBorders>
              <w:top w:val="single" w:sz="4" w:space="0" w:color="auto"/>
              <w:left w:val="nil"/>
              <w:bottom w:val="single" w:sz="4" w:space="0" w:color="auto"/>
              <w:right w:val="single" w:sz="4" w:space="0" w:color="auto"/>
            </w:tcBorders>
            <w:shd w:val="clear" w:color="auto" w:fill="auto"/>
            <w:vAlign w:val="center"/>
          </w:tcPr>
          <w:p w14:paraId="3F299638" w14:textId="77777777" w:rsidR="000B2906" w:rsidRPr="00925639" w:rsidRDefault="000B2906" w:rsidP="00294344">
            <w:pPr>
              <w:autoSpaceDE/>
              <w:autoSpaceDN/>
              <w:spacing w:line="240" w:lineRule="auto"/>
              <w:ind w:left="-83" w:right="-69" w:firstLine="0"/>
              <w:jc w:val="center"/>
              <w:rPr>
                <w:sz w:val="16"/>
              </w:rPr>
            </w:pPr>
          </w:p>
        </w:tc>
        <w:tc>
          <w:tcPr>
            <w:tcW w:w="297" w:type="pct"/>
            <w:tcBorders>
              <w:top w:val="single" w:sz="4" w:space="0" w:color="auto"/>
              <w:left w:val="nil"/>
              <w:bottom w:val="single" w:sz="4" w:space="0" w:color="auto"/>
              <w:right w:val="single" w:sz="4" w:space="0" w:color="auto"/>
            </w:tcBorders>
            <w:shd w:val="clear" w:color="auto" w:fill="auto"/>
            <w:vAlign w:val="center"/>
          </w:tcPr>
          <w:p w14:paraId="3974B60A" w14:textId="2DF21382" w:rsidR="000B2906" w:rsidRPr="003B4C7E" w:rsidRDefault="000B2906" w:rsidP="00294344">
            <w:pPr>
              <w:autoSpaceDE/>
              <w:autoSpaceDN/>
              <w:spacing w:line="240" w:lineRule="auto"/>
              <w:ind w:left="-83" w:right="-69" w:firstLine="0"/>
              <w:jc w:val="center"/>
              <w:rPr>
                <w:color w:val="000000"/>
                <w:sz w:val="16"/>
                <w:szCs w:val="16"/>
                <w:lang w:bidi="ar-SA"/>
              </w:rPr>
            </w:pPr>
            <w:r w:rsidRPr="00B1421D">
              <w:rPr>
                <w:color w:val="000000"/>
                <w:sz w:val="16"/>
                <w:szCs w:val="16"/>
                <w:lang w:bidi="ar-SA"/>
              </w:rPr>
              <w:t>19833,16</w:t>
            </w:r>
          </w:p>
        </w:tc>
        <w:tc>
          <w:tcPr>
            <w:tcW w:w="295" w:type="pct"/>
            <w:tcBorders>
              <w:top w:val="single" w:sz="4" w:space="0" w:color="auto"/>
              <w:left w:val="nil"/>
              <w:bottom w:val="single" w:sz="4" w:space="0" w:color="auto"/>
              <w:right w:val="single" w:sz="4" w:space="0" w:color="auto"/>
            </w:tcBorders>
            <w:shd w:val="clear" w:color="auto" w:fill="auto"/>
            <w:vAlign w:val="center"/>
          </w:tcPr>
          <w:p w14:paraId="4D78735A" w14:textId="79812747" w:rsidR="000B2906" w:rsidRPr="003B4C7E" w:rsidRDefault="000B2906" w:rsidP="00294344">
            <w:pPr>
              <w:autoSpaceDE/>
              <w:autoSpaceDN/>
              <w:spacing w:line="240" w:lineRule="auto"/>
              <w:ind w:left="-83" w:right="-69" w:firstLine="0"/>
              <w:jc w:val="center"/>
              <w:rPr>
                <w:color w:val="000000"/>
                <w:sz w:val="16"/>
                <w:szCs w:val="16"/>
                <w:lang w:bidi="ar-SA"/>
              </w:rPr>
            </w:pPr>
          </w:p>
        </w:tc>
      </w:tr>
      <w:tr w:rsidR="00936AEC" w:rsidRPr="001F1FDC" w14:paraId="265758EE" w14:textId="77777777" w:rsidTr="00936AEC">
        <w:trPr>
          <w:trHeight w:val="20"/>
        </w:trPr>
        <w:tc>
          <w:tcPr>
            <w:tcW w:w="2966" w:type="pct"/>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CBBF8" w14:textId="77777777" w:rsidR="00925639" w:rsidRPr="00925639" w:rsidRDefault="00925639" w:rsidP="00925639">
            <w:pPr>
              <w:autoSpaceDE/>
              <w:autoSpaceDN/>
              <w:spacing w:line="240" w:lineRule="auto"/>
              <w:ind w:left="-83" w:right="-69" w:firstLine="0"/>
              <w:jc w:val="center"/>
              <w:rPr>
                <w:b/>
                <w:color w:val="000000"/>
                <w:sz w:val="16"/>
              </w:rPr>
            </w:pPr>
            <w:r w:rsidRPr="001F1FDC">
              <w:rPr>
                <w:b/>
                <w:bCs/>
                <w:color w:val="000000"/>
                <w:sz w:val="16"/>
                <w:szCs w:val="16"/>
                <w:lang w:bidi="ar-SA"/>
              </w:rPr>
              <w:t xml:space="preserve">Всего по группе </w:t>
            </w:r>
            <w:r>
              <w:rPr>
                <w:b/>
                <w:bCs/>
                <w:color w:val="000000"/>
                <w:sz w:val="16"/>
                <w:szCs w:val="16"/>
                <w:lang w:bidi="ar-SA"/>
              </w:rPr>
              <w:t>2</w:t>
            </w:r>
          </w:p>
        </w:tc>
        <w:tc>
          <w:tcPr>
            <w:tcW w:w="295" w:type="pct"/>
            <w:tcBorders>
              <w:top w:val="nil"/>
              <w:left w:val="nil"/>
              <w:bottom w:val="single" w:sz="4" w:space="0" w:color="auto"/>
              <w:right w:val="single" w:sz="4" w:space="0" w:color="auto"/>
            </w:tcBorders>
            <w:shd w:val="clear" w:color="auto" w:fill="auto"/>
            <w:vAlign w:val="center"/>
          </w:tcPr>
          <w:p w14:paraId="51D3DD94" w14:textId="77777777" w:rsidR="00925639" w:rsidRPr="00925639" w:rsidRDefault="00925639" w:rsidP="00925639">
            <w:pPr>
              <w:autoSpaceDE/>
              <w:autoSpaceDN/>
              <w:spacing w:line="240" w:lineRule="auto"/>
              <w:ind w:left="-83" w:right="-69" w:firstLine="0"/>
              <w:jc w:val="center"/>
              <w:rPr>
                <w:color w:val="000000"/>
                <w:sz w:val="16"/>
              </w:rPr>
            </w:pPr>
            <w:r w:rsidRPr="00A16C8A">
              <w:rPr>
                <w:bCs/>
                <w:color w:val="000000"/>
                <w:sz w:val="16"/>
                <w:szCs w:val="16"/>
                <w:lang w:bidi="ar-SA"/>
              </w:rPr>
              <w:t>7</w:t>
            </w:r>
            <w:r>
              <w:rPr>
                <w:bCs/>
                <w:color w:val="000000"/>
                <w:sz w:val="16"/>
                <w:szCs w:val="16"/>
                <w:lang w:bidi="ar-SA"/>
              </w:rPr>
              <w:t>54485,74</w:t>
            </w:r>
          </w:p>
        </w:tc>
        <w:tc>
          <w:tcPr>
            <w:tcW w:w="295" w:type="pct"/>
            <w:tcBorders>
              <w:top w:val="nil"/>
              <w:left w:val="nil"/>
              <w:bottom w:val="single" w:sz="4" w:space="0" w:color="auto"/>
              <w:right w:val="single" w:sz="4" w:space="0" w:color="auto"/>
            </w:tcBorders>
            <w:shd w:val="clear" w:color="auto" w:fill="auto"/>
            <w:vAlign w:val="center"/>
            <w:hideMark/>
          </w:tcPr>
          <w:p w14:paraId="47E8515B" w14:textId="77777777" w:rsidR="00925639" w:rsidRPr="00925639" w:rsidRDefault="00925639" w:rsidP="00925639">
            <w:pPr>
              <w:autoSpaceDE/>
              <w:autoSpaceDN/>
              <w:spacing w:line="240" w:lineRule="auto"/>
              <w:ind w:left="-83" w:right="-69" w:firstLine="0"/>
              <w:jc w:val="center"/>
              <w:rPr>
                <w:b/>
                <w:color w:val="000000"/>
                <w:sz w:val="16"/>
              </w:rPr>
            </w:pPr>
            <w:r>
              <w:rPr>
                <w:sz w:val="16"/>
                <w:szCs w:val="16"/>
              </w:rPr>
              <w:t>7546,65</w:t>
            </w:r>
          </w:p>
        </w:tc>
        <w:tc>
          <w:tcPr>
            <w:tcW w:w="255" w:type="pct"/>
            <w:gridSpan w:val="2"/>
            <w:tcBorders>
              <w:top w:val="nil"/>
              <w:left w:val="nil"/>
              <w:bottom w:val="single" w:sz="4" w:space="0" w:color="auto"/>
              <w:right w:val="single" w:sz="4" w:space="0" w:color="auto"/>
            </w:tcBorders>
            <w:shd w:val="clear" w:color="auto" w:fill="auto"/>
            <w:vAlign w:val="center"/>
          </w:tcPr>
          <w:p w14:paraId="3685DAB0" w14:textId="77777777" w:rsidR="00925639" w:rsidRPr="00925639" w:rsidRDefault="00925639" w:rsidP="00925639">
            <w:pPr>
              <w:autoSpaceDE/>
              <w:autoSpaceDN/>
              <w:spacing w:line="240" w:lineRule="auto"/>
              <w:ind w:left="-83" w:right="-69" w:firstLine="0"/>
              <w:jc w:val="center"/>
              <w:rPr>
                <w:b/>
                <w:color w:val="000000"/>
                <w:sz w:val="16"/>
              </w:rPr>
            </w:pPr>
          </w:p>
        </w:tc>
        <w:tc>
          <w:tcPr>
            <w:tcW w:w="296" w:type="pct"/>
            <w:gridSpan w:val="3"/>
            <w:tcBorders>
              <w:top w:val="nil"/>
              <w:left w:val="nil"/>
              <w:bottom w:val="single" w:sz="4" w:space="0" w:color="auto"/>
              <w:right w:val="single" w:sz="4" w:space="0" w:color="auto"/>
            </w:tcBorders>
            <w:shd w:val="clear" w:color="auto" w:fill="auto"/>
            <w:vAlign w:val="center"/>
          </w:tcPr>
          <w:p w14:paraId="4823687B" w14:textId="77777777" w:rsidR="00925639" w:rsidRPr="00925639" w:rsidRDefault="00925639" w:rsidP="00925639">
            <w:pPr>
              <w:autoSpaceDE/>
              <w:autoSpaceDN/>
              <w:spacing w:line="240" w:lineRule="auto"/>
              <w:ind w:left="-83" w:right="-69" w:firstLine="0"/>
              <w:jc w:val="center"/>
              <w:rPr>
                <w:b/>
                <w:color w:val="000000"/>
                <w:sz w:val="16"/>
              </w:rPr>
            </w:pPr>
            <w:r w:rsidRPr="00A16C8A">
              <w:rPr>
                <w:bCs/>
                <w:color w:val="000000"/>
                <w:sz w:val="16"/>
                <w:szCs w:val="16"/>
                <w:lang w:bidi="ar-SA"/>
              </w:rPr>
              <w:t>187586,2</w:t>
            </w:r>
          </w:p>
        </w:tc>
        <w:tc>
          <w:tcPr>
            <w:tcW w:w="296" w:type="pct"/>
            <w:gridSpan w:val="2"/>
            <w:tcBorders>
              <w:top w:val="single" w:sz="4" w:space="0" w:color="auto"/>
              <w:left w:val="nil"/>
              <w:bottom w:val="single" w:sz="4" w:space="0" w:color="auto"/>
              <w:right w:val="single" w:sz="4" w:space="0" w:color="auto"/>
            </w:tcBorders>
            <w:shd w:val="clear" w:color="auto" w:fill="auto"/>
            <w:vAlign w:val="center"/>
          </w:tcPr>
          <w:p w14:paraId="116C08A9" w14:textId="77777777" w:rsidR="00925639" w:rsidRPr="00A16C8A" w:rsidRDefault="00925639" w:rsidP="00C77E9E">
            <w:pPr>
              <w:autoSpaceDE/>
              <w:autoSpaceDN/>
              <w:spacing w:line="240" w:lineRule="auto"/>
              <w:ind w:left="-83" w:right="-69" w:firstLine="0"/>
              <w:jc w:val="center"/>
              <w:rPr>
                <w:bCs/>
                <w:color w:val="000000"/>
                <w:sz w:val="16"/>
                <w:szCs w:val="16"/>
                <w:lang w:bidi="ar-SA"/>
              </w:rPr>
            </w:pPr>
            <w:r>
              <w:rPr>
                <w:bCs/>
                <w:color w:val="000000"/>
                <w:sz w:val="16"/>
                <w:szCs w:val="16"/>
                <w:lang w:bidi="ar-SA"/>
              </w:rPr>
              <w:t>319997,66</w:t>
            </w:r>
          </w:p>
        </w:tc>
        <w:tc>
          <w:tcPr>
            <w:tcW w:w="302" w:type="pct"/>
            <w:gridSpan w:val="2"/>
            <w:tcBorders>
              <w:top w:val="single" w:sz="4" w:space="0" w:color="auto"/>
              <w:left w:val="nil"/>
              <w:bottom w:val="single" w:sz="4" w:space="0" w:color="auto"/>
              <w:right w:val="single" w:sz="4" w:space="0" w:color="auto"/>
            </w:tcBorders>
            <w:shd w:val="clear" w:color="auto" w:fill="auto"/>
            <w:vAlign w:val="center"/>
          </w:tcPr>
          <w:p w14:paraId="7894E3ED" w14:textId="77777777" w:rsidR="00925639" w:rsidRPr="00925639" w:rsidRDefault="00925639" w:rsidP="00294344">
            <w:pPr>
              <w:autoSpaceDE/>
              <w:autoSpaceDN/>
              <w:spacing w:line="240" w:lineRule="auto"/>
              <w:ind w:left="-83" w:right="-69" w:firstLine="0"/>
              <w:jc w:val="center"/>
              <w:rPr>
                <w:color w:val="000000"/>
                <w:sz w:val="16"/>
              </w:rPr>
            </w:pPr>
            <w:r>
              <w:rPr>
                <w:bCs/>
                <w:color w:val="000000"/>
                <w:sz w:val="16"/>
                <w:szCs w:val="16"/>
                <w:lang w:bidi="ar-SA"/>
              </w:rPr>
              <w:t>239355,23</w:t>
            </w:r>
          </w:p>
        </w:tc>
        <w:tc>
          <w:tcPr>
            <w:tcW w:w="295" w:type="pct"/>
            <w:tcBorders>
              <w:top w:val="single" w:sz="4" w:space="0" w:color="auto"/>
              <w:left w:val="nil"/>
              <w:bottom w:val="single" w:sz="4" w:space="0" w:color="auto"/>
              <w:right w:val="single" w:sz="4" w:space="0" w:color="auto"/>
            </w:tcBorders>
            <w:shd w:val="clear" w:color="auto" w:fill="auto"/>
            <w:vAlign w:val="center"/>
          </w:tcPr>
          <w:p w14:paraId="02F90592" w14:textId="77777777" w:rsidR="00925639" w:rsidRPr="00925639" w:rsidRDefault="00925639" w:rsidP="00294344">
            <w:pPr>
              <w:autoSpaceDE/>
              <w:autoSpaceDN/>
              <w:spacing w:line="240" w:lineRule="auto"/>
              <w:ind w:left="-83" w:right="-69" w:firstLine="0"/>
              <w:jc w:val="center"/>
              <w:rPr>
                <w:color w:val="000000"/>
                <w:sz w:val="16"/>
              </w:rPr>
            </w:pPr>
          </w:p>
        </w:tc>
      </w:tr>
      <w:tr w:rsidR="00945369" w:rsidRPr="001F1FDC" w14:paraId="7A68EA74" w14:textId="77777777" w:rsidTr="00936AEC">
        <w:trPr>
          <w:gridAfter w:val="1"/>
          <w:wAfter w:w="295" w:type="pct"/>
          <w:trHeight w:val="20"/>
        </w:trPr>
        <w:tc>
          <w:tcPr>
            <w:tcW w:w="4705" w:type="pct"/>
            <w:gridSpan w:val="30"/>
            <w:tcBorders>
              <w:top w:val="single" w:sz="4" w:space="0" w:color="auto"/>
              <w:left w:val="single" w:sz="4" w:space="0" w:color="auto"/>
              <w:bottom w:val="single" w:sz="4" w:space="0" w:color="auto"/>
              <w:right w:val="single" w:sz="4" w:space="0" w:color="auto"/>
            </w:tcBorders>
            <w:shd w:val="clear" w:color="auto" w:fill="auto"/>
            <w:noWrap/>
            <w:vAlign w:val="center"/>
          </w:tcPr>
          <w:p w14:paraId="423B5CEE" w14:textId="52DD60F5" w:rsidR="00945369" w:rsidRPr="00925639" w:rsidRDefault="00945369" w:rsidP="00637F0B">
            <w:pPr>
              <w:tabs>
                <w:tab w:val="left" w:pos="3544"/>
              </w:tabs>
              <w:autoSpaceDE/>
              <w:autoSpaceDN/>
              <w:spacing w:line="240" w:lineRule="auto"/>
              <w:ind w:left="-83" w:right="-69" w:firstLine="0"/>
              <w:jc w:val="left"/>
              <w:rPr>
                <w:b/>
                <w:color w:val="000000"/>
                <w:sz w:val="16"/>
              </w:rPr>
            </w:pPr>
            <w:r w:rsidRPr="00B1421D">
              <w:rPr>
                <w:b/>
                <w:bCs/>
                <w:color w:val="000000"/>
                <w:sz w:val="16"/>
                <w:szCs w:val="16"/>
                <w:lang w:bidi="ar-SA"/>
              </w:rPr>
              <w:t xml:space="preserve">Группа 4.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 эффективности объектов теплоснабжения, повышение эффективности работы систем централизованного теплоснабжения, в </w:t>
            </w:r>
            <w:proofErr w:type="spellStart"/>
            <w:r w:rsidRPr="00B1421D">
              <w:rPr>
                <w:b/>
                <w:bCs/>
                <w:color w:val="000000"/>
                <w:sz w:val="16"/>
                <w:szCs w:val="16"/>
                <w:lang w:bidi="ar-SA"/>
              </w:rPr>
              <w:t>т.ч</w:t>
            </w:r>
            <w:proofErr w:type="spellEnd"/>
            <w:r w:rsidRPr="00B1421D">
              <w:rPr>
                <w:b/>
                <w:bCs/>
                <w:color w:val="000000"/>
                <w:sz w:val="16"/>
                <w:szCs w:val="16"/>
                <w:lang w:bidi="ar-SA"/>
              </w:rPr>
              <w:t>.:</w:t>
            </w:r>
          </w:p>
        </w:tc>
      </w:tr>
      <w:tr w:rsidR="00D74DE5" w:rsidRPr="001F1FDC" w14:paraId="5A279AD7" w14:textId="77777777" w:rsidTr="00936AEC">
        <w:trPr>
          <w:trHeight w:val="20"/>
        </w:trPr>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A8796A" w14:textId="25F755BC" w:rsidR="000B2906" w:rsidRPr="00925639" w:rsidRDefault="000B2906" w:rsidP="00925639">
            <w:pPr>
              <w:autoSpaceDE/>
              <w:autoSpaceDN/>
              <w:spacing w:line="240" w:lineRule="auto"/>
              <w:ind w:left="-83" w:right="-69" w:firstLine="0"/>
              <w:jc w:val="center"/>
              <w:rPr>
                <w:color w:val="000000"/>
                <w:sz w:val="16"/>
              </w:rPr>
            </w:pPr>
            <w:r w:rsidRPr="00B1421D">
              <w:rPr>
                <w:bCs/>
                <w:color w:val="000000"/>
                <w:sz w:val="16"/>
                <w:szCs w:val="16"/>
                <w:lang w:bidi="ar-SA"/>
              </w:rPr>
              <w:t>4.1</w:t>
            </w:r>
          </w:p>
        </w:tc>
        <w:tc>
          <w:tcPr>
            <w:tcW w:w="374" w:type="pct"/>
            <w:gridSpan w:val="2"/>
            <w:tcBorders>
              <w:top w:val="single" w:sz="4" w:space="0" w:color="auto"/>
              <w:left w:val="single" w:sz="4" w:space="0" w:color="auto"/>
              <w:bottom w:val="single" w:sz="4" w:space="0" w:color="auto"/>
              <w:right w:val="single" w:sz="4" w:space="0" w:color="auto"/>
            </w:tcBorders>
            <w:shd w:val="clear" w:color="auto" w:fill="auto"/>
          </w:tcPr>
          <w:p w14:paraId="1746BB77" w14:textId="602CA549" w:rsidR="000B2906" w:rsidRPr="00925639" w:rsidRDefault="00CC2667" w:rsidP="00925639">
            <w:pPr>
              <w:autoSpaceDE/>
              <w:autoSpaceDN/>
              <w:spacing w:line="240" w:lineRule="auto"/>
              <w:ind w:left="-83" w:right="-69" w:firstLine="0"/>
              <w:jc w:val="center"/>
              <w:rPr>
                <w:color w:val="000000"/>
                <w:sz w:val="16"/>
              </w:rPr>
            </w:pPr>
            <w:r w:rsidRPr="00CC2667">
              <w:rPr>
                <w:sz w:val="16"/>
                <w:szCs w:val="16"/>
              </w:rPr>
              <w:t xml:space="preserve">Модернизации ПГУ </w:t>
            </w:r>
            <w:proofErr w:type="spellStart"/>
            <w:r w:rsidRPr="00CC2667">
              <w:rPr>
                <w:sz w:val="16"/>
                <w:szCs w:val="16"/>
              </w:rPr>
              <w:t>Глазовской</w:t>
            </w:r>
            <w:proofErr w:type="spellEnd"/>
            <w:r w:rsidRPr="00CC2667">
              <w:rPr>
                <w:sz w:val="16"/>
                <w:szCs w:val="16"/>
              </w:rPr>
              <w:t xml:space="preserve"> ТЭЦ с заменой направляющих аппаратов №№ 1,2 и камеры сгорания</w:t>
            </w:r>
          </w:p>
        </w:tc>
        <w:tc>
          <w:tcPr>
            <w:tcW w:w="573" w:type="pct"/>
            <w:gridSpan w:val="2"/>
            <w:tcBorders>
              <w:top w:val="single" w:sz="4" w:space="0" w:color="auto"/>
              <w:left w:val="single" w:sz="4" w:space="0" w:color="auto"/>
              <w:bottom w:val="single" w:sz="4" w:space="0" w:color="auto"/>
              <w:right w:val="single" w:sz="4" w:space="0" w:color="auto"/>
            </w:tcBorders>
            <w:shd w:val="clear" w:color="auto" w:fill="auto"/>
          </w:tcPr>
          <w:p w14:paraId="0F92838C" w14:textId="13289597" w:rsidR="000B2906" w:rsidRPr="00925639" w:rsidRDefault="000B2906" w:rsidP="00925639">
            <w:pPr>
              <w:autoSpaceDE/>
              <w:autoSpaceDN/>
              <w:spacing w:line="240" w:lineRule="auto"/>
              <w:ind w:left="-83" w:right="-69" w:firstLine="0"/>
              <w:jc w:val="center"/>
              <w:rPr>
                <w:color w:val="000000"/>
                <w:sz w:val="16"/>
              </w:rPr>
            </w:pPr>
            <w:r w:rsidRPr="00B1421D">
              <w:rPr>
                <w:sz w:val="16"/>
                <w:szCs w:val="16"/>
              </w:rPr>
              <w:t>Повышение надежности работы газотурбинной установки GT-10В2</w:t>
            </w:r>
          </w:p>
        </w:tc>
        <w:tc>
          <w:tcPr>
            <w:tcW w:w="296" w:type="pct"/>
            <w:tcBorders>
              <w:top w:val="single" w:sz="4" w:space="0" w:color="auto"/>
              <w:left w:val="single" w:sz="4" w:space="0" w:color="auto"/>
              <w:bottom w:val="single" w:sz="4" w:space="0" w:color="auto"/>
              <w:right w:val="single" w:sz="4" w:space="0" w:color="auto"/>
            </w:tcBorders>
            <w:shd w:val="clear" w:color="auto" w:fill="auto"/>
          </w:tcPr>
          <w:p w14:paraId="02CD57FF" w14:textId="636CF6B8" w:rsidR="000B2906" w:rsidRPr="00925639" w:rsidRDefault="000B2906" w:rsidP="00925639">
            <w:pPr>
              <w:autoSpaceDE/>
              <w:autoSpaceDN/>
              <w:spacing w:line="240" w:lineRule="auto"/>
              <w:ind w:left="-83" w:right="-69" w:firstLine="0"/>
              <w:jc w:val="center"/>
              <w:rPr>
                <w:color w:val="000000"/>
                <w:sz w:val="16"/>
              </w:rPr>
            </w:pPr>
            <w:r w:rsidRPr="00B1421D">
              <w:rPr>
                <w:sz w:val="16"/>
                <w:szCs w:val="16"/>
              </w:rPr>
              <w:t>Парогазовая установка</w:t>
            </w:r>
          </w:p>
        </w:tc>
        <w:tc>
          <w:tcPr>
            <w:tcW w:w="510" w:type="pct"/>
            <w:gridSpan w:val="2"/>
            <w:tcBorders>
              <w:top w:val="single" w:sz="4" w:space="0" w:color="auto"/>
              <w:left w:val="single" w:sz="4" w:space="0" w:color="auto"/>
              <w:bottom w:val="single" w:sz="4" w:space="0" w:color="auto"/>
              <w:right w:val="single" w:sz="4" w:space="0" w:color="auto"/>
            </w:tcBorders>
            <w:shd w:val="clear" w:color="auto" w:fill="auto"/>
          </w:tcPr>
          <w:p w14:paraId="1AB585B7" w14:textId="6641D89E" w:rsidR="000B2906" w:rsidRPr="00925639" w:rsidRDefault="000B2906" w:rsidP="00925639">
            <w:pPr>
              <w:autoSpaceDE/>
              <w:autoSpaceDN/>
              <w:spacing w:line="240" w:lineRule="auto"/>
              <w:ind w:left="-83" w:right="-69" w:firstLine="0"/>
              <w:jc w:val="center"/>
              <w:rPr>
                <w:color w:val="000000"/>
                <w:sz w:val="16"/>
              </w:rPr>
            </w:pPr>
          </w:p>
        </w:tc>
        <w:tc>
          <w:tcPr>
            <w:tcW w:w="214" w:type="pct"/>
            <w:gridSpan w:val="2"/>
            <w:tcBorders>
              <w:top w:val="single" w:sz="4" w:space="0" w:color="auto"/>
              <w:left w:val="single" w:sz="4" w:space="0" w:color="auto"/>
              <w:bottom w:val="single" w:sz="4" w:space="0" w:color="auto"/>
              <w:right w:val="single" w:sz="4" w:space="0" w:color="auto"/>
            </w:tcBorders>
            <w:shd w:val="clear" w:color="auto" w:fill="auto"/>
          </w:tcPr>
          <w:p w14:paraId="40D77A2D" w14:textId="07201532" w:rsidR="000B2906" w:rsidRPr="00925639" w:rsidRDefault="000B2906" w:rsidP="001F1FDC">
            <w:pPr>
              <w:autoSpaceDE/>
              <w:autoSpaceDN/>
              <w:spacing w:line="240" w:lineRule="auto"/>
              <w:ind w:left="-83" w:right="-69" w:firstLine="0"/>
              <w:jc w:val="center"/>
              <w:rPr>
                <w:color w:val="000000"/>
                <w:sz w:val="16"/>
              </w:rPr>
            </w:pPr>
          </w:p>
        </w:tc>
        <w:tc>
          <w:tcPr>
            <w:tcW w:w="213" w:type="pct"/>
            <w:gridSpan w:val="3"/>
            <w:tcBorders>
              <w:top w:val="single" w:sz="4" w:space="0" w:color="auto"/>
              <w:left w:val="single" w:sz="4" w:space="0" w:color="auto"/>
              <w:bottom w:val="single" w:sz="4" w:space="0" w:color="auto"/>
              <w:right w:val="single" w:sz="4" w:space="0" w:color="auto"/>
            </w:tcBorders>
            <w:shd w:val="clear" w:color="auto" w:fill="auto"/>
          </w:tcPr>
          <w:p w14:paraId="2576DFC6" w14:textId="74D9D2F0" w:rsidR="000B2906" w:rsidRPr="00925639" w:rsidRDefault="000B2906" w:rsidP="001F1FDC">
            <w:pPr>
              <w:autoSpaceDE/>
              <w:autoSpaceDN/>
              <w:spacing w:line="240" w:lineRule="auto"/>
              <w:ind w:left="-83" w:right="-69" w:firstLine="0"/>
              <w:jc w:val="center"/>
              <w:rPr>
                <w:color w:val="000000"/>
                <w:sz w:val="16"/>
              </w:rPr>
            </w:pPr>
          </w:p>
        </w:tc>
        <w:tc>
          <w:tcPr>
            <w:tcW w:w="212" w:type="pct"/>
            <w:tcBorders>
              <w:top w:val="single" w:sz="4" w:space="0" w:color="auto"/>
              <w:left w:val="single" w:sz="4" w:space="0" w:color="auto"/>
              <w:bottom w:val="single" w:sz="4" w:space="0" w:color="auto"/>
              <w:right w:val="single" w:sz="4" w:space="0" w:color="auto"/>
            </w:tcBorders>
            <w:shd w:val="clear" w:color="auto" w:fill="auto"/>
          </w:tcPr>
          <w:p w14:paraId="5C737716" w14:textId="637E2EBB" w:rsidR="000B2906" w:rsidRPr="00925639" w:rsidRDefault="000B2906" w:rsidP="001F1FDC">
            <w:pPr>
              <w:autoSpaceDE/>
              <w:autoSpaceDN/>
              <w:spacing w:line="240" w:lineRule="auto"/>
              <w:ind w:left="-83" w:right="-69" w:firstLine="0"/>
              <w:jc w:val="center"/>
              <w:rPr>
                <w:color w:val="000000"/>
                <w:sz w:val="16"/>
              </w:rPr>
            </w:pPr>
          </w:p>
        </w:tc>
        <w:tc>
          <w:tcPr>
            <w:tcW w:w="218" w:type="pct"/>
            <w:gridSpan w:val="4"/>
            <w:tcBorders>
              <w:top w:val="single" w:sz="4" w:space="0" w:color="auto"/>
              <w:left w:val="single" w:sz="4" w:space="0" w:color="auto"/>
              <w:bottom w:val="single" w:sz="4" w:space="0" w:color="auto"/>
              <w:right w:val="single" w:sz="4" w:space="0" w:color="auto"/>
            </w:tcBorders>
            <w:shd w:val="clear" w:color="auto" w:fill="auto"/>
          </w:tcPr>
          <w:p w14:paraId="54AC5DC2" w14:textId="2BCD33EC" w:rsidR="000B2906" w:rsidRPr="00925639" w:rsidRDefault="000B2906" w:rsidP="001F1FDC">
            <w:pPr>
              <w:autoSpaceDE/>
              <w:autoSpaceDN/>
              <w:spacing w:line="240" w:lineRule="auto"/>
              <w:ind w:left="-83" w:right="-69" w:firstLine="0"/>
              <w:jc w:val="center"/>
              <w:rPr>
                <w:color w:val="000000"/>
                <w:sz w:val="16"/>
              </w:rPr>
            </w:pPr>
            <w:r w:rsidRPr="00B1421D">
              <w:rPr>
                <w:sz w:val="16"/>
                <w:szCs w:val="16"/>
              </w:rPr>
              <w:t>2024</w:t>
            </w:r>
          </w:p>
        </w:tc>
        <w:tc>
          <w:tcPr>
            <w:tcW w:w="206" w:type="pct"/>
            <w:tcBorders>
              <w:top w:val="single" w:sz="4" w:space="0" w:color="auto"/>
              <w:left w:val="single" w:sz="4" w:space="0" w:color="auto"/>
              <w:bottom w:val="single" w:sz="4" w:space="0" w:color="auto"/>
              <w:right w:val="single" w:sz="4" w:space="0" w:color="auto"/>
            </w:tcBorders>
            <w:shd w:val="clear" w:color="auto" w:fill="auto"/>
          </w:tcPr>
          <w:p w14:paraId="0A459DB0" w14:textId="142F6F68" w:rsidR="000B2906" w:rsidRPr="00925639" w:rsidRDefault="000B2906" w:rsidP="001F1FDC">
            <w:pPr>
              <w:autoSpaceDE/>
              <w:autoSpaceDN/>
              <w:spacing w:line="240" w:lineRule="auto"/>
              <w:ind w:left="-83" w:right="-69" w:firstLine="0"/>
              <w:jc w:val="center"/>
              <w:rPr>
                <w:color w:val="000000"/>
                <w:sz w:val="16"/>
              </w:rPr>
            </w:pPr>
            <w:r w:rsidRPr="00B1421D">
              <w:rPr>
                <w:sz w:val="16"/>
                <w:szCs w:val="16"/>
              </w:rPr>
              <w:t>2025</w:t>
            </w:r>
          </w:p>
        </w:tc>
        <w:tc>
          <w:tcPr>
            <w:tcW w:w="295" w:type="pct"/>
            <w:tcBorders>
              <w:top w:val="nil"/>
              <w:left w:val="nil"/>
              <w:bottom w:val="single" w:sz="4" w:space="0" w:color="auto"/>
              <w:right w:val="single" w:sz="4" w:space="0" w:color="auto"/>
            </w:tcBorders>
            <w:shd w:val="clear" w:color="auto" w:fill="auto"/>
            <w:noWrap/>
            <w:vAlign w:val="center"/>
          </w:tcPr>
          <w:p w14:paraId="2BBF1D77" w14:textId="7AD3AB33" w:rsidR="000B2906" w:rsidRPr="00925639" w:rsidRDefault="000B2906" w:rsidP="00294344">
            <w:pPr>
              <w:autoSpaceDE/>
              <w:autoSpaceDN/>
              <w:spacing w:line="240" w:lineRule="auto"/>
              <w:ind w:left="-83" w:right="-69" w:firstLine="0"/>
              <w:jc w:val="center"/>
              <w:rPr>
                <w:color w:val="000000"/>
                <w:sz w:val="16"/>
              </w:rPr>
            </w:pPr>
            <w:r>
              <w:rPr>
                <w:bCs/>
                <w:color w:val="000000"/>
                <w:sz w:val="16"/>
                <w:szCs w:val="16"/>
                <w:lang w:bidi="ar-SA"/>
              </w:rPr>
              <w:t>342938,35</w:t>
            </w:r>
          </w:p>
        </w:tc>
        <w:tc>
          <w:tcPr>
            <w:tcW w:w="295" w:type="pct"/>
            <w:tcBorders>
              <w:top w:val="nil"/>
              <w:left w:val="nil"/>
              <w:bottom w:val="single" w:sz="4" w:space="0" w:color="auto"/>
              <w:right w:val="single" w:sz="4" w:space="0" w:color="auto"/>
            </w:tcBorders>
            <w:shd w:val="clear" w:color="auto" w:fill="auto"/>
            <w:noWrap/>
            <w:vAlign w:val="center"/>
          </w:tcPr>
          <w:p w14:paraId="5DDA2CBF" w14:textId="77777777" w:rsidR="000B2906" w:rsidRPr="00B1421D" w:rsidRDefault="000B2906" w:rsidP="00294344">
            <w:pPr>
              <w:autoSpaceDE/>
              <w:autoSpaceDN/>
              <w:spacing w:line="240" w:lineRule="auto"/>
              <w:ind w:left="-83" w:right="-69" w:firstLine="0"/>
              <w:jc w:val="center"/>
              <w:rPr>
                <w:sz w:val="16"/>
                <w:szCs w:val="16"/>
              </w:rPr>
            </w:pPr>
          </w:p>
        </w:tc>
        <w:tc>
          <w:tcPr>
            <w:tcW w:w="283" w:type="pct"/>
            <w:gridSpan w:val="4"/>
            <w:tcBorders>
              <w:top w:val="nil"/>
              <w:left w:val="nil"/>
              <w:bottom w:val="single" w:sz="4" w:space="0" w:color="auto"/>
              <w:right w:val="single" w:sz="4" w:space="0" w:color="auto"/>
            </w:tcBorders>
            <w:shd w:val="clear" w:color="auto" w:fill="auto"/>
            <w:noWrap/>
            <w:vAlign w:val="center"/>
          </w:tcPr>
          <w:p w14:paraId="15F373C4" w14:textId="77777777" w:rsidR="000B2906" w:rsidRPr="00B1421D" w:rsidRDefault="000B2906" w:rsidP="00294344">
            <w:pPr>
              <w:autoSpaceDE/>
              <w:autoSpaceDN/>
              <w:spacing w:line="240" w:lineRule="auto"/>
              <w:ind w:left="-83" w:right="-69" w:firstLine="0"/>
              <w:jc w:val="center"/>
              <w:rPr>
                <w:bCs/>
                <w:color w:val="000000"/>
                <w:sz w:val="16"/>
                <w:szCs w:val="16"/>
                <w:lang w:bidi="ar-SA"/>
              </w:rPr>
            </w:pPr>
          </w:p>
        </w:tc>
        <w:tc>
          <w:tcPr>
            <w:tcW w:w="268" w:type="pct"/>
            <w:tcBorders>
              <w:top w:val="nil"/>
              <w:left w:val="nil"/>
              <w:bottom w:val="single" w:sz="4" w:space="0" w:color="auto"/>
              <w:right w:val="single" w:sz="4" w:space="0" w:color="auto"/>
            </w:tcBorders>
            <w:shd w:val="clear" w:color="auto" w:fill="auto"/>
            <w:noWrap/>
            <w:vAlign w:val="center"/>
          </w:tcPr>
          <w:p w14:paraId="37ACF63A" w14:textId="77777777" w:rsidR="000B2906" w:rsidRPr="00B1421D" w:rsidRDefault="000B2906" w:rsidP="00294344">
            <w:pPr>
              <w:autoSpaceDE/>
              <w:autoSpaceDN/>
              <w:spacing w:line="240" w:lineRule="auto"/>
              <w:ind w:left="-83" w:right="-69" w:firstLine="0"/>
              <w:jc w:val="center"/>
              <w:rPr>
                <w:bCs/>
                <w:color w:val="000000"/>
                <w:sz w:val="16"/>
                <w:szCs w:val="16"/>
                <w:lang w:bidi="ar-SA"/>
              </w:rPr>
            </w:pPr>
          </w:p>
        </w:tc>
        <w:tc>
          <w:tcPr>
            <w:tcW w:w="301" w:type="pct"/>
            <w:gridSpan w:val="3"/>
            <w:tcBorders>
              <w:top w:val="single" w:sz="4" w:space="0" w:color="auto"/>
              <w:left w:val="nil"/>
              <w:bottom w:val="single" w:sz="4" w:space="0" w:color="auto"/>
              <w:right w:val="single" w:sz="4" w:space="0" w:color="auto"/>
            </w:tcBorders>
            <w:shd w:val="clear" w:color="auto" w:fill="auto"/>
            <w:noWrap/>
            <w:vAlign w:val="center"/>
          </w:tcPr>
          <w:p w14:paraId="016EE89D" w14:textId="255BB99E" w:rsidR="000B2906" w:rsidRPr="00925639" w:rsidRDefault="000B2906" w:rsidP="00294344">
            <w:pPr>
              <w:autoSpaceDE/>
              <w:autoSpaceDN/>
              <w:spacing w:line="240" w:lineRule="auto"/>
              <w:ind w:left="-83" w:right="-69" w:firstLine="0"/>
              <w:jc w:val="center"/>
              <w:rPr>
                <w:color w:val="000000"/>
                <w:sz w:val="16"/>
              </w:rPr>
            </w:pPr>
            <w:r w:rsidRPr="00B1421D">
              <w:rPr>
                <w:sz w:val="16"/>
                <w:szCs w:val="16"/>
              </w:rPr>
              <w:t>123416,28</w:t>
            </w:r>
          </w:p>
        </w:tc>
        <w:tc>
          <w:tcPr>
            <w:tcW w:w="297" w:type="pct"/>
            <w:tcBorders>
              <w:top w:val="single" w:sz="4" w:space="0" w:color="auto"/>
              <w:left w:val="nil"/>
              <w:bottom w:val="single" w:sz="4" w:space="0" w:color="auto"/>
              <w:right w:val="single" w:sz="4" w:space="0" w:color="auto"/>
            </w:tcBorders>
            <w:shd w:val="clear" w:color="auto" w:fill="auto"/>
            <w:noWrap/>
            <w:vAlign w:val="center"/>
          </w:tcPr>
          <w:p w14:paraId="16DE84D6" w14:textId="76C8B669" w:rsidR="000B2906" w:rsidRPr="00B1421D" w:rsidRDefault="000B2906" w:rsidP="00B1421D">
            <w:pPr>
              <w:autoSpaceDE/>
              <w:autoSpaceDN/>
              <w:spacing w:line="240" w:lineRule="auto"/>
              <w:ind w:left="-83" w:right="-69" w:firstLine="0"/>
              <w:jc w:val="center"/>
              <w:rPr>
                <w:bCs/>
                <w:color w:val="000000"/>
                <w:sz w:val="16"/>
                <w:szCs w:val="16"/>
                <w:lang w:bidi="ar-SA"/>
              </w:rPr>
            </w:pPr>
            <w:r w:rsidRPr="00B1421D">
              <w:rPr>
                <w:sz w:val="16"/>
                <w:szCs w:val="16"/>
              </w:rPr>
              <w:t>219522,07</w:t>
            </w:r>
          </w:p>
        </w:tc>
        <w:tc>
          <w:tcPr>
            <w:tcW w:w="295" w:type="pct"/>
            <w:tcBorders>
              <w:top w:val="single" w:sz="4" w:space="0" w:color="auto"/>
              <w:left w:val="nil"/>
              <w:bottom w:val="single" w:sz="4" w:space="0" w:color="auto"/>
              <w:right w:val="single" w:sz="4" w:space="0" w:color="auto"/>
            </w:tcBorders>
            <w:shd w:val="clear" w:color="auto" w:fill="auto"/>
            <w:noWrap/>
            <w:vAlign w:val="center"/>
          </w:tcPr>
          <w:p w14:paraId="719AC940" w14:textId="0D0AE225" w:rsidR="000B2906" w:rsidRPr="00B1421D" w:rsidRDefault="000B2906" w:rsidP="00B1421D">
            <w:pPr>
              <w:autoSpaceDE/>
              <w:autoSpaceDN/>
              <w:spacing w:line="240" w:lineRule="auto"/>
              <w:ind w:left="-83" w:right="-69" w:firstLine="0"/>
              <w:jc w:val="center"/>
              <w:rPr>
                <w:bCs/>
                <w:color w:val="000000"/>
                <w:sz w:val="16"/>
                <w:szCs w:val="16"/>
                <w:lang w:bidi="ar-SA"/>
              </w:rPr>
            </w:pPr>
          </w:p>
        </w:tc>
      </w:tr>
      <w:tr w:rsidR="00FC6A03" w:rsidRPr="001F1FDC" w14:paraId="4F71A5C3" w14:textId="77777777" w:rsidTr="00D74DE5">
        <w:trPr>
          <w:gridAfter w:val="1"/>
          <w:wAfter w:w="295" w:type="pct"/>
          <w:trHeight w:val="20"/>
        </w:trPr>
        <w:tc>
          <w:tcPr>
            <w:tcW w:w="4705" w:type="pct"/>
            <w:gridSpan w:val="30"/>
            <w:tcBorders>
              <w:top w:val="single" w:sz="4" w:space="0" w:color="auto"/>
              <w:left w:val="single" w:sz="4" w:space="0" w:color="auto"/>
              <w:bottom w:val="single" w:sz="4" w:space="0" w:color="auto"/>
              <w:right w:val="single" w:sz="4" w:space="0" w:color="auto"/>
            </w:tcBorders>
            <w:shd w:val="clear" w:color="auto" w:fill="auto"/>
            <w:noWrap/>
            <w:vAlign w:val="center"/>
          </w:tcPr>
          <w:p w14:paraId="0E578AB9" w14:textId="77777777" w:rsidR="00925639" w:rsidRPr="00925639" w:rsidRDefault="00925639" w:rsidP="00925639">
            <w:pPr>
              <w:autoSpaceDE/>
              <w:autoSpaceDN/>
              <w:spacing w:line="240" w:lineRule="auto"/>
              <w:ind w:left="-83" w:right="-69" w:firstLine="0"/>
              <w:jc w:val="center"/>
              <w:rPr>
                <w:b/>
                <w:color w:val="000000"/>
                <w:sz w:val="16"/>
              </w:rPr>
            </w:pPr>
            <w:r w:rsidRPr="00B1421D">
              <w:rPr>
                <w:b/>
                <w:bCs/>
                <w:color w:val="000000"/>
                <w:sz w:val="16"/>
                <w:szCs w:val="16"/>
                <w:lang w:bidi="ar-SA"/>
              </w:rPr>
              <w:t>Группа 6. Мероприятия, предусматривающие кап</w:t>
            </w:r>
            <w:proofErr w:type="gramStart"/>
            <w:r w:rsidRPr="00B1421D">
              <w:rPr>
                <w:b/>
                <w:bCs/>
                <w:color w:val="000000"/>
                <w:sz w:val="16"/>
                <w:szCs w:val="16"/>
                <w:lang w:bidi="ar-SA"/>
              </w:rPr>
              <w:t>.</w:t>
            </w:r>
            <w:proofErr w:type="gramEnd"/>
            <w:r w:rsidRPr="00B1421D">
              <w:rPr>
                <w:b/>
                <w:bCs/>
                <w:color w:val="000000"/>
                <w:sz w:val="16"/>
                <w:szCs w:val="16"/>
                <w:lang w:bidi="ar-SA"/>
              </w:rPr>
              <w:t xml:space="preserve"> </w:t>
            </w:r>
            <w:proofErr w:type="gramStart"/>
            <w:r w:rsidRPr="00B1421D">
              <w:rPr>
                <w:b/>
                <w:bCs/>
                <w:color w:val="000000"/>
                <w:sz w:val="16"/>
                <w:szCs w:val="16"/>
                <w:lang w:bidi="ar-SA"/>
              </w:rPr>
              <w:t>в</w:t>
            </w:r>
            <w:proofErr w:type="gramEnd"/>
            <w:r w:rsidRPr="00B1421D">
              <w:rPr>
                <w:b/>
                <w:bCs/>
                <w:color w:val="000000"/>
                <w:sz w:val="16"/>
                <w:szCs w:val="16"/>
                <w:lang w:bidi="ar-SA"/>
              </w:rPr>
              <w:t>ложения в объекты основных средств и нематериальные активы регулируемой организации, обусловленные необходимостью соблюдения регулируемыми организациями обязательных требований, установленных законодательством РФ и связанных с осуществлением деятельности в сфере теплоснабжения, включая мероприятия по обеспечению безопасности и антитеррористической защищенности объектов ТЭК, безопасности критической информационной инфраструктуры</w:t>
            </w:r>
          </w:p>
        </w:tc>
      </w:tr>
      <w:tr w:rsidR="00FC6A03" w:rsidRPr="001F1FDC" w14:paraId="2643B12D" w14:textId="77777777" w:rsidTr="00936AEC">
        <w:trPr>
          <w:trHeight w:val="20"/>
        </w:trPr>
        <w:tc>
          <w:tcPr>
            <w:tcW w:w="153"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7C9E12" w14:textId="77777777" w:rsidR="00925639" w:rsidRPr="00925639" w:rsidRDefault="00925639" w:rsidP="001F1FDC">
            <w:pPr>
              <w:autoSpaceDE/>
              <w:autoSpaceDN/>
              <w:spacing w:line="240" w:lineRule="auto"/>
              <w:ind w:left="-83" w:right="-69" w:firstLine="0"/>
              <w:jc w:val="center"/>
              <w:rPr>
                <w:color w:val="000000"/>
                <w:sz w:val="16"/>
              </w:rPr>
            </w:pPr>
            <w:r w:rsidRPr="00B1421D">
              <w:rPr>
                <w:bCs/>
                <w:color w:val="000000"/>
                <w:sz w:val="16"/>
                <w:szCs w:val="16"/>
                <w:lang w:bidi="ar-SA"/>
              </w:rPr>
              <w:t>6.1</w:t>
            </w:r>
          </w:p>
        </w:tc>
        <w:tc>
          <w:tcPr>
            <w:tcW w:w="374" w:type="pct"/>
            <w:gridSpan w:val="2"/>
            <w:tcBorders>
              <w:top w:val="single" w:sz="4" w:space="0" w:color="auto"/>
              <w:left w:val="single" w:sz="4" w:space="0" w:color="auto"/>
              <w:bottom w:val="single" w:sz="4" w:space="0" w:color="auto"/>
              <w:right w:val="single" w:sz="4" w:space="0" w:color="auto"/>
            </w:tcBorders>
            <w:shd w:val="clear" w:color="auto" w:fill="auto"/>
          </w:tcPr>
          <w:p w14:paraId="5AC8D8C0" w14:textId="77777777" w:rsidR="00925639" w:rsidRPr="00B1421D" w:rsidRDefault="00925639" w:rsidP="001F1FDC">
            <w:pPr>
              <w:autoSpaceDE/>
              <w:autoSpaceDN/>
              <w:spacing w:line="240" w:lineRule="auto"/>
              <w:ind w:left="-83" w:right="-69" w:firstLine="0"/>
              <w:jc w:val="center"/>
              <w:rPr>
                <w:bCs/>
                <w:color w:val="000000"/>
                <w:sz w:val="16"/>
                <w:szCs w:val="16"/>
                <w:lang w:bidi="ar-SA"/>
              </w:rPr>
            </w:pPr>
            <w:r w:rsidRPr="00B1421D">
              <w:rPr>
                <w:sz w:val="16"/>
                <w:szCs w:val="16"/>
              </w:rPr>
              <w:t xml:space="preserve">Модернизация средств  и оборудования АСУТП </w:t>
            </w:r>
            <w:proofErr w:type="spellStart"/>
            <w:r w:rsidRPr="00B1421D">
              <w:rPr>
                <w:sz w:val="16"/>
                <w:szCs w:val="16"/>
              </w:rPr>
              <w:t>котлоагрегатов</w:t>
            </w:r>
            <w:proofErr w:type="spellEnd"/>
            <w:r w:rsidRPr="00B1421D">
              <w:rPr>
                <w:sz w:val="16"/>
                <w:szCs w:val="16"/>
              </w:rPr>
              <w:t xml:space="preserve"> ЦКТИ-75 и котла-утилизатора</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66303123" w14:textId="77777777" w:rsidR="00925639" w:rsidRPr="00B1421D" w:rsidRDefault="00925639" w:rsidP="001F1FDC">
            <w:pPr>
              <w:autoSpaceDE/>
              <w:autoSpaceDN/>
              <w:spacing w:line="240" w:lineRule="auto"/>
              <w:ind w:left="-83" w:right="-69" w:firstLine="0"/>
              <w:jc w:val="center"/>
              <w:rPr>
                <w:bCs/>
                <w:color w:val="000000"/>
                <w:sz w:val="16"/>
                <w:szCs w:val="16"/>
                <w:lang w:bidi="ar-SA"/>
              </w:rPr>
            </w:pPr>
            <w:r w:rsidRPr="00B1421D">
              <w:rPr>
                <w:sz w:val="16"/>
                <w:szCs w:val="16"/>
              </w:rPr>
              <w:t>Замена изношенного оборудования и морально устаревшего программного обеспечения</w:t>
            </w:r>
          </w:p>
        </w:tc>
        <w:tc>
          <w:tcPr>
            <w:tcW w:w="298" w:type="pct"/>
            <w:gridSpan w:val="2"/>
            <w:tcBorders>
              <w:top w:val="single" w:sz="4" w:space="0" w:color="auto"/>
              <w:left w:val="single" w:sz="4" w:space="0" w:color="auto"/>
              <w:bottom w:val="single" w:sz="4" w:space="0" w:color="auto"/>
              <w:right w:val="single" w:sz="4" w:space="0" w:color="auto"/>
            </w:tcBorders>
            <w:shd w:val="clear" w:color="auto" w:fill="auto"/>
          </w:tcPr>
          <w:p w14:paraId="61DA016D" w14:textId="77777777" w:rsidR="00925639" w:rsidRPr="00B1421D" w:rsidRDefault="00925639" w:rsidP="001F1FDC">
            <w:pPr>
              <w:autoSpaceDE/>
              <w:autoSpaceDN/>
              <w:spacing w:line="240" w:lineRule="auto"/>
              <w:ind w:left="-83" w:right="-69" w:firstLine="0"/>
              <w:jc w:val="center"/>
              <w:rPr>
                <w:bCs/>
                <w:color w:val="000000"/>
                <w:sz w:val="16"/>
                <w:szCs w:val="16"/>
                <w:lang w:bidi="ar-SA"/>
              </w:rPr>
            </w:pPr>
            <w:proofErr w:type="spellStart"/>
            <w:r w:rsidRPr="00B1421D">
              <w:rPr>
                <w:sz w:val="16"/>
                <w:szCs w:val="16"/>
              </w:rPr>
              <w:t>Электроцех</w:t>
            </w:r>
            <w:proofErr w:type="spellEnd"/>
            <w:r w:rsidRPr="00B1421D">
              <w:rPr>
                <w:sz w:val="16"/>
                <w:szCs w:val="16"/>
              </w:rPr>
              <w:t xml:space="preserve"> ТЭЦ</w:t>
            </w:r>
          </w:p>
        </w:tc>
        <w:tc>
          <w:tcPr>
            <w:tcW w:w="508" w:type="pct"/>
            <w:tcBorders>
              <w:top w:val="single" w:sz="4" w:space="0" w:color="auto"/>
              <w:left w:val="single" w:sz="4" w:space="0" w:color="auto"/>
              <w:bottom w:val="single" w:sz="4" w:space="0" w:color="auto"/>
              <w:right w:val="single" w:sz="4" w:space="0" w:color="auto"/>
            </w:tcBorders>
            <w:shd w:val="clear" w:color="auto" w:fill="auto"/>
          </w:tcPr>
          <w:p w14:paraId="03759A27" w14:textId="77777777" w:rsidR="00925639" w:rsidRPr="00B1421D" w:rsidRDefault="00925639" w:rsidP="001F1FDC">
            <w:pPr>
              <w:autoSpaceDE/>
              <w:autoSpaceDN/>
              <w:spacing w:line="240" w:lineRule="auto"/>
              <w:ind w:left="-83" w:right="-69" w:firstLine="0"/>
              <w:jc w:val="center"/>
              <w:rPr>
                <w:bCs/>
                <w:color w:val="000000"/>
                <w:sz w:val="16"/>
                <w:szCs w:val="16"/>
                <w:lang w:bidi="ar-SA"/>
              </w:rPr>
            </w:pPr>
            <w:r w:rsidRPr="00B1421D">
              <w:rPr>
                <w:sz w:val="16"/>
                <w:szCs w:val="16"/>
              </w:rPr>
              <w:t>Количество рабочих мест</w:t>
            </w:r>
          </w:p>
        </w:tc>
        <w:tc>
          <w:tcPr>
            <w:tcW w:w="242" w:type="pct"/>
            <w:gridSpan w:val="4"/>
            <w:tcBorders>
              <w:top w:val="single" w:sz="4" w:space="0" w:color="auto"/>
              <w:left w:val="single" w:sz="4" w:space="0" w:color="auto"/>
              <w:bottom w:val="single" w:sz="4" w:space="0" w:color="auto"/>
              <w:right w:val="single" w:sz="4" w:space="0" w:color="auto"/>
            </w:tcBorders>
            <w:shd w:val="clear" w:color="auto" w:fill="auto"/>
          </w:tcPr>
          <w:p w14:paraId="51A77EB1" w14:textId="77777777" w:rsidR="00925639" w:rsidRPr="00B1421D" w:rsidRDefault="00925639" w:rsidP="001F1FDC">
            <w:pPr>
              <w:autoSpaceDE/>
              <w:autoSpaceDN/>
              <w:spacing w:line="240" w:lineRule="auto"/>
              <w:ind w:left="-83" w:right="-69" w:firstLine="0"/>
              <w:jc w:val="center"/>
              <w:rPr>
                <w:bCs/>
                <w:color w:val="000000"/>
                <w:sz w:val="16"/>
                <w:szCs w:val="16"/>
                <w:lang w:bidi="ar-SA"/>
              </w:rPr>
            </w:pPr>
            <w:r w:rsidRPr="00B1421D">
              <w:rPr>
                <w:sz w:val="16"/>
                <w:szCs w:val="16"/>
              </w:rPr>
              <w:t>шт.</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1B432CE" w14:textId="77777777" w:rsidR="00925639" w:rsidRPr="00B1421D" w:rsidRDefault="00925639" w:rsidP="001F1FDC">
            <w:pPr>
              <w:autoSpaceDE/>
              <w:autoSpaceDN/>
              <w:spacing w:line="240" w:lineRule="auto"/>
              <w:ind w:left="-83" w:right="-69" w:firstLine="0"/>
              <w:jc w:val="center"/>
              <w:rPr>
                <w:bCs/>
                <w:color w:val="000000"/>
                <w:sz w:val="16"/>
                <w:szCs w:val="16"/>
                <w:lang w:bidi="ar-SA"/>
              </w:rPr>
            </w:pPr>
            <w:r w:rsidRPr="00B1421D">
              <w:rPr>
                <w:sz w:val="16"/>
                <w:szCs w:val="16"/>
              </w:rPr>
              <w:t>2</w:t>
            </w:r>
          </w:p>
        </w:tc>
        <w:tc>
          <w:tcPr>
            <w:tcW w:w="212" w:type="pct"/>
            <w:tcBorders>
              <w:top w:val="single" w:sz="4" w:space="0" w:color="auto"/>
              <w:left w:val="single" w:sz="4" w:space="0" w:color="auto"/>
              <w:bottom w:val="single" w:sz="4" w:space="0" w:color="auto"/>
              <w:right w:val="single" w:sz="4" w:space="0" w:color="auto"/>
            </w:tcBorders>
            <w:shd w:val="clear" w:color="auto" w:fill="auto"/>
          </w:tcPr>
          <w:p w14:paraId="190DCEE6" w14:textId="77777777" w:rsidR="00925639" w:rsidRPr="00B1421D" w:rsidRDefault="00925639" w:rsidP="001F1FDC">
            <w:pPr>
              <w:autoSpaceDE/>
              <w:autoSpaceDN/>
              <w:spacing w:line="240" w:lineRule="auto"/>
              <w:ind w:left="-83" w:right="-69" w:firstLine="0"/>
              <w:jc w:val="center"/>
              <w:rPr>
                <w:bCs/>
                <w:color w:val="000000"/>
                <w:sz w:val="16"/>
                <w:szCs w:val="16"/>
                <w:lang w:bidi="ar-SA"/>
              </w:rPr>
            </w:pPr>
            <w:r w:rsidRPr="00B1421D">
              <w:rPr>
                <w:sz w:val="16"/>
                <w:szCs w:val="16"/>
              </w:rPr>
              <w:t>2</w:t>
            </w:r>
          </w:p>
        </w:tc>
        <w:tc>
          <w:tcPr>
            <w:tcW w:w="214" w:type="pct"/>
            <w:gridSpan w:val="3"/>
            <w:tcBorders>
              <w:top w:val="single" w:sz="4" w:space="0" w:color="auto"/>
              <w:left w:val="single" w:sz="4" w:space="0" w:color="auto"/>
              <w:bottom w:val="single" w:sz="4" w:space="0" w:color="auto"/>
              <w:right w:val="single" w:sz="4" w:space="0" w:color="auto"/>
            </w:tcBorders>
            <w:shd w:val="clear" w:color="auto" w:fill="auto"/>
          </w:tcPr>
          <w:p w14:paraId="41C6FAA9" w14:textId="77777777" w:rsidR="00925639" w:rsidRPr="00B1421D" w:rsidRDefault="00925639" w:rsidP="001F1FDC">
            <w:pPr>
              <w:autoSpaceDE/>
              <w:autoSpaceDN/>
              <w:spacing w:line="240" w:lineRule="auto"/>
              <w:ind w:left="-83" w:right="-69" w:firstLine="0"/>
              <w:jc w:val="center"/>
              <w:rPr>
                <w:bCs/>
                <w:color w:val="000000"/>
                <w:sz w:val="16"/>
                <w:szCs w:val="16"/>
                <w:lang w:bidi="ar-SA"/>
              </w:rPr>
            </w:pPr>
            <w:r w:rsidRPr="00B1421D">
              <w:rPr>
                <w:sz w:val="16"/>
                <w:szCs w:val="16"/>
              </w:rPr>
              <w:t>2023</w:t>
            </w:r>
          </w:p>
        </w:tc>
        <w:tc>
          <w:tcPr>
            <w:tcW w:w="210" w:type="pct"/>
            <w:gridSpan w:val="2"/>
            <w:tcBorders>
              <w:top w:val="single" w:sz="4" w:space="0" w:color="auto"/>
              <w:left w:val="single" w:sz="4" w:space="0" w:color="auto"/>
              <w:bottom w:val="single" w:sz="4" w:space="0" w:color="auto"/>
              <w:right w:val="single" w:sz="4" w:space="0" w:color="auto"/>
            </w:tcBorders>
            <w:shd w:val="clear" w:color="auto" w:fill="auto"/>
          </w:tcPr>
          <w:p w14:paraId="098B0C93" w14:textId="77777777" w:rsidR="00925639" w:rsidRPr="00B1421D" w:rsidRDefault="00925639" w:rsidP="001F1FDC">
            <w:pPr>
              <w:autoSpaceDE/>
              <w:autoSpaceDN/>
              <w:spacing w:line="240" w:lineRule="auto"/>
              <w:ind w:left="-83" w:right="-69" w:firstLine="0"/>
              <w:jc w:val="center"/>
              <w:rPr>
                <w:bCs/>
                <w:color w:val="000000"/>
                <w:sz w:val="16"/>
                <w:szCs w:val="16"/>
                <w:lang w:bidi="ar-SA"/>
              </w:rPr>
            </w:pPr>
            <w:r w:rsidRPr="00B1421D">
              <w:rPr>
                <w:sz w:val="16"/>
                <w:szCs w:val="16"/>
              </w:rPr>
              <w:t>2025</w:t>
            </w:r>
          </w:p>
        </w:tc>
        <w:tc>
          <w:tcPr>
            <w:tcW w:w="295" w:type="pct"/>
            <w:tcBorders>
              <w:top w:val="nil"/>
              <w:left w:val="nil"/>
              <w:bottom w:val="single" w:sz="4" w:space="0" w:color="auto"/>
              <w:right w:val="single" w:sz="4" w:space="0" w:color="auto"/>
            </w:tcBorders>
            <w:shd w:val="clear" w:color="auto" w:fill="auto"/>
            <w:noWrap/>
          </w:tcPr>
          <w:p w14:paraId="366E1B73" w14:textId="77777777" w:rsidR="00925639" w:rsidRPr="00925639" w:rsidRDefault="00925639" w:rsidP="00294344">
            <w:pPr>
              <w:autoSpaceDE/>
              <w:autoSpaceDN/>
              <w:spacing w:line="240" w:lineRule="auto"/>
              <w:ind w:left="-83" w:right="-69" w:firstLine="0"/>
              <w:jc w:val="center"/>
              <w:rPr>
                <w:color w:val="000000"/>
                <w:sz w:val="16"/>
              </w:rPr>
            </w:pPr>
            <w:r w:rsidRPr="00925639">
              <w:rPr>
                <w:sz w:val="16"/>
              </w:rPr>
              <w:t>50</w:t>
            </w:r>
            <w:r w:rsidRPr="00B1421D">
              <w:rPr>
                <w:sz w:val="16"/>
                <w:szCs w:val="16"/>
              </w:rPr>
              <w:t xml:space="preserve"> 000,00</w:t>
            </w:r>
          </w:p>
        </w:tc>
        <w:tc>
          <w:tcPr>
            <w:tcW w:w="295" w:type="pct"/>
            <w:tcBorders>
              <w:top w:val="nil"/>
              <w:left w:val="nil"/>
              <w:bottom w:val="single" w:sz="4" w:space="0" w:color="auto"/>
              <w:right w:val="single" w:sz="4" w:space="0" w:color="auto"/>
            </w:tcBorders>
            <w:shd w:val="clear" w:color="auto" w:fill="auto"/>
            <w:noWrap/>
            <w:vAlign w:val="center"/>
          </w:tcPr>
          <w:p w14:paraId="391FDF86" w14:textId="77777777" w:rsidR="00925639" w:rsidRPr="00925639" w:rsidRDefault="00925639" w:rsidP="00294344">
            <w:pPr>
              <w:autoSpaceDE/>
              <w:autoSpaceDN/>
              <w:spacing w:line="240" w:lineRule="auto"/>
              <w:ind w:left="-83" w:right="-69" w:firstLine="0"/>
              <w:jc w:val="center"/>
              <w:rPr>
                <w:sz w:val="16"/>
              </w:rPr>
            </w:pPr>
          </w:p>
        </w:tc>
        <w:tc>
          <w:tcPr>
            <w:tcW w:w="255" w:type="pct"/>
            <w:gridSpan w:val="2"/>
            <w:tcBorders>
              <w:top w:val="nil"/>
              <w:left w:val="nil"/>
              <w:bottom w:val="single" w:sz="4" w:space="0" w:color="auto"/>
              <w:right w:val="single" w:sz="4" w:space="0" w:color="auto"/>
            </w:tcBorders>
            <w:shd w:val="clear" w:color="auto" w:fill="auto"/>
            <w:noWrap/>
            <w:vAlign w:val="center"/>
          </w:tcPr>
          <w:p w14:paraId="16CEDBDE" w14:textId="77777777" w:rsidR="00925639" w:rsidRPr="00925639" w:rsidRDefault="00925639" w:rsidP="00294344">
            <w:pPr>
              <w:autoSpaceDE/>
              <w:autoSpaceDN/>
              <w:spacing w:line="240" w:lineRule="auto"/>
              <w:ind w:left="-83" w:right="-69" w:firstLine="0"/>
              <w:jc w:val="center"/>
              <w:rPr>
                <w:color w:val="000000"/>
                <w:sz w:val="16"/>
              </w:rPr>
            </w:pPr>
          </w:p>
        </w:tc>
        <w:tc>
          <w:tcPr>
            <w:tcW w:w="296" w:type="pct"/>
            <w:gridSpan w:val="3"/>
            <w:tcBorders>
              <w:top w:val="nil"/>
              <w:left w:val="nil"/>
              <w:bottom w:val="single" w:sz="4" w:space="0" w:color="auto"/>
              <w:right w:val="single" w:sz="4" w:space="0" w:color="auto"/>
            </w:tcBorders>
            <w:shd w:val="clear" w:color="auto" w:fill="auto"/>
            <w:noWrap/>
            <w:vAlign w:val="center"/>
          </w:tcPr>
          <w:p w14:paraId="18D5925E" w14:textId="77777777" w:rsidR="00925639" w:rsidRPr="00B1421D" w:rsidRDefault="00925639" w:rsidP="00294344">
            <w:pPr>
              <w:autoSpaceDE/>
              <w:autoSpaceDN/>
              <w:spacing w:line="240" w:lineRule="auto"/>
              <w:ind w:left="-83" w:right="-69" w:firstLine="0"/>
              <w:jc w:val="center"/>
              <w:rPr>
                <w:bCs/>
                <w:color w:val="000000"/>
                <w:sz w:val="16"/>
                <w:szCs w:val="16"/>
                <w:lang w:bidi="ar-SA"/>
              </w:rPr>
            </w:pPr>
            <w:r w:rsidRPr="002A42BD">
              <w:rPr>
                <w:sz w:val="16"/>
                <w:szCs w:val="16"/>
              </w:rPr>
              <w:t>15 000,00</w:t>
            </w:r>
          </w:p>
        </w:tc>
        <w:tc>
          <w:tcPr>
            <w:tcW w:w="296" w:type="pct"/>
            <w:gridSpan w:val="2"/>
            <w:tcBorders>
              <w:top w:val="single" w:sz="4" w:space="0" w:color="auto"/>
              <w:left w:val="nil"/>
              <w:bottom w:val="single" w:sz="4" w:space="0" w:color="auto"/>
              <w:right w:val="single" w:sz="4" w:space="0" w:color="auto"/>
            </w:tcBorders>
            <w:shd w:val="clear" w:color="auto" w:fill="auto"/>
            <w:noWrap/>
            <w:vAlign w:val="center"/>
          </w:tcPr>
          <w:p w14:paraId="545CD4E6" w14:textId="77777777" w:rsidR="00925639" w:rsidRPr="00925639" w:rsidRDefault="00925639" w:rsidP="00294344">
            <w:pPr>
              <w:autoSpaceDE/>
              <w:autoSpaceDN/>
              <w:spacing w:line="240" w:lineRule="auto"/>
              <w:ind w:left="-83" w:right="-69" w:firstLine="0"/>
              <w:jc w:val="center"/>
              <w:rPr>
                <w:color w:val="000000"/>
                <w:sz w:val="16"/>
              </w:rPr>
            </w:pPr>
            <w:r>
              <w:rPr>
                <w:sz w:val="16"/>
                <w:szCs w:val="16"/>
              </w:rPr>
              <w:t>12812,</w:t>
            </w:r>
            <w:r w:rsidRPr="00925639">
              <w:rPr>
                <w:sz w:val="16"/>
              </w:rPr>
              <w:t>96</w:t>
            </w:r>
          </w:p>
        </w:tc>
        <w:tc>
          <w:tcPr>
            <w:tcW w:w="302" w:type="pct"/>
            <w:gridSpan w:val="2"/>
            <w:tcBorders>
              <w:top w:val="single" w:sz="4" w:space="0" w:color="auto"/>
              <w:left w:val="nil"/>
              <w:bottom w:val="single" w:sz="4" w:space="0" w:color="auto"/>
              <w:right w:val="single" w:sz="4" w:space="0" w:color="auto"/>
            </w:tcBorders>
            <w:shd w:val="clear" w:color="auto" w:fill="auto"/>
            <w:noWrap/>
            <w:vAlign w:val="center"/>
          </w:tcPr>
          <w:p w14:paraId="0860509A" w14:textId="77777777" w:rsidR="00925639" w:rsidRPr="00925639" w:rsidRDefault="00925639" w:rsidP="00294344">
            <w:pPr>
              <w:autoSpaceDE/>
              <w:autoSpaceDN/>
              <w:spacing w:line="240" w:lineRule="auto"/>
              <w:ind w:left="-83" w:right="-69" w:firstLine="0"/>
              <w:jc w:val="center"/>
              <w:rPr>
                <w:color w:val="000000"/>
                <w:sz w:val="16"/>
              </w:rPr>
            </w:pPr>
            <w:r>
              <w:rPr>
                <w:sz w:val="16"/>
                <w:szCs w:val="16"/>
              </w:rPr>
              <w:t>22187,04</w:t>
            </w:r>
          </w:p>
        </w:tc>
        <w:tc>
          <w:tcPr>
            <w:tcW w:w="295" w:type="pct"/>
            <w:tcBorders>
              <w:top w:val="single" w:sz="4" w:space="0" w:color="auto"/>
              <w:left w:val="nil"/>
              <w:bottom w:val="single" w:sz="4" w:space="0" w:color="auto"/>
              <w:right w:val="single" w:sz="4" w:space="0" w:color="auto"/>
            </w:tcBorders>
            <w:shd w:val="clear" w:color="auto" w:fill="auto"/>
            <w:noWrap/>
            <w:vAlign w:val="center"/>
          </w:tcPr>
          <w:p w14:paraId="7200DDA3" w14:textId="77777777" w:rsidR="00925639" w:rsidRPr="00925639" w:rsidRDefault="00925639" w:rsidP="00294344">
            <w:pPr>
              <w:autoSpaceDE/>
              <w:autoSpaceDN/>
              <w:spacing w:line="240" w:lineRule="auto"/>
              <w:ind w:left="-83" w:right="-69" w:firstLine="0"/>
              <w:jc w:val="center"/>
              <w:rPr>
                <w:color w:val="000000"/>
                <w:sz w:val="16"/>
              </w:rPr>
            </w:pPr>
          </w:p>
        </w:tc>
      </w:tr>
      <w:tr w:rsidR="00FC6A03" w:rsidRPr="001F1FDC" w14:paraId="1211B74B" w14:textId="77777777" w:rsidTr="00945369">
        <w:trPr>
          <w:trHeight w:val="20"/>
        </w:trPr>
        <w:tc>
          <w:tcPr>
            <w:tcW w:w="2966" w:type="pct"/>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6290C" w14:textId="77777777" w:rsidR="000B2906" w:rsidRPr="001F1FDC" w:rsidRDefault="000B2906" w:rsidP="001F1FDC">
            <w:pPr>
              <w:autoSpaceDE/>
              <w:autoSpaceDN/>
              <w:spacing w:line="240" w:lineRule="auto"/>
              <w:ind w:left="-83" w:right="-69" w:firstLine="0"/>
              <w:jc w:val="center"/>
              <w:rPr>
                <w:b/>
                <w:bCs/>
                <w:color w:val="000000"/>
                <w:sz w:val="16"/>
                <w:szCs w:val="16"/>
                <w:lang w:bidi="ar-SA"/>
              </w:rPr>
            </w:pPr>
            <w:r w:rsidRPr="001F1FDC">
              <w:rPr>
                <w:b/>
                <w:bCs/>
                <w:color w:val="000000"/>
                <w:sz w:val="16"/>
                <w:szCs w:val="16"/>
                <w:lang w:bidi="ar-SA"/>
              </w:rPr>
              <w:t>Суммарно по все группам</w:t>
            </w:r>
          </w:p>
        </w:tc>
        <w:tc>
          <w:tcPr>
            <w:tcW w:w="295" w:type="pct"/>
            <w:tcBorders>
              <w:top w:val="nil"/>
              <w:left w:val="nil"/>
              <w:bottom w:val="single" w:sz="4" w:space="0" w:color="auto"/>
              <w:right w:val="single" w:sz="4" w:space="0" w:color="auto"/>
            </w:tcBorders>
            <w:shd w:val="clear" w:color="auto" w:fill="auto"/>
            <w:noWrap/>
            <w:vAlign w:val="center"/>
          </w:tcPr>
          <w:p w14:paraId="7A916CC6" w14:textId="619CDF63" w:rsidR="000B2906" w:rsidRPr="00925639" w:rsidRDefault="000B2906" w:rsidP="00C77E9E">
            <w:pPr>
              <w:autoSpaceDE/>
              <w:autoSpaceDN/>
              <w:spacing w:line="240" w:lineRule="auto"/>
              <w:ind w:left="-83" w:right="-69" w:firstLine="0"/>
              <w:jc w:val="center"/>
              <w:rPr>
                <w:color w:val="000000"/>
                <w:sz w:val="16"/>
              </w:rPr>
            </w:pPr>
            <w:r w:rsidRPr="00A16C8A">
              <w:rPr>
                <w:bCs/>
                <w:color w:val="000000"/>
                <w:sz w:val="16"/>
                <w:szCs w:val="16"/>
                <w:lang w:bidi="ar-SA"/>
              </w:rPr>
              <w:t>114</w:t>
            </w:r>
            <w:r w:rsidR="00C77E9E">
              <w:rPr>
                <w:bCs/>
                <w:color w:val="000000"/>
                <w:sz w:val="16"/>
                <w:szCs w:val="16"/>
                <w:lang w:bidi="ar-SA"/>
              </w:rPr>
              <w:t>8404,09</w:t>
            </w:r>
            <w:r w:rsidRPr="00A16C8A">
              <w:rPr>
                <w:bCs/>
                <w:color w:val="000000"/>
                <w:sz w:val="16"/>
                <w:szCs w:val="16"/>
                <w:lang w:bidi="ar-SA"/>
              </w:rPr>
              <w:t xml:space="preserve"> </w:t>
            </w:r>
          </w:p>
        </w:tc>
        <w:tc>
          <w:tcPr>
            <w:tcW w:w="295" w:type="pct"/>
            <w:tcBorders>
              <w:top w:val="nil"/>
              <w:left w:val="nil"/>
              <w:bottom w:val="single" w:sz="4" w:space="0" w:color="auto"/>
              <w:right w:val="single" w:sz="4" w:space="0" w:color="auto"/>
            </w:tcBorders>
            <w:shd w:val="clear" w:color="auto" w:fill="auto"/>
            <w:noWrap/>
            <w:vAlign w:val="center"/>
            <w:hideMark/>
          </w:tcPr>
          <w:p w14:paraId="3806E9B5" w14:textId="5A32B56D" w:rsidR="000B2906" w:rsidRPr="001F1FDC" w:rsidRDefault="000B2906" w:rsidP="00A16C8A">
            <w:pPr>
              <w:autoSpaceDE/>
              <w:autoSpaceDN/>
              <w:spacing w:line="240" w:lineRule="auto"/>
              <w:ind w:left="-83" w:right="-69" w:firstLine="0"/>
              <w:jc w:val="center"/>
              <w:rPr>
                <w:b/>
                <w:bCs/>
                <w:color w:val="000000"/>
                <w:sz w:val="16"/>
                <w:szCs w:val="16"/>
                <w:lang w:bidi="ar-SA"/>
              </w:rPr>
            </w:pPr>
            <w:r>
              <w:rPr>
                <w:sz w:val="16"/>
                <w:szCs w:val="16"/>
              </w:rPr>
              <w:t>7546,65</w:t>
            </w:r>
          </w:p>
        </w:tc>
        <w:tc>
          <w:tcPr>
            <w:tcW w:w="255" w:type="pct"/>
            <w:gridSpan w:val="2"/>
            <w:tcBorders>
              <w:top w:val="nil"/>
              <w:left w:val="nil"/>
              <w:bottom w:val="single" w:sz="4" w:space="0" w:color="auto"/>
              <w:right w:val="single" w:sz="4" w:space="0" w:color="auto"/>
            </w:tcBorders>
            <w:shd w:val="clear" w:color="auto" w:fill="auto"/>
            <w:noWrap/>
            <w:vAlign w:val="center"/>
          </w:tcPr>
          <w:p w14:paraId="7C408F4E" w14:textId="21EB61C8" w:rsidR="000B2906" w:rsidRPr="001F1FDC" w:rsidRDefault="000B2906" w:rsidP="00294344">
            <w:pPr>
              <w:autoSpaceDE/>
              <w:autoSpaceDN/>
              <w:spacing w:line="240" w:lineRule="auto"/>
              <w:ind w:left="-83" w:right="-69" w:firstLine="0"/>
              <w:jc w:val="center"/>
              <w:rPr>
                <w:b/>
                <w:bCs/>
                <w:color w:val="000000"/>
                <w:sz w:val="16"/>
                <w:szCs w:val="16"/>
                <w:lang w:bidi="ar-SA"/>
              </w:rPr>
            </w:pPr>
          </w:p>
        </w:tc>
        <w:tc>
          <w:tcPr>
            <w:tcW w:w="296" w:type="pct"/>
            <w:gridSpan w:val="3"/>
            <w:tcBorders>
              <w:top w:val="nil"/>
              <w:left w:val="nil"/>
              <w:bottom w:val="single" w:sz="4" w:space="0" w:color="auto"/>
              <w:right w:val="single" w:sz="4" w:space="0" w:color="auto"/>
            </w:tcBorders>
            <w:shd w:val="clear" w:color="auto" w:fill="auto"/>
            <w:noWrap/>
            <w:vAlign w:val="center"/>
          </w:tcPr>
          <w:p w14:paraId="53C69946" w14:textId="6666F5FB" w:rsidR="000B2906" w:rsidRPr="001F1FDC" w:rsidRDefault="000B2906" w:rsidP="00294344">
            <w:pPr>
              <w:autoSpaceDE/>
              <w:autoSpaceDN/>
              <w:spacing w:line="240" w:lineRule="auto"/>
              <w:ind w:left="-83" w:right="-69" w:firstLine="0"/>
              <w:jc w:val="center"/>
              <w:rPr>
                <w:b/>
                <w:bCs/>
                <w:color w:val="000000"/>
                <w:sz w:val="16"/>
                <w:szCs w:val="16"/>
                <w:lang w:bidi="ar-SA"/>
              </w:rPr>
            </w:pPr>
            <w:r w:rsidRPr="00A16C8A">
              <w:rPr>
                <w:bCs/>
                <w:color w:val="000000"/>
                <w:sz w:val="16"/>
                <w:szCs w:val="16"/>
                <w:lang w:bidi="ar-SA"/>
              </w:rPr>
              <w:t>202586,2</w:t>
            </w:r>
          </w:p>
        </w:tc>
        <w:tc>
          <w:tcPr>
            <w:tcW w:w="296" w:type="pct"/>
            <w:gridSpan w:val="2"/>
            <w:tcBorders>
              <w:top w:val="nil"/>
              <w:left w:val="nil"/>
              <w:bottom w:val="single" w:sz="4" w:space="0" w:color="auto"/>
              <w:right w:val="single" w:sz="4" w:space="0" w:color="auto"/>
            </w:tcBorders>
            <w:shd w:val="clear" w:color="auto" w:fill="auto"/>
            <w:noWrap/>
            <w:vAlign w:val="center"/>
          </w:tcPr>
          <w:p w14:paraId="04F2E8AD" w14:textId="16F780CB" w:rsidR="000B2906" w:rsidRPr="00925639" w:rsidRDefault="000B2906" w:rsidP="00C77E9E">
            <w:pPr>
              <w:autoSpaceDE/>
              <w:autoSpaceDN/>
              <w:spacing w:line="240" w:lineRule="auto"/>
              <w:ind w:left="-83" w:right="-69" w:firstLine="0"/>
              <w:jc w:val="center"/>
              <w:rPr>
                <w:color w:val="000000"/>
                <w:sz w:val="16"/>
              </w:rPr>
            </w:pPr>
            <w:r>
              <w:rPr>
                <w:bCs/>
                <w:color w:val="000000"/>
                <w:sz w:val="16"/>
                <w:szCs w:val="16"/>
                <w:lang w:bidi="ar-SA"/>
              </w:rPr>
              <w:t>45</w:t>
            </w:r>
            <w:r w:rsidR="00C77E9E">
              <w:rPr>
                <w:bCs/>
                <w:color w:val="000000"/>
                <w:sz w:val="16"/>
                <w:szCs w:val="16"/>
                <w:lang w:bidi="ar-SA"/>
              </w:rPr>
              <w:t>7206,9</w:t>
            </w:r>
          </w:p>
        </w:tc>
        <w:tc>
          <w:tcPr>
            <w:tcW w:w="302" w:type="pct"/>
            <w:gridSpan w:val="2"/>
            <w:tcBorders>
              <w:top w:val="nil"/>
              <w:left w:val="nil"/>
              <w:bottom w:val="single" w:sz="4" w:space="0" w:color="auto"/>
              <w:right w:val="single" w:sz="4" w:space="0" w:color="auto"/>
            </w:tcBorders>
            <w:shd w:val="clear" w:color="auto" w:fill="auto"/>
            <w:noWrap/>
            <w:vAlign w:val="center"/>
          </w:tcPr>
          <w:p w14:paraId="75D4EAF1" w14:textId="3014A0B9" w:rsidR="000B2906" w:rsidRPr="00925639" w:rsidRDefault="000B2906" w:rsidP="00294344">
            <w:pPr>
              <w:autoSpaceDE/>
              <w:autoSpaceDN/>
              <w:spacing w:line="240" w:lineRule="auto"/>
              <w:ind w:left="-83" w:right="-69" w:firstLine="0"/>
              <w:jc w:val="center"/>
              <w:rPr>
                <w:color w:val="000000"/>
                <w:sz w:val="16"/>
              </w:rPr>
            </w:pPr>
            <w:r>
              <w:rPr>
                <w:bCs/>
                <w:color w:val="000000"/>
                <w:sz w:val="16"/>
                <w:szCs w:val="16"/>
                <w:lang w:bidi="ar-SA"/>
              </w:rPr>
              <w:t>481064,34</w:t>
            </w:r>
          </w:p>
        </w:tc>
        <w:tc>
          <w:tcPr>
            <w:tcW w:w="295" w:type="pct"/>
            <w:tcBorders>
              <w:top w:val="nil"/>
              <w:left w:val="nil"/>
              <w:bottom w:val="single" w:sz="4" w:space="0" w:color="auto"/>
              <w:right w:val="single" w:sz="4" w:space="0" w:color="auto"/>
            </w:tcBorders>
            <w:shd w:val="clear" w:color="auto" w:fill="auto"/>
            <w:noWrap/>
            <w:vAlign w:val="center"/>
          </w:tcPr>
          <w:p w14:paraId="0446254D" w14:textId="22669CCB" w:rsidR="000B2906" w:rsidRPr="00925639" w:rsidRDefault="000B2906" w:rsidP="00294344">
            <w:pPr>
              <w:autoSpaceDE/>
              <w:autoSpaceDN/>
              <w:spacing w:line="240" w:lineRule="auto"/>
              <w:ind w:left="-83" w:right="-69" w:firstLine="0"/>
              <w:jc w:val="center"/>
              <w:rPr>
                <w:color w:val="000000"/>
                <w:sz w:val="16"/>
              </w:rPr>
            </w:pPr>
          </w:p>
        </w:tc>
      </w:tr>
    </w:tbl>
    <w:p w14:paraId="2A95359A" w14:textId="39362F03" w:rsidR="00DC391D" w:rsidRPr="00622015" w:rsidRDefault="00DC391D" w:rsidP="003B4C7E">
      <w:pPr>
        <w:ind w:firstLine="0"/>
        <w:rPr>
          <w:highlight w:val="yellow"/>
          <w:lang w:eastAsia="en-US" w:bidi="ar-SA"/>
        </w:rPr>
      </w:pPr>
    </w:p>
    <w:p w14:paraId="6EB6464D" w14:textId="61B3EB5C" w:rsidR="00DC391D" w:rsidRPr="00622015" w:rsidRDefault="00DC391D" w:rsidP="0096060D">
      <w:pPr>
        <w:rPr>
          <w:highlight w:val="yellow"/>
          <w:lang w:eastAsia="en-US" w:bidi="ar-SA"/>
        </w:rPr>
      </w:pPr>
    </w:p>
    <w:p w14:paraId="1B5303F9" w14:textId="77777777" w:rsidR="00DC391D" w:rsidRPr="00622015" w:rsidRDefault="00DC391D" w:rsidP="0096060D">
      <w:pPr>
        <w:rPr>
          <w:highlight w:val="yellow"/>
          <w:lang w:eastAsia="en-US" w:bidi="ar-SA"/>
        </w:rPr>
        <w:sectPr w:rsidR="00DC391D" w:rsidRPr="00622015" w:rsidSect="00DC391D">
          <w:pgSz w:w="16840" w:h="11907" w:orient="landscape" w:code="9"/>
          <w:pgMar w:top="1701" w:right="567" w:bottom="567" w:left="567" w:header="0" w:footer="590" w:gutter="0"/>
          <w:cols w:space="720"/>
          <w:docGrid w:linePitch="354"/>
        </w:sectPr>
      </w:pPr>
    </w:p>
    <w:p w14:paraId="346FD026" w14:textId="4C54BA74" w:rsidR="00637D47" w:rsidRPr="00380E0C" w:rsidRDefault="00D801DA" w:rsidP="00637D47">
      <w:pPr>
        <w:keepNext/>
        <w:keepLines/>
        <w:rPr>
          <w:b/>
          <w:lang w:eastAsia="en-US" w:bidi="ar-SA"/>
        </w:rPr>
      </w:pPr>
      <w:r>
        <w:rPr>
          <w:b/>
          <w:lang w:eastAsia="en-US" w:bidi="ar-SA"/>
        </w:rPr>
        <w:lastRenderedPageBreak/>
        <w:t>Котельная</w:t>
      </w:r>
      <w:r w:rsidR="006E645D">
        <w:rPr>
          <w:b/>
          <w:lang w:eastAsia="en-US" w:bidi="ar-SA"/>
        </w:rPr>
        <w:t>, Куйбышева, д. 77</w:t>
      </w:r>
    </w:p>
    <w:p w14:paraId="5617DB31" w14:textId="2FEC2EEC" w:rsidR="00637D47" w:rsidRDefault="00637D47" w:rsidP="00637D47">
      <w:pPr>
        <w:rPr>
          <w:lang w:eastAsia="en-US" w:bidi="ar-SA"/>
        </w:rPr>
      </w:pPr>
      <w:r w:rsidRPr="00E80C98">
        <w:rPr>
          <w:lang w:eastAsia="en-US" w:bidi="ar-SA"/>
        </w:rPr>
        <w:t xml:space="preserve">Актуализированной Схемой теплоснабжения предусматривается вывод из эксплуатации </w:t>
      </w:r>
      <w:r w:rsidR="00D801DA">
        <w:rPr>
          <w:lang w:eastAsia="en-US" w:bidi="ar-SA"/>
        </w:rPr>
        <w:t>котельной</w:t>
      </w:r>
      <w:r w:rsidR="006E645D">
        <w:rPr>
          <w:lang w:eastAsia="en-US" w:bidi="ar-SA"/>
        </w:rPr>
        <w:t xml:space="preserve"> по адресу ул. Куйбышева, д. 77</w:t>
      </w:r>
      <w:r>
        <w:rPr>
          <w:lang w:eastAsia="en-US" w:bidi="ar-SA"/>
        </w:rPr>
        <w:t xml:space="preserve"> </w:t>
      </w:r>
      <w:r w:rsidRPr="00E80C98">
        <w:rPr>
          <w:lang w:eastAsia="en-US" w:bidi="ar-SA"/>
        </w:rPr>
        <w:t xml:space="preserve">с переключением тепловых нагрузок </w:t>
      </w:r>
      <w:r>
        <w:rPr>
          <w:lang w:eastAsia="en-US" w:bidi="ar-SA"/>
        </w:rPr>
        <w:t xml:space="preserve">потребителей </w:t>
      </w:r>
      <w:r w:rsidRPr="00E80C98">
        <w:rPr>
          <w:lang w:eastAsia="en-US" w:bidi="ar-SA"/>
        </w:rPr>
        <w:t>на ТЭЦ</w:t>
      </w:r>
      <w:r>
        <w:rPr>
          <w:lang w:eastAsia="en-US" w:bidi="ar-SA"/>
        </w:rPr>
        <w:t xml:space="preserve"> АО «РИР». </w:t>
      </w:r>
    </w:p>
    <w:p w14:paraId="6C40BD7E" w14:textId="2A451E4E" w:rsidR="00637D47" w:rsidRDefault="00637D47" w:rsidP="00637D47">
      <w:r>
        <w:t>В н</w:t>
      </w:r>
      <w:r w:rsidR="00D801DA">
        <w:t>астоящий момент, на котельной</w:t>
      </w:r>
      <w:r w:rsidR="006E645D">
        <w:t xml:space="preserve">, Куйбышева, д. 77 </w:t>
      </w:r>
      <w:r>
        <w:t>уже сейчас существует дефицит располагаемой тепловой мощности «нетто» при аварийном выводе самого мощного котла (</w:t>
      </w:r>
      <w:r w:rsidRPr="00240A40">
        <w:t>КВ-Г-7,56-150</w:t>
      </w:r>
      <w:r>
        <w:t>, в</w:t>
      </w:r>
      <w:r w:rsidRPr="00240A40">
        <w:t>одогрейный</w:t>
      </w:r>
      <w:r>
        <w:t>, мощностью 6,5 Гкал/ч), который составляет минус 4,83 Гкал/</w:t>
      </w:r>
      <w:proofErr w:type="gramStart"/>
      <w:r>
        <w:t>ч</w:t>
      </w:r>
      <w:proofErr w:type="gramEnd"/>
      <w:r>
        <w:t xml:space="preserve">. </w:t>
      </w:r>
    </w:p>
    <w:p w14:paraId="0AB26AAF" w14:textId="085CB203" w:rsidR="00637D47" w:rsidRPr="005A3819" w:rsidRDefault="00637D47" w:rsidP="00637D47">
      <w:pPr>
        <w:rPr>
          <w:szCs w:val="26"/>
        </w:rPr>
      </w:pPr>
      <w:r w:rsidRPr="005A3819">
        <w:rPr>
          <w:lang w:eastAsia="en-US" w:bidi="ar-SA"/>
        </w:rPr>
        <w:t>В связи с этим, пере</w:t>
      </w:r>
      <w:r w:rsidR="005A3819" w:rsidRPr="005A3819">
        <w:rPr>
          <w:lang w:eastAsia="en-US" w:bidi="ar-SA"/>
        </w:rPr>
        <w:t>д выводом из эксплуатации</w:t>
      </w:r>
      <w:r w:rsidRPr="005A3819">
        <w:rPr>
          <w:lang w:eastAsia="en-US" w:bidi="ar-SA"/>
        </w:rPr>
        <w:t xml:space="preserve">, на котельной необходимо реализовать следующие </w:t>
      </w:r>
      <w:r w:rsidRPr="005A3819">
        <w:rPr>
          <w:szCs w:val="26"/>
        </w:rPr>
        <w:t>мероприятия:</w:t>
      </w:r>
    </w:p>
    <w:p w14:paraId="7BBA1B22" w14:textId="77777777" w:rsidR="004842F2" w:rsidRDefault="004842F2" w:rsidP="004842F2">
      <w:pPr>
        <w:rPr>
          <w:szCs w:val="26"/>
        </w:rPr>
      </w:pPr>
      <w:r>
        <w:rPr>
          <w:szCs w:val="26"/>
        </w:rPr>
        <w:t>- проектные работы;</w:t>
      </w:r>
    </w:p>
    <w:p w14:paraId="2DAFE3F5" w14:textId="77777777" w:rsidR="004842F2" w:rsidRPr="00C465A8" w:rsidRDefault="004842F2" w:rsidP="004842F2">
      <w:pPr>
        <w:rPr>
          <w:szCs w:val="26"/>
        </w:rPr>
      </w:pPr>
      <w:r w:rsidRPr="00C465A8">
        <w:rPr>
          <w:szCs w:val="26"/>
        </w:rPr>
        <w:t>- строительство модуля котельной с учетом подвода коммуникаций;</w:t>
      </w:r>
    </w:p>
    <w:p w14:paraId="4FC90A8A" w14:textId="77777777" w:rsidR="004842F2" w:rsidRPr="00C465A8" w:rsidRDefault="004842F2" w:rsidP="004842F2">
      <w:pPr>
        <w:rPr>
          <w:szCs w:val="26"/>
        </w:rPr>
      </w:pPr>
      <w:r w:rsidRPr="00C465A8">
        <w:rPr>
          <w:szCs w:val="26"/>
        </w:rPr>
        <w:t xml:space="preserve">- поставка и установка оборудования (котел </w:t>
      </w:r>
      <w:r w:rsidRPr="00C465A8">
        <w:rPr>
          <w:szCs w:val="26"/>
          <w:lang w:val="en-US"/>
        </w:rPr>
        <w:t>RSD</w:t>
      </w:r>
      <w:r w:rsidRPr="00C465A8">
        <w:rPr>
          <w:szCs w:val="26"/>
        </w:rPr>
        <w:t xml:space="preserve"> 6000 с дутьевой горелкой – 3шт, котел </w:t>
      </w:r>
      <w:r w:rsidRPr="00C465A8">
        <w:rPr>
          <w:szCs w:val="26"/>
          <w:lang w:val="en-US"/>
        </w:rPr>
        <w:t>RSD</w:t>
      </w:r>
      <w:r w:rsidRPr="00C465A8">
        <w:rPr>
          <w:szCs w:val="26"/>
        </w:rPr>
        <w:t xml:space="preserve"> 2500 с дутьевой горелкой (ГВС) – 1 </w:t>
      </w:r>
      <w:proofErr w:type="spellStart"/>
      <w:proofErr w:type="gramStart"/>
      <w:r w:rsidRPr="00C465A8">
        <w:rPr>
          <w:szCs w:val="26"/>
        </w:rPr>
        <w:t>шт</w:t>
      </w:r>
      <w:proofErr w:type="spellEnd"/>
      <w:proofErr w:type="gramEnd"/>
      <w:r w:rsidRPr="00C465A8">
        <w:rPr>
          <w:szCs w:val="26"/>
        </w:rPr>
        <w:t>)</w:t>
      </w:r>
    </w:p>
    <w:p w14:paraId="6EA6367B" w14:textId="77777777" w:rsidR="004842F2" w:rsidRPr="00C465A8" w:rsidRDefault="004842F2" w:rsidP="004842F2">
      <w:pPr>
        <w:rPr>
          <w:color w:val="000000"/>
          <w:szCs w:val="26"/>
        </w:rPr>
      </w:pPr>
      <w:r w:rsidRPr="00C465A8">
        <w:rPr>
          <w:szCs w:val="26"/>
        </w:rPr>
        <w:t xml:space="preserve">- </w:t>
      </w:r>
      <w:r w:rsidRPr="00C465A8">
        <w:rPr>
          <w:color w:val="000000"/>
          <w:szCs w:val="26"/>
        </w:rPr>
        <w:t>замена сетевых насосов;</w:t>
      </w:r>
    </w:p>
    <w:p w14:paraId="79851187" w14:textId="77777777" w:rsidR="004842F2" w:rsidRPr="00C465A8" w:rsidRDefault="004842F2" w:rsidP="004842F2">
      <w:pPr>
        <w:rPr>
          <w:szCs w:val="26"/>
        </w:rPr>
      </w:pPr>
      <w:r w:rsidRPr="00C465A8">
        <w:rPr>
          <w:color w:val="000000"/>
          <w:szCs w:val="26"/>
        </w:rPr>
        <w:t xml:space="preserve">- </w:t>
      </w:r>
      <w:r>
        <w:rPr>
          <w:szCs w:val="26"/>
        </w:rPr>
        <w:t>з</w:t>
      </w:r>
      <w:r w:rsidRPr="00C465A8">
        <w:rPr>
          <w:szCs w:val="26"/>
        </w:rPr>
        <w:t>амена насоса рабочей воды;</w:t>
      </w:r>
    </w:p>
    <w:p w14:paraId="00FE6A33" w14:textId="77777777" w:rsidR="004842F2" w:rsidRPr="00C465A8" w:rsidRDefault="004842F2" w:rsidP="004842F2">
      <w:pPr>
        <w:rPr>
          <w:szCs w:val="26"/>
        </w:rPr>
      </w:pPr>
      <w:r w:rsidRPr="00C465A8">
        <w:rPr>
          <w:szCs w:val="26"/>
        </w:rPr>
        <w:t xml:space="preserve">- </w:t>
      </w:r>
      <w:r>
        <w:rPr>
          <w:szCs w:val="26"/>
        </w:rPr>
        <w:t>з</w:t>
      </w:r>
      <w:r w:rsidRPr="00C465A8">
        <w:rPr>
          <w:szCs w:val="26"/>
        </w:rPr>
        <w:t>амена сетевого насоса  режима летней циркуляции;</w:t>
      </w:r>
    </w:p>
    <w:p w14:paraId="3B3CC746" w14:textId="2B3234DE" w:rsidR="004842F2" w:rsidRPr="00C465A8" w:rsidRDefault="004842F2" w:rsidP="004842F2">
      <w:pPr>
        <w:rPr>
          <w:szCs w:val="26"/>
        </w:rPr>
      </w:pPr>
      <w:r w:rsidRPr="00C465A8">
        <w:rPr>
          <w:szCs w:val="26"/>
        </w:rPr>
        <w:t xml:space="preserve">- </w:t>
      </w:r>
      <w:r>
        <w:rPr>
          <w:szCs w:val="26"/>
        </w:rPr>
        <w:t>з</w:t>
      </w:r>
      <w:r w:rsidRPr="00C465A8">
        <w:rPr>
          <w:szCs w:val="26"/>
        </w:rPr>
        <w:t>амена конвективного пучка котла №</w:t>
      </w:r>
      <w:r w:rsidR="005A3819">
        <w:rPr>
          <w:szCs w:val="26"/>
        </w:rPr>
        <w:t xml:space="preserve"> </w:t>
      </w:r>
      <w:r w:rsidRPr="00C465A8">
        <w:rPr>
          <w:szCs w:val="26"/>
        </w:rPr>
        <w:t>4 (КВ-Г-7,56-150);</w:t>
      </w:r>
    </w:p>
    <w:p w14:paraId="25B58A5F" w14:textId="402301BD" w:rsidR="004842F2" w:rsidRPr="00C465A8" w:rsidRDefault="004842F2" w:rsidP="004842F2">
      <w:pPr>
        <w:rPr>
          <w:szCs w:val="26"/>
        </w:rPr>
      </w:pPr>
      <w:r>
        <w:rPr>
          <w:szCs w:val="26"/>
        </w:rPr>
        <w:t>-з</w:t>
      </w:r>
      <w:r w:rsidRPr="00C465A8">
        <w:rPr>
          <w:szCs w:val="26"/>
        </w:rPr>
        <w:t>амена конвективного пучка котла №</w:t>
      </w:r>
      <w:r w:rsidR="005A3819">
        <w:rPr>
          <w:szCs w:val="26"/>
        </w:rPr>
        <w:t xml:space="preserve"> </w:t>
      </w:r>
      <w:r w:rsidRPr="00C465A8">
        <w:rPr>
          <w:szCs w:val="26"/>
        </w:rPr>
        <w:t>3 (КВ-Г-7,56-150);</w:t>
      </w:r>
    </w:p>
    <w:p w14:paraId="70FF4262" w14:textId="19CEAE87" w:rsidR="00637D47" w:rsidRPr="004842F2" w:rsidRDefault="004842F2" w:rsidP="004842F2">
      <w:pPr>
        <w:rPr>
          <w:szCs w:val="26"/>
        </w:rPr>
      </w:pPr>
      <w:r w:rsidRPr="00C465A8">
        <w:rPr>
          <w:szCs w:val="26"/>
        </w:rPr>
        <w:t xml:space="preserve">- </w:t>
      </w:r>
      <w:r>
        <w:rPr>
          <w:szCs w:val="26"/>
        </w:rPr>
        <w:t>п</w:t>
      </w:r>
      <w:r w:rsidRPr="00C465A8">
        <w:rPr>
          <w:szCs w:val="26"/>
        </w:rPr>
        <w:t>усконаладочные работы, ввод в эксплуатацию.</w:t>
      </w:r>
    </w:p>
    <w:p w14:paraId="778795F7" w14:textId="77777777" w:rsidR="00637D47" w:rsidRDefault="00637D47" w:rsidP="00637D47">
      <w:pPr>
        <w:rPr>
          <w:lang w:eastAsia="en-US" w:bidi="ar-SA"/>
        </w:rPr>
      </w:pPr>
      <w:r>
        <w:rPr>
          <w:lang w:eastAsia="en-US" w:bidi="ar-SA"/>
        </w:rPr>
        <w:t>Оценка стоимости реализации мероприятий выполнена на основании среднерыночной стоимости оборудования, где дополнительно были учтены:</w:t>
      </w:r>
    </w:p>
    <w:p w14:paraId="27912310" w14:textId="77777777" w:rsidR="00637D47" w:rsidRDefault="00637D47" w:rsidP="00637D47">
      <w:pPr>
        <w:pStyle w:val="a6"/>
        <w:numPr>
          <w:ilvl w:val="0"/>
          <w:numId w:val="24"/>
        </w:numPr>
      </w:pPr>
      <w:r>
        <w:t>затраты на проектно-изыскательные работы и составление проектно-сметной документации приняты в размере 10% от стоимости оборудования;</w:t>
      </w:r>
    </w:p>
    <w:p w14:paraId="05FAD9E2" w14:textId="77777777" w:rsidR="00637D47" w:rsidRDefault="00637D47" w:rsidP="00637D47">
      <w:pPr>
        <w:pStyle w:val="a6"/>
        <w:numPr>
          <w:ilvl w:val="0"/>
          <w:numId w:val="24"/>
        </w:numPr>
      </w:pPr>
      <w:r>
        <w:t>затраты на строительно-монтажные и пусконаладочные работы приняты в размере 45% от стоимости оборудования;</w:t>
      </w:r>
    </w:p>
    <w:p w14:paraId="03856801" w14:textId="77777777" w:rsidR="00637D47" w:rsidRDefault="00637D47" w:rsidP="00637D47">
      <w:pPr>
        <w:pStyle w:val="a6"/>
        <w:numPr>
          <w:ilvl w:val="0"/>
          <w:numId w:val="24"/>
        </w:numPr>
      </w:pPr>
      <w:r>
        <w:t>затраты на демонтаж старого оборудования приняты в размере 20% от стоимости нового оборудования;</w:t>
      </w:r>
    </w:p>
    <w:p w14:paraId="2FF3AAFB" w14:textId="77777777" w:rsidR="00637D47" w:rsidRDefault="00637D47" w:rsidP="00637D47">
      <w:pPr>
        <w:pStyle w:val="a6"/>
        <w:numPr>
          <w:ilvl w:val="0"/>
          <w:numId w:val="24"/>
        </w:numPr>
      </w:pPr>
      <w:r>
        <w:t>стоимость доставки принята в размере 20% от стоимости оборудования.</w:t>
      </w:r>
    </w:p>
    <w:p w14:paraId="1F7C5E1F" w14:textId="4F858CAC" w:rsidR="00637D47" w:rsidRDefault="00637D47" w:rsidP="00637D47">
      <w:pPr>
        <w:rPr>
          <w:lang w:eastAsia="en-US" w:bidi="ar-SA"/>
        </w:rPr>
      </w:pPr>
      <w:r w:rsidRPr="00900DAB">
        <w:rPr>
          <w:lang w:eastAsia="en-US" w:bidi="ar-SA"/>
        </w:rPr>
        <w:t>Итоговая оценка стоимости реализации мероприяти</w:t>
      </w:r>
      <w:r w:rsidR="00D801DA">
        <w:rPr>
          <w:lang w:eastAsia="en-US" w:bidi="ar-SA"/>
        </w:rPr>
        <w:t>й по котельной</w:t>
      </w:r>
      <w:r w:rsidR="006E645D">
        <w:rPr>
          <w:lang w:eastAsia="en-US" w:bidi="ar-SA"/>
        </w:rPr>
        <w:t>, Куйбышева, д. 77</w:t>
      </w:r>
      <w:r w:rsidRPr="00900DAB">
        <w:rPr>
          <w:lang w:eastAsia="en-US" w:bidi="ar-SA"/>
        </w:rPr>
        <w:t xml:space="preserve"> представлена в таблице ниже.</w:t>
      </w:r>
    </w:p>
    <w:p w14:paraId="25BEE8D9" w14:textId="77777777" w:rsidR="00637D47" w:rsidRDefault="00637D47" w:rsidP="00637D47">
      <w:pPr>
        <w:rPr>
          <w:lang w:eastAsia="en-US" w:bidi="ar-SA"/>
        </w:rPr>
        <w:sectPr w:rsidR="00637D47" w:rsidSect="00CE536A">
          <w:pgSz w:w="11907" w:h="16840" w:code="9"/>
          <w:pgMar w:top="1134" w:right="567" w:bottom="1134" w:left="1701" w:header="0" w:footer="590" w:gutter="0"/>
          <w:cols w:space="720"/>
          <w:docGrid w:linePitch="299"/>
        </w:sectPr>
      </w:pPr>
    </w:p>
    <w:p w14:paraId="06C1654B" w14:textId="2E92459F" w:rsidR="00637D47" w:rsidRDefault="00637D47" w:rsidP="00637D47">
      <w:pPr>
        <w:pStyle w:val="af4"/>
      </w:pPr>
      <w:r w:rsidRPr="00D14F4B">
        <w:lastRenderedPageBreak/>
        <w:t>Таблица </w:t>
      </w:r>
      <w:r w:rsidRPr="00D14F4B">
        <w:fldChar w:fldCharType="begin"/>
      </w:r>
      <w:r w:rsidRPr="00D14F4B">
        <w:instrText xml:space="preserve"> SEQ Таблица \* ARABIC </w:instrText>
      </w:r>
      <w:r w:rsidRPr="00D14F4B">
        <w:fldChar w:fldCharType="separate"/>
      </w:r>
      <w:r w:rsidR="00A75381">
        <w:rPr>
          <w:noProof/>
        </w:rPr>
        <w:t>4</w:t>
      </w:r>
      <w:r w:rsidRPr="00D14F4B">
        <w:fldChar w:fldCharType="end"/>
      </w:r>
      <w:r w:rsidRPr="00D14F4B">
        <w:t xml:space="preserve">. </w:t>
      </w:r>
      <w:r>
        <w:t>О</w:t>
      </w:r>
      <w:r w:rsidRPr="00900DAB">
        <w:t>ценка стоимости реализации мероприятий</w:t>
      </w:r>
      <w:r>
        <w:t xml:space="preserve"> по</w:t>
      </w:r>
      <w:r w:rsidRPr="00900DAB">
        <w:t xml:space="preserve"> </w:t>
      </w:r>
      <w:r w:rsidR="005A3819" w:rsidRPr="005A3819">
        <w:rPr>
          <w:spacing w:val="-5"/>
          <w:szCs w:val="26"/>
        </w:rPr>
        <w:t>техническому перевооружению</w:t>
      </w:r>
      <w:r w:rsidR="005A3819" w:rsidRPr="005A3819">
        <w:t xml:space="preserve"> </w:t>
      </w:r>
      <w:r w:rsidR="00D801DA" w:rsidRPr="005A3819">
        <w:t>котельной</w:t>
      </w:r>
      <w:r w:rsidR="006E645D">
        <w:t>, Куйбышева, д. 77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2446"/>
        <w:gridCol w:w="1436"/>
        <w:gridCol w:w="1150"/>
        <w:gridCol w:w="1812"/>
        <w:gridCol w:w="1271"/>
        <w:gridCol w:w="853"/>
        <w:gridCol w:w="933"/>
        <w:gridCol w:w="908"/>
        <w:gridCol w:w="1261"/>
        <w:gridCol w:w="688"/>
        <w:gridCol w:w="1302"/>
      </w:tblGrid>
      <w:tr w:rsidR="00637D47" w:rsidRPr="00900DAB" w14:paraId="13A76ADE" w14:textId="77777777" w:rsidTr="00637D47">
        <w:trPr>
          <w:trHeight w:val="20"/>
          <w:tblHeader/>
        </w:trPr>
        <w:tc>
          <w:tcPr>
            <w:tcW w:w="1353" w:type="pct"/>
            <w:gridSpan w:val="2"/>
            <w:shd w:val="clear" w:color="auto" w:fill="auto"/>
            <w:vAlign w:val="center"/>
            <w:hideMark/>
          </w:tcPr>
          <w:p w14:paraId="44579D87"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Состав оборудования</w:t>
            </w:r>
          </w:p>
        </w:tc>
        <w:tc>
          <w:tcPr>
            <w:tcW w:w="812" w:type="pct"/>
            <w:gridSpan w:val="2"/>
            <w:shd w:val="clear" w:color="auto" w:fill="auto"/>
            <w:vAlign w:val="center"/>
            <w:hideMark/>
          </w:tcPr>
          <w:p w14:paraId="70430F1E"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Располагаемая тепловая мощность нетто (с учетом затрат на собственные нужды) при аварийном выводе самого мощного котла, Гкал/</w:t>
            </w:r>
            <w:proofErr w:type="gramStart"/>
            <w:r w:rsidRPr="00900DAB">
              <w:rPr>
                <w:b/>
                <w:bCs/>
                <w:color w:val="000000"/>
                <w:sz w:val="16"/>
                <w:szCs w:val="16"/>
                <w:lang w:bidi="ar-SA"/>
              </w:rPr>
              <w:t>ч</w:t>
            </w:r>
            <w:proofErr w:type="gramEnd"/>
          </w:p>
        </w:tc>
        <w:tc>
          <w:tcPr>
            <w:tcW w:w="569" w:type="pct"/>
            <w:vMerge w:val="restart"/>
            <w:shd w:val="clear" w:color="auto" w:fill="auto"/>
            <w:vAlign w:val="center"/>
            <w:hideMark/>
          </w:tcPr>
          <w:p w14:paraId="57A7F240"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Максимальная расчетная тепловая мощность на коллекторах источника, Гкал/</w:t>
            </w:r>
            <w:proofErr w:type="gramStart"/>
            <w:r w:rsidRPr="00900DAB">
              <w:rPr>
                <w:b/>
                <w:bCs/>
                <w:color w:val="000000"/>
                <w:sz w:val="16"/>
                <w:szCs w:val="16"/>
                <w:lang w:bidi="ar-SA"/>
              </w:rPr>
              <w:t>ч</w:t>
            </w:r>
            <w:proofErr w:type="gramEnd"/>
          </w:p>
        </w:tc>
        <w:tc>
          <w:tcPr>
            <w:tcW w:w="1641" w:type="pct"/>
            <w:gridSpan w:val="5"/>
            <w:shd w:val="clear" w:color="auto" w:fill="auto"/>
            <w:noWrap/>
            <w:vAlign w:val="center"/>
            <w:hideMark/>
          </w:tcPr>
          <w:p w14:paraId="610560EF"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Стоимость за единицу, тыс. руб.</w:t>
            </w:r>
          </w:p>
        </w:tc>
        <w:tc>
          <w:tcPr>
            <w:tcW w:w="216" w:type="pct"/>
            <w:vMerge w:val="restart"/>
            <w:shd w:val="clear" w:color="auto" w:fill="auto"/>
            <w:vAlign w:val="center"/>
            <w:hideMark/>
          </w:tcPr>
          <w:p w14:paraId="266488F1"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Кол-во, ед.</w:t>
            </w:r>
          </w:p>
        </w:tc>
        <w:tc>
          <w:tcPr>
            <w:tcW w:w="409" w:type="pct"/>
            <w:vMerge w:val="restart"/>
            <w:shd w:val="clear" w:color="auto" w:fill="auto"/>
            <w:vAlign w:val="center"/>
            <w:hideMark/>
          </w:tcPr>
          <w:p w14:paraId="79E65067"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Итоговая стоимость, тыс. руб.</w:t>
            </w:r>
            <w:r>
              <w:rPr>
                <w:b/>
                <w:bCs/>
                <w:color w:val="000000"/>
                <w:sz w:val="16"/>
                <w:szCs w:val="16"/>
                <w:lang w:bidi="ar-SA"/>
              </w:rPr>
              <w:t xml:space="preserve"> (с НДС)</w:t>
            </w:r>
          </w:p>
        </w:tc>
      </w:tr>
      <w:tr w:rsidR="00637D47" w:rsidRPr="00900DAB" w14:paraId="643FB2D2" w14:textId="77777777" w:rsidTr="005A3819">
        <w:trPr>
          <w:trHeight w:val="20"/>
          <w:tblHeader/>
        </w:trPr>
        <w:tc>
          <w:tcPr>
            <w:tcW w:w="585" w:type="pct"/>
            <w:shd w:val="clear" w:color="auto" w:fill="auto"/>
            <w:vAlign w:val="center"/>
            <w:hideMark/>
          </w:tcPr>
          <w:p w14:paraId="18BB8C69"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До</w:t>
            </w:r>
          </w:p>
        </w:tc>
        <w:tc>
          <w:tcPr>
            <w:tcW w:w="768" w:type="pct"/>
            <w:shd w:val="clear" w:color="auto" w:fill="auto"/>
            <w:vAlign w:val="center"/>
            <w:hideMark/>
          </w:tcPr>
          <w:p w14:paraId="6E064FBD"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После</w:t>
            </w:r>
          </w:p>
        </w:tc>
        <w:tc>
          <w:tcPr>
            <w:tcW w:w="451" w:type="pct"/>
            <w:shd w:val="clear" w:color="auto" w:fill="auto"/>
            <w:vAlign w:val="center"/>
            <w:hideMark/>
          </w:tcPr>
          <w:p w14:paraId="032DFD53"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До</w:t>
            </w:r>
          </w:p>
        </w:tc>
        <w:tc>
          <w:tcPr>
            <w:tcW w:w="361" w:type="pct"/>
            <w:shd w:val="clear" w:color="auto" w:fill="auto"/>
            <w:vAlign w:val="center"/>
            <w:hideMark/>
          </w:tcPr>
          <w:p w14:paraId="165C0FC7"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После</w:t>
            </w:r>
          </w:p>
        </w:tc>
        <w:tc>
          <w:tcPr>
            <w:tcW w:w="569" w:type="pct"/>
            <w:vMerge/>
            <w:vAlign w:val="center"/>
            <w:hideMark/>
          </w:tcPr>
          <w:p w14:paraId="64D608BB" w14:textId="77777777" w:rsidR="00637D47" w:rsidRPr="00900DAB" w:rsidRDefault="00637D47" w:rsidP="00637D47">
            <w:pPr>
              <w:autoSpaceDE/>
              <w:autoSpaceDN/>
              <w:spacing w:line="240" w:lineRule="auto"/>
              <w:ind w:firstLine="0"/>
              <w:jc w:val="left"/>
              <w:rPr>
                <w:b/>
                <w:bCs/>
                <w:color w:val="000000"/>
                <w:sz w:val="16"/>
                <w:szCs w:val="16"/>
                <w:lang w:bidi="ar-SA"/>
              </w:rPr>
            </w:pPr>
          </w:p>
        </w:tc>
        <w:tc>
          <w:tcPr>
            <w:tcW w:w="399" w:type="pct"/>
            <w:shd w:val="clear" w:color="auto" w:fill="auto"/>
            <w:vAlign w:val="center"/>
            <w:hideMark/>
          </w:tcPr>
          <w:p w14:paraId="0219CAB3"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Оборудование</w:t>
            </w:r>
          </w:p>
        </w:tc>
        <w:tc>
          <w:tcPr>
            <w:tcW w:w="268" w:type="pct"/>
            <w:shd w:val="clear" w:color="auto" w:fill="auto"/>
            <w:vAlign w:val="center"/>
            <w:hideMark/>
          </w:tcPr>
          <w:p w14:paraId="3281E38F"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ПИР и ПСД</w:t>
            </w:r>
          </w:p>
        </w:tc>
        <w:tc>
          <w:tcPr>
            <w:tcW w:w="293" w:type="pct"/>
            <w:shd w:val="clear" w:color="auto" w:fill="auto"/>
            <w:vAlign w:val="center"/>
            <w:hideMark/>
          </w:tcPr>
          <w:p w14:paraId="3C03B713"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СМР и ПНР</w:t>
            </w:r>
          </w:p>
        </w:tc>
        <w:tc>
          <w:tcPr>
            <w:tcW w:w="285" w:type="pct"/>
            <w:shd w:val="clear" w:color="auto" w:fill="auto"/>
            <w:vAlign w:val="center"/>
            <w:hideMark/>
          </w:tcPr>
          <w:p w14:paraId="75932160"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Доставка</w:t>
            </w:r>
          </w:p>
        </w:tc>
        <w:tc>
          <w:tcPr>
            <w:tcW w:w="396" w:type="pct"/>
            <w:shd w:val="clear" w:color="auto" w:fill="auto"/>
            <w:vAlign w:val="center"/>
            <w:hideMark/>
          </w:tcPr>
          <w:p w14:paraId="28745909" w14:textId="77777777" w:rsidR="00637D47" w:rsidRPr="00900DAB" w:rsidRDefault="00637D47" w:rsidP="00637D47">
            <w:pPr>
              <w:autoSpaceDE/>
              <w:autoSpaceDN/>
              <w:spacing w:line="240" w:lineRule="auto"/>
              <w:ind w:firstLine="0"/>
              <w:jc w:val="center"/>
              <w:rPr>
                <w:b/>
                <w:bCs/>
                <w:color w:val="000000"/>
                <w:sz w:val="16"/>
                <w:szCs w:val="16"/>
                <w:lang w:bidi="ar-SA"/>
              </w:rPr>
            </w:pPr>
            <w:r w:rsidRPr="00900DAB">
              <w:rPr>
                <w:b/>
                <w:bCs/>
                <w:color w:val="000000"/>
                <w:sz w:val="16"/>
                <w:szCs w:val="16"/>
                <w:lang w:bidi="ar-SA"/>
              </w:rPr>
              <w:t>Демонтажные работы</w:t>
            </w:r>
          </w:p>
        </w:tc>
        <w:tc>
          <w:tcPr>
            <w:tcW w:w="216" w:type="pct"/>
            <w:vMerge/>
            <w:vAlign w:val="center"/>
            <w:hideMark/>
          </w:tcPr>
          <w:p w14:paraId="12887D2C" w14:textId="77777777" w:rsidR="00637D47" w:rsidRPr="00900DAB" w:rsidRDefault="00637D47" w:rsidP="00637D47">
            <w:pPr>
              <w:autoSpaceDE/>
              <w:autoSpaceDN/>
              <w:spacing w:line="240" w:lineRule="auto"/>
              <w:ind w:firstLine="0"/>
              <w:jc w:val="left"/>
              <w:rPr>
                <w:b/>
                <w:bCs/>
                <w:color w:val="000000"/>
                <w:sz w:val="16"/>
                <w:szCs w:val="16"/>
                <w:lang w:bidi="ar-SA"/>
              </w:rPr>
            </w:pPr>
          </w:p>
        </w:tc>
        <w:tc>
          <w:tcPr>
            <w:tcW w:w="409" w:type="pct"/>
            <w:vMerge/>
            <w:vAlign w:val="center"/>
            <w:hideMark/>
          </w:tcPr>
          <w:p w14:paraId="1936BEBA" w14:textId="77777777" w:rsidR="00637D47" w:rsidRPr="00900DAB" w:rsidRDefault="00637D47" w:rsidP="00637D47">
            <w:pPr>
              <w:autoSpaceDE/>
              <w:autoSpaceDN/>
              <w:spacing w:line="240" w:lineRule="auto"/>
              <w:ind w:firstLine="0"/>
              <w:jc w:val="left"/>
              <w:rPr>
                <w:b/>
                <w:bCs/>
                <w:color w:val="000000"/>
                <w:sz w:val="16"/>
                <w:szCs w:val="16"/>
                <w:lang w:bidi="ar-SA"/>
              </w:rPr>
            </w:pPr>
          </w:p>
        </w:tc>
      </w:tr>
      <w:tr w:rsidR="005A3819" w:rsidRPr="005A3819" w14:paraId="6FC23E7F" w14:textId="77777777" w:rsidTr="005A3819">
        <w:trPr>
          <w:trHeight w:val="20"/>
        </w:trPr>
        <w:tc>
          <w:tcPr>
            <w:tcW w:w="585" w:type="pct"/>
            <w:shd w:val="clear" w:color="auto" w:fill="auto"/>
            <w:vAlign w:val="center"/>
          </w:tcPr>
          <w:p w14:paraId="7ABC068A" w14:textId="18D41801" w:rsidR="005A3819" w:rsidRPr="005A3819" w:rsidRDefault="005A3819" w:rsidP="005A3819">
            <w:pPr>
              <w:autoSpaceDE/>
              <w:autoSpaceDN/>
              <w:spacing w:line="240" w:lineRule="auto"/>
              <w:ind w:firstLine="0"/>
              <w:jc w:val="center"/>
              <w:rPr>
                <w:sz w:val="16"/>
                <w:szCs w:val="16"/>
                <w:lang w:bidi="ar-SA"/>
              </w:rPr>
            </w:pPr>
            <w:r w:rsidRPr="005A3819">
              <w:rPr>
                <w:sz w:val="16"/>
                <w:szCs w:val="16"/>
                <w:lang w:bidi="ar-SA"/>
              </w:rPr>
              <w:t>-</w:t>
            </w:r>
          </w:p>
        </w:tc>
        <w:tc>
          <w:tcPr>
            <w:tcW w:w="768" w:type="pct"/>
            <w:shd w:val="clear" w:color="auto" w:fill="auto"/>
            <w:vAlign w:val="center"/>
          </w:tcPr>
          <w:p w14:paraId="1BA9979C" w14:textId="77777777" w:rsidR="005A3819" w:rsidRPr="005A3819" w:rsidRDefault="005A3819" w:rsidP="0026238F">
            <w:pPr>
              <w:autoSpaceDE/>
              <w:autoSpaceDN/>
              <w:spacing w:line="240" w:lineRule="auto"/>
              <w:ind w:firstLine="0"/>
              <w:jc w:val="left"/>
              <w:rPr>
                <w:sz w:val="16"/>
                <w:szCs w:val="16"/>
              </w:rPr>
            </w:pPr>
            <w:r w:rsidRPr="005A3819">
              <w:rPr>
                <w:sz w:val="16"/>
                <w:szCs w:val="16"/>
              </w:rPr>
              <w:t xml:space="preserve">Строительство модуля котельной с учетом подвода коммуникаций. </w:t>
            </w:r>
          </w:p>
          <w:p w14:paraId="1A53DDB0" w14:textId="530804F7" w:rsidR="005A3819" w:rsidRPr="005A3819" w:rsidRDefault="005A3819" w:rsidP="00637D47">
            <w:pPr>
              <w:autoSpaceDE/>
              <w:autoSpaceDN/>
              <w:spacing w:line="240" w:lineRule="auto"/>
              <w:ind w:firstLine="0"/>
              <w:jc w:val="left"/>
              <w:rPr>
                <w:sz w:val="16"/>
                <w:szCs w:val="16"/>
                <w:lang w:bidi="ar-SA"/>
              </w:rPr>
            </w:pPr>
          </w:p>
        </w:tc>
        <w:tc>
          <w:tcPr>
            <w:tcW w:w="451" w:type="pct"/>
            <w:vMerge w:val="restart"/>
            <w:shd w:val="clear" w:color="auto" w:fill="auto"/>
            <w:vAlign w:val="center"/>
          </w:tcPr>
          <w:p w14:paraId="1E6C5EAA" w14:textId="542A0CD1"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6,589</w:t>
            </w:r>
          </w:p>
        </w:tc>
        <w:tc>
          <w:tcPr>
            <w:tcW w:w="361" w:type="pct"/>
            <w:vMerge w:val="restart"/>
            <w:shd w:val="clear" w:color="auto" w:fill="auto"/>
            <w:vAlign w:val="center"/>
          </w:tcPr>
          <w:p w14:paraId="3E785C4D" w14:textId="6C3AA343"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14,50</w:t>
            </w:r>
          </w:p>
        </w:tc>
        <w:tc>
          <w:tcPr>
            <w:tcW w:w="569" w:type="pct"/>
            <w:vMerge w:val="restart"/>
            <w:shd w:val="clear" w:color="auto" w:fill="auto"/>
            <w:vAlign w:val="center"/>
          </w:tcPr>
          <w:p w14:paraId="2A79C6D2" w14:textId="20962C6A"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12,243</w:t>
            </w:r>
          </w:p>
        </w:tc>
        <w:tc>
          <w:tcPr>
            <w:tcW w:w="399" w:type="pct"/>
            <w:shd w:val="clear" w:color="auto" w:fill="auto"/>
            <w:vAlign w:val="center"/>
          </w:tcPr>
          <w:p w14:paraId="1CCD3FC2" w14:textId="3C32A7B7"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w:t>
            </w:r>
          </w:p>
        </w:tc>
        <w:tc>
          <w:tcPr>
            <w:tcW w:w="268" w:type="pct"/>
            <w:shd w:val="clear" w:color="auto" w:fill="auto"/>
            <w:vAlign w:val="center"/>
          </w:tcPr>
          <w:p w14:paraId="0913A44F" w14:textId="7E58DCB6"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300,0</w:t>
            </w:r>
          </w:p>
        </w:tc>
        <w:tc>
          <w:tcPr>
            <w:tcW w:w="293" w:type="pct"/>
            <w:shd w:val="clear" w:color="auto" w:fill="auto"/>
            <w:vAlign w:val="center"/>
          </w:tcPr>
          <w:p w14:paraId="51933254" w14:textId="32182C07"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12000,00</w:t>
            </w:r>
          </w:p>
        </w:tc>
        <w:tc>
          <w:tcPr>
            <w:tcW w:w="285" w:type="pct"/>
            <w:shd w:val="clear" w:color="auto" w:fill="auto"/>
            <w:vAlign w:val="center"/>
          </w:tcPr>
          <w:p w14:paraId="16FEB33C" w14:textId="645DD066"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250,0</w:t>
            </w:r>
          </w:p>
        </w:tc>
        <w:tc>
          <w:tcPr>
            <w:tcW w:w="396" w:type="pct"/>
            <w:shd w:val="clear" w:color="auto" w:fill="auto"/>
            <w:vAlign w:val="center"/>
          </w:tcPr>
          <w:p w14:paraId="442EBBCB" w14:textId="7E10BA4F"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250,0</w:t>
            </w:r>
          </w:p>
        </w:tc>
        <w:tc>
          <w:tcPr>
            <w:tcW w:w="216" w:type="pct"/>
            <w:shd w:val="clear" w:color="auto" w:fill="auto"/>
            <w:vAlign w:val="center"/>
          </w:tcPr>
          <w:p w14:paraId="4FE74106" w14:textId="62C8600F"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1</w:t>
            </w:r>
          </w:p>
        </w:tc>
        <w:tc>
          <w:tcPr>
            <w:tcW w:w="409" w:type="pct"/>
            <w:shd w:val="clear" w:color="auto" w:fill="auto"/>
            <w:vAlign w:val="center"/>
          </w:tcPr>
          <w:p w14:paraId="75B65AB1" w14:textId="3C1A06ED"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12800,00</w:t>
            </w:r>
          </w:p>
        </w:tc>
      </w:tr>
      <w:tr w:rsidR="005A3819" w:rsidRPr="005A3819" w14:paraId="61E191FC" w14:textId="77777777" w:rsidTr="005A3819">
        <w:trPr>
          <w:trHeight w:val="20"/>
        </w:trPr>
        <w:tc>
          <w:tcPr>
            <w:tcW w:w="585" w:type="pct"/>
            <w:shd w:val="clear" w:color="auto" w:fill="auto"/>
            <w:vAlign w:val="center"/>
          </w:tcPr>
          <w:p w14:paraId="09E47445" w14:textId="4D888604" w:rsidR="005A3819" w:rsidRPr="005A3819" w:rsidRDefault="005A3819" w:rsidP="005A3819">
            <w:pPr>
              <w:autoSpaceDE/>
              <w:autoSpaceDN/>
              <w:spacing w:line="240" w:lineRule="auto"/>
              <w:ind w:firstLine="0"/>
              <w:jc w:val="center"/>
              <w:rPr>
                <w:sz w:val="16"/>
                <w:szCs w:val="16"/>
                <w:lang w:bidi="ar-SA"/>
              </w:rPr>
            </w:pPr>
            <w:r w:rsidRPr="005A3819">
              <w:rPr>
                <w:sz w:val="16"/>
                <w:szCs w:val="16"/>
                <w:lang w:bidi="ar-SA"/>
              </w:rPr>
              <w:t>-</w:t>
            </w:r>
          </w:p>
        </w:tc>
        <w:tc>
          <w:tcPr>
            <w:tcW w:w="768" w:type="pct"/>
            <w:shd w:val="clear" w:color="auto" w:fill="auto"/>
            <w:vAlign w:val="center"/>
          </w:tcPr>
          <w:p w14:paraId="1C4D1E5C" w14:textId="098A3214" w:rsidR="005A3819" w:rsidRPr="005A3819" w:rsidRDefault="005A3819" w:rsidP="00637D47">
            <w:pPr>
              <w:autoSpaceDE/>
              <w:autoSpaceDN/>
              <w:spacing w:line="240" w:lineRule="auto"/>
              <w:ind w:firstLine="0"/>
              <w:jc w:val="left"/>
              <w:rPr>
                <w:sz w:val="16"/>
                <w:szCs w:val="16"/>
                <w:lang w:bidi="ar-SA"/>
              </w:rPr>
            </w:pPr>
            <w:r w:rsidRPr="005A3819">
              <w:rPr>
                <w:sz w:val="16"/>
                <w:szCs w:val="16"/>
              </w:rPr>
              <w:t xml:space="preserve">Поставка и установка оборудования (котел </w:t>
            </w:r>
            <w:r w:rsidRPr="005A3819">
              <w:rPr>
                <w:sz w:val="16"/>
                <w:szCs w:val="16"/>
                <w:lang w:val="en-US"/>
              </w:rPr>
              <w:t>RSD</w:t>
            </w:r>
            <w:r w:rsidRPr="005A3819">
              <w:rPr>
                <w:sz w:val="16"/>
                <w:szCs w:val="16"/>
              </w:rPr>
              <w:t xml:space="preserve"> 6000 с дутьевой горелкой – 3шт, котел </w:t>
            </w:r>
            <w:r w:rsidRPr="005A3819">
              <w:rPr>
                <w:sz w:val="16"/>
                <w:szCs w:val="16"/>
                <w:lang w:val="en-US"/>
              </w:rPr>
              <w:t>RSD</w:t>
            </w:r>
            <w:r w:rsidRPr="005A3819">
              <w:rPr>
                <w:sz w:val="16"/>
                <w:szCs w:val="16"/>
              </w:rPr>
              <w:t xml:space="preserve"> 2500 с дутьевой горелкой (ГВС) – 1 </w:t>
            </w:r>
            <w:proofErr w:type="spellStart"/>
            <w:proofErr w:type="gramStart"/>
            <w:r w:rsidRPr="005A3819">
              <w:rPr>
                <w:sz w:val="16"/>
                <w:szCs w:val="16"/>
              </w:rPr>
              <w:t>шт</w:t>
            </w:r>
            <w:proofErr w:type="spellEnd"/>
            <w:proofErr w:type="gramEnd"/>
            <w:r w:rsidRPr="005A3819">
              <w:rPr>
                <w:sz w:val="16"/>
                <w:szCs w:val="16"/>
              </w:rPr>
              <w:t>)</w:t>
            </w:r>
          </w:p>
        </w:tc>
        <w:tc>
          <w:tcPr>
            <w:tcW w:w="451" w:type="pct"/>
            <w:vMerge/>
            <w:vAlign w:val="center"/>
          </w:tcPr>
          <w:p w14:paraId="5592781A" w14:textId="77777777" w:rsidR="005A3819" w:rsidRPr="005A3819" w:rsidRDefault="005A3819" w:rsidP="00637D47">
            <w:pPr>
              <w:autoSpaceDE/>
              <w:autoSpaceDN/>
              <w:spacing w:line="240" w:lineRule="auto"/>
              <w:ind w:firstLine="0"/>
              <w:jc w:val="left"/>
              <w:rPr>
                <w:sz w:val="16"/>
                <w:szCs w:val="16"/>
                <w:lang w:bidi="ar-SA"/>
              </w:rPr>
            </w:pPr>
          </w:p>
        </w:tc>
        <w:tc>
          <w:tcPr>
            <w:tcW w:w="361" w:type="pct"/>
            <w:vMerge/>
            <w:vAlign w:val="center"/>
          </w:tcPr>
          <w:p w14:paraId="6F165EA0" w14:textId="77777777" w:rsidR="005A3819" w:rsidRPr="005A3819" w:rsidRDefault="005A3819" w:rsidP="00637D47">
            <w:pPr>
              <w:autoSpaceDE/>
              <w:autoSpaceDN/>
              <w:spacing w:line="240" w:lineRule="auto"/>
              <w:ind w:firstLine="0"/>
              <w:jc w:val="left"/>
              <w:rPr>
                <w:sz w:val="16"/>
                <w:szCs w:val="16"/>
                <w:lang w:bidi="ar-SA"/>
              </w:rPr>
            </w:pPr>
          </w:p>
        </w:tc>
        <w:tc>
          <w:tcPr>
            <w:tcW w:w="569" w:type="pct"/>
            <w:vMerge/>
            <w:vAlign w:val="center"/>
          </w:tcPr>
          <w:p w14:paraId="48391084" w14:textId="77777777" w:rsidR="005A3819" w:rsidRPr="005A3819" w:rsidRDefault="005A3819" w:rsidP="00637D47">
            <w:pPr>
              <w:autoSpaceDE/>
              <w:autoSpaceDN/>
              <w:spacing w:line="240" w:lineRule="auto"/>
              <w:ind w:firstLine="0"/>
              <w:jc w:val="left"/>
              <w:rPr>
                <w:sz w:val="16"/>
                <w:szCs w:val="16"/>
                <w:lang w:bidi="ar-SA"/>
              </w:rPr>
            </w:pPr>
          </w:p>
        </w:tc>
        <w:tc>
          <w:tcPr>
            <w:tcW w:w="399" w:type="pct"/>
            <w:shd w:val="clear" w:color="auto" w:fill="auto"/>
            <w:vAlign w:val="center"/>
          </w:tcPr>
          <w:p w14:paraId="503B8379" w14:textId="609AB75B" w:rsidR="005A3819" w:rsidRPr="005A3819" w:rsidRDefault="005A3819" w:rsidP="00637D47">
            <w:pPr>
              <w:autoSpaceDE/>
              <w:autoSpaceDN/>
              <w:spacing w:line="240" w:lineRule="auto"/>
              <w:ind w:firstLine="0"/>
              <w:jc w:val="center"/>
              <w:rPr>
                <w:sz w:val="16"/>
                <w:szCs w:val="16"/>
                <w:lang w:bidi="ar-SA"/>
              </w:rPr>
            </w:pPr>
            <w:r>
              <w:rPr>
                <w:sz w:val="16"/>
                <w:szCs w:val="16"/>
                <w:lang w:bidi="ar-SA"/>
              </w:rPr>
              <w:t>29400,0</w:t>
            </w:r>
          </w:p>
        </w:tc>
        <w:tc>
          <w:tcPr>
            <w:tcW w:w="268" w:type="pct"/>
            <w:shd w:val="clear" w:color="auto" w:fill="auto"/>
            <w:vAlign w:val="center"/>
          </w:tcPr>
          <w:p w14:paraId="162FABE6" w14:textId="196EB746"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300,0</w:t>
            </w:r>
          </w:p>
        </w:tc>
        <w:tc>
          <w:tcPr>
            <w:tcW w:w="293" w:type="pct"/>
            <w:shd w:val="clear" w:color="auto" w:fill="auto"/>
            <w:vAlign w:val="center"/>
          </w:tcPr>
          <w:p w14:paraId="3DE26275" w14:textId="4779A77C"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2500,0</w:t>
            </w:r>
          </w:p>
        </w:tc>
        <w:tc>
          <w:tcPr>
            <w:tcW w:w="285" w:type="pct"/>
            <w:shd w:val="clear" w:color="auto" w:fill="auto"/>
            <w:vAlign w:val="center"/>
          </w:tcPr>
          <w:p w14:paraId="30E7FC6B" w14:textId="211B1C96"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500,00</w:t>
            </w:r>
          </w:p>
        </w:tc>
        <w:tc>
          <w:tcPr>
            <w:tcW w:w="396" w:type="pct"/>
            <w:shd w:val="clear" w:color="auto" w:fill="auto"/>
            <w:vAlign w:val="center"/>
          </w:tcPr>
          <w:p w14:paraId="4ECB6D83" w14:textId="2824667C"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100,0</w:t>
            </w:r>
          </w:p>
        </w:tc>
        <w:tc>
          <w:tcPr>
            <w:tcW w:w="216" w:type="pct"/>
            <w:shd w:val="clear" w:color="auto" w:fill="auto"/>
            <w:vAlign w:val="center"/>
          </w:tcPr>
          <w:p w14:paraId="6D350FDB" w14:textId="177C5B2C"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4</w:t>
            </w:r>
          </w:p>
        </w:tc>
        <w:tc>
          <w:tcPr>
            <w:tcW w:w="409" w:type="pct"/>
            <w:shd w:val="clear" w:color="auto" w:fill="auto"/>
            <w:vAlign w:val="center"/>
          </w:tcPr>
          <w:p w14:paraId="27AE3986" w14:textId="18C25C56"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32800,00</w:t>
            </w:r>
          </w:p>
        </w:tc>
      </w:tr>
      <w:tr w:rsidR="005A3819" w:rsidRPr="005A3819" w14:paraId="2E870448" w14:textId="77777777" w:rsidTr="005A3819">
        <w:trPr>
          <w:trHeight w:val="20"/>
        </w:trPr>
        <w:tc>
          <w:tcPr>
            <w:tcW w:w="585" w:type="pct"/>
            <w:shd w:val="clear" w:color="auto" w:fill="auto"/>
            <w:vAlign w:val="center"/>
          </w:tcPr>
          <w:p w14:paraId="25AA5541" w14:textId="735D0F4E" w:rsidR="005A3819" w:rsidRPr="005A3819" w:rsidRDefault="005A3819" w:rsidP="00637D47">
            <w:pPr>
              <w:autoSpaceDE/>
              <w:autoSpaceDN/>
              <w:spacing w:line="240" w:lineRule="auto"/>
              <w:ind w:firstLine="0"/>
              <w:jc w:val="left"/>
              <w:rPr>
                <w:sz w:val="16"/>
                <w:szCs w:val="16"/>
                <w:lang w:bidi="ar-SA"/>
              </w:rPr>
            </w:pPr>
            <w:r w:rsidRPr="005A3819">
              <w:rPr>
                <w:sz w:val="16"/>
                <w:szCs w:val="16"/>
              </w:rPr>
              <w:t>Насос рабочей воды ЦНСГ-60-66, подача 60м, напор 60 м</w:t>
            </w:r>
            <w:r w:rsidRPr="005A3819">
              <w:rPr>
                <w:sz w:val="16"/>
                <w:szCs w:val="16"/>
                <w:vertAlign w:val="superscript"/>
              </w:rPr>
              <w:t>3</w:t>
            </w:r>
            <w:r w:rsidRPr="005A3819">
              <w:rPr>
                <w:sz w:val="16"/>
                <w:szCs w:val="16"/>
              </w:rPr>
              <w:t xml:space="preserve">, 2900 </w:t>
            </w:r>
            <w:proofErr w:type="gramStart"/>
            <w:r w:rsidRPr="005A3819">
              <w:rPr>
                <w:sz w:val="16"/>
                <w:szCs w:val="16"/>
              </w:rPr>
              <w:t>об</w:t>
            </w:r>
            <w:proofErr w:type="gramEnd"/>
            <w:r w:rsidRPr="005A3819">
              <w:rPr>
                <w:sz w:val="16"/>
                <w:szCs w:val="16"/>
              </w:rPr>
              <w:t>/</w:t>
            </w:r>
            <w:proofErr w:type="gramStart"/>
            <w:r w:rsidRPr="005A3819">
              <w:rPr>
                <w:sz w:val="16"/>
                <w:szCs w:val="16"/>
              </w:rPr>
              <w:t>мин</w:t>
            </w:r>
            <w:proofErr w:type="gramEnd"/>
            <w:r w:rsidRPr="005A3819">
              <w:rPr>
                <w:sz w:val="16"/>
                <w:szCs w:val="16"/>
              </w:rPr>
              <w:t>, эл. двигатель 18кВт</w:t>
            </w:r>
          </w:p>
        </w:tc>
        <w:tc>
          <w:tcPr>
            <w:tcW w:w="768" w:type="pct"/>
            <w:shd w:val="clear" w:color="auto" w:fill="auto"/>
            <w:vAlign w:val="center"/>
          </w:tcPr>
          <w:p w14:paraId="129556E3" w14:textId="542108CA" w:rsidR="005A3819" w:rsidRPr="005A3819" w:rsidRDefault="005A3819" w:rsidP="00637D47">
            <w:pPr>
              <w:autoSpaceDE/>
              <w:autoSpaceDN/>
              <w:spacing w:line="240" w:lineRule="auto"/>
              <w:ind w:firstLine="0"/>
              <w:jc w:val="left"/>
              <w:rPr>
                <w:sz w:val="16"/>
                <w:szCs w:val="16"/>
                <w:lang w:bidi="ar-SA"/>
              </w:rPr>
            </w:pPr>
            <w:r w:rsidRPr="005A3819">
              <w:rPr>
                <w:sz w:val="16"/>
                <w:szCs w:val="16"/>
                <w:lang w:bidi="ar-SA"/>
              </w:rPr>
              <w:t xml:space="preserve">Насос рабочей воды </w:t>
            </w:r>
            <w:r w:rsidRPr="005A3819">
              <w:rPr>
                <w:sz w:val="16"/>
                <w:szCs w:val="16"/>
                <w:lang w:val="en-US" w:bidi="ar-SA"/>
              </w:rPr>
              <w:t>CDM</w:t>
            </w:r>
            <w:r w:rsidRPr="005A3819">
              <w:rPr>
                <w:sz w:val="16"/>
                <w:szCs w:val="16"/>
                <w:lang w:bidi="ar-SA"/>
              </w:rPr>
              <w:t xml:space="preserve"> подача 119 м, расход  20м</w:t>
            </w:r>
            <w:r w:rsidRPr="005A3819">
              <w:rPr>
                <w:sz w:val="16"/>
                <w:szCs w:val="16"/>
                <w:vertAlign w:val="superscript"/>
                <w:lang w:bidi="ar-SA"/>
              </w:rPr>
              <w:t>3</w:t>
            </w:r>
            <w:r w:rsidRPr="005A3819">
              <w:rPr>
                <w:sz w:val="16"/>
                <w:szCs w:val="16"/>
                <w:lang w:bidi="ar-SA"/>
              </w:rPr>
              <w:t>/час двигатель 11 кВт</w:t>
            </w:r>
          </w:p>
        </w:tc>
        <w:tc>
          <w:tcPr>
            <w:tcW w:w="451" w:type="pct"/>
            <w:vMerge/>
            <w:vAlign w:val="center"/>
          </w:tcPr>
          <w:p w14:paraId="063305C1" w14:textId="77777777" w:rsidR="005A3819" w:rsidRPr="005A3819" w:rsidRDefault="005A3819" w:rsidP="00637D47">
            <w:pPr>
              <w:autoSpaceDE/>
              <w:autoSpaceDN/>
              <w:spacing w:line="240" w:lineRule="auto"/>
              <w:ind w:firstLine="0"/>
              <w:jc w:val="left"/>
              <w:rPr>
                <w:sz w:val="16"/>
                <w:szCs w:val="16"/>
                <w:lang w:bidi="ar-SA"/>
              </w:rPr>
            </w:pPr>
          </w:p>
        </w:tc>
        <w:tc>
          <w:tcPr>
            <w:tcW w:w="361" w:type="pct"/>
            <w:vMerge/>
            <w:vAlign w:val="center"/>
          </w:tcPr>
          <w:p w14:paraId="6E7074EF" w14:textId="77777777" w:rsidR="005A3819" w:rsidRPr="005A3819" w:rsidRDefault="005A3819" w:rsidP="00637D47">
            <w:pPr>
              <w:autoSpaceDE/>
              <w:autoSpaceDN/>
              <w:spacing w:line="240" w:lineRule="auto"/>
              <w:ind w:firstLine="0"/>
              <w:jc w:val="left"/>
              <w:rPr>
                <w:sz w:val="16"/>
                <w:szCs w:val="16"/>
                <w:lang w:bidi="ar-SA"/>
              </w:rPr>
            </w:pPr>
          </w:p>
        </w:tc>
        <w:tc>
          <w:tcPr>
            <w:tcW w:w="569" w:type="pct"/>
            <w:vMerge/>
            <w:vAlign w:val="center"/>
          </w:tcPr>
          <w:p w14:paraId="6B42DB06" w14:textId="77777777" w:rsidR="005A3819" w:rsidRPr="005A3819" w:rsidRDefault="005A3819" w:rsidP="00637D47">
            <w:pPr>
              <w:autoSpaceDE/>
              <w:autoSpaceDN/>
              <w:spacing w:line="240" w:lineRule="auto"/>
              <w:ind w:firstLine="0"/>
              <w:jc w:val="left"/>
              <w:rPr>
                <w:sz w:val="16"/>
                <w:szCs w:val="16"/>
                <w:lang w:bidi="ar-SA"/>
              </w:rPr>
            </w:pPr>
          </w:p>
        </w:tc>
        <w:tc>
          <w:tcPr>
            <w:tcW w:w="399" w:type="pct"/>
            <w:shd w:val="clear" w:color="auto" w:fill="auto"/>
            <w:vAlign w:val="center"/>
          </w:tcPr>
          <w:p w14:paraId="7ED96C16" w14:textId="125B04FA"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150,0</w:t>
            </w:r>
          </w:p>
        </w:tc>
        <w:tc>
          <w:tcPr>
            <w:tcW w:w="268" w:type="pct"/>
            <w:shd w:val="clear" w:color="auto" w:fill="auto"/>
            <w:vAlign w:val="center"/>
          </w:tcPr>
          <w:p w14:paraId="76149262" w14:textId="2041A0DA"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15</w:t>
            </w:r>
            <w:r>
              <w:rPr>
                <w:sz w:val="16"/>
                <w:szCs w:val="16"/>
                <w:lang w:bidi="ar-SA"/>
              </w:rPr>
              <w:t>,0</w:t>
            </w:r>
          </w:p>
        </w:tc>
        <w:tc>
          <w:tcPr>
            <w:tcW w:w="293" w:type="pct"/>
            <w:shd w:val="clear" w:color="auto" w:fill="auto"/>
            <w:vAlign w:val="center"/>
          </w:tcPr>
          <w:p w14:paraId="0E40A653" w14:textId="07E8E4E9"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75,0</w:t>
            </w:r>
          </w:p>
        </w:tc>
        <w:tc>
          <w:tcPr>
            <w:tcW w:w="285" w:type="pct"/>
            <w:shd w:val="clear" w:color="auto" w:fill="auto"/>
            <w:vAlign w:val="center"/>
          </w:tcPr>
          <w:p w14:paraId="61398735" w14:textId="2A79151F"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30</w:t>
            </w:r>
            <w:r>
              <w:rPr>
                <w:sz w:val="16"/>
                <w:szCs w:val="16"/>
                <w:lang w:bidi="ar-SA"/>
              </w:rPr>
              <w:t>,0</w:t>
            </w:r>
          </w:p>
        </w:tc>
        <w:tc>
          <w:tcPr>
            <w:tcW w:w="396" w:type="pct"/>
            <w:shd w:val="clear" w:color="auto" w:fill="auto"/>
            <w:vAlign w:val="center"/>
          </w:tcPr>
          <w:p w14:paraId="7704D9E9" w14:textId="022C11CB"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30</w:t>
            </w:r>
            <w:r>
              <w:rPr>
                <w:sz w:val="16"/>
                <w:szCs w:val="16"/>
                <w:lang w:bidi="ar-SA"/>
              </w:rPr>
              <w:t>,0</w:t>
            </w:r>
          </w:p>
        </w:tc>
        <w:tc>
          <w:tcPr>
            <w:tcW w:w="216" w:type="pct"/>
            <w:shd w:val="clear" w:color="auto" w:fill="auto"/>
            <w:vAlign w:val="center"/>
          </w:tcPr>
          <w:p w14:paraId="1028C1CC" w14:textId="1AB1A995"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1</w:t>
            </w:r>
          </w:p>
        </w:tc>
        <w:tc>
          <w:tcPr>
            <w:tcW w:w="409" w:type="pct"/>
            <w:shd w:val="clear" w:color="auto" w:fill="auto"/>
            <w:vAlign w:val="center"/>
          </w:tcPr>
          <w:p w14:paraId="069F7638" w14:textId="2CC3882E" w:rsidR="005A3819" w:rsidRPr="005A3819" w:rsidRDefault="005A3819" w:rsidP="00637D47">
            <w:pPr>
              <w:autoSpaceDE/>
              <w:autoSpaceDN/>
              <w:spacing w:line="240" w:lineRule="auto"/>
              <w:ind w:firstLine="0"/>
              <w:jc w:val="center"/>
              <w:rPr>
                <w:sz w:val="16"/>
                <w:szCs w:val="16"/>
                <w:lang w:bidi="ar-SA"/>
              </w:rPr>
            </w:pPr>
            <w:r w:rsidRPr="005A3819">
              <w:rPr>
                <w:sz w:val="16"/>
                <w:szCs w:val="16"/>
                <w:lang w:bidi="ar-SA"/>
              </w:rPr>
              <w:t>300</w:t>
            </w:r>
          </w:p>
        </w:tc>
      </w:tr>
      <w:tr w:rsidR="005A3819" w:rsidRPr="005A3819" w14:paraId="79F232AB" w14:textId="77777777" w:rsidTr="00637D47">
        <w:trPr>
          <w:trHeight w:val="20"/>
        </w:trPr>
        <w:tc>
          <w:tcPr>
            <w:tcW w:w="2734" w:type="pct"/>
            <w:gridSpan w:val="5"/>
            <w:shd w:val="clear" w:color="auto" w:fill="auto"/>
            <w:vAlign w:val="center"/>
          </w:tcPr>
          <w:p w14:paraId="29B7B9D8" w14:textId="77777777" w:rsidR="005A3819" w:rsidRPr="005A3819" w:rsidRDefault="005A3819" w:rsidP="00637D47">
            <w:pPr>
              <w:autoSpaceDE/>
              <w:autoSpaceDN/>
              <w:spacing w:line="240" w:lineRule="auto"/>
              <w:ind w:firstLine="0"/>
              <w:jc w:val="left"/>
              <w:rPr>
                <w:b/>
                <w:sz w:val="16"/>
                <w:szCs w:val="16"/>
                <w:lang w:bidi="ar-SA"/>
              </w:rPr>
            </w:pPr>
            <w:r w:rsidRPr="005A3819">
              <w:rPr>
                <w:b/>
                <w:sz w:val="16"/>
                <w:szCs w:val="16"/>
                <w:lang w:bidi="ar-SA"/>
              </w:rPr>
              <w:t>Итого:</w:t>
            </w:r>
          </w:p>
        </w:tc>
        <w:tc>
          <w:tcPr>
            <w:tcW w:w="399" w:type="pct"/>
            <w:shd w:val="clear" w:color="auto" w:fill="auto"/>
            <w:vAlign w:val="center"/>
          </w:tcPr>
          <w:p w14:paraId="0861521D" w14:textId="331163A9" w:rsidR="005A3819" w:rsidRPr="005A3819" w:rsidRDefault="005A3819" w:rsidP="00637D47">
            <w:pPr>
              <w:autoSpaceDE/>
              <w:autoSpaceDN/>
              <w:spacing w:line="240" w:lineRule="auto"/>
              <w:ind w:firstLine="0"/>
              <w:jc w:val="center"/>
              <w:rPr>
                <w:b/>
                <w:sz w:val="16"/>
                <w:szCs w:val="16"/>
                <w:lang w:bidi="ar-SA"/>
              </w:rPr>
            </w:pPr>
            <w:r w:rsidRPr="005A3819">
              <w:rPr>
                <w:b/>
                <w:sz w:val="16"/>
                <w:szCs w:val="20"/>
              </w:rPr>
              <w:t>29550,0</w:t>
            </w:r>
          </w:p>
        </w:tc>
        <w:tc>
          <w:tcPr>
            <w:tcW w:w="268" w:type="pct"/>
            <w:shd w:val="clear" w:color="auto" w:fill="auto"/>
            <w:vAlign w:val="center"/>
          </w:tcPr>
          <w:p w14:paraId="1897D052" w14:textId="3D29171F" w:rsidR="005A3819" w:rsidRPr="005A3819" w:rsidRDefault="005A3819" w:rsidP="00637D47">
            <w:pPr>
              <w:autoSpaceDE/>
              <w:autoSpaceDN/>
              <w:spacing w:line="240" w:lineRule="auto"/>
              <w:ind w:firstLine="0"/>
              <w:jc w:val="center"/>
              <w:rPr>
                <w:b/>
                <w:sz w:val="16"/>
                <w:szCs w:val="16"/>
                <w:lang w:bidi="ar-SA"/>
              </w:rPr>
            </w:pPr>
            <w:r w:rsidRPr="005A3819">
              <w:rPr>
                <w:b/>
                <w:sz w:val="16"/>
                <w:szCs w:val="20"/>
              </w:rPr>
              <w:t>615,0</w:t>
            </w:r>
          </w:p>
        </w:tc>
        <w:tc>
          <w:tcPr>
            <w:tcW w:w="293" w:type="pct"/>
            <w:shd w:val="clear" w:color="auto" w:fill="auto"/>
            <w:vAlign w:val="center"/>
          </w:tcPr>
          <w:p w14:paraId="131F8C98" w14:textId="6C68DA19" w:rsidR="005A3819" w:rsidRPr="005A3819" w:rsidRDefault="005A3819" w:rsidP="00637D47">
            <w:pPr>
              <w:autoSpaceDE/>
              <w:autoSpaceDN/>
              <w:spacing w:line="240" w:lineRule="auto"/>
              <w:ind w:firstLine="0"/>
              <w:jc w:val="center"/>
              <w:rPr>
                <w:b/>
                <w:sz w:val="16"/>
                <w:szCs w:val="16"/>
                <w:lang w:bidi="ar-SA"/>
              </w:rPr>
            </w:pPr>
            <w:r w:rsidRPr="005A3819">
              <w:rPr>
                <w:b/>
                <w:sz w:val="16"/>
                <w:szCs w:val="20"/>
              </w:rPr>
              <w:t>14575,0</w:t>
            </w:r>
          </w:p>
        </w:tc>
        <w:tc>
          <w:tcPr>
            <w:tcW w:w="285" w:type="pct"/>
            <w:shd w:val="clear" w:color="auto" w:fill="auto"/>
            <w:vAlign w:val="center"/>
          </w:tcPr>
          <w:p w14:paraId="3C615C8A" w14:textId="0D83E91F" w:rsidR="005A3819" w:rsidRPr="005A3819" w:rsidRDefault="005A3819" w:rsidP="00637D47">
            <w:pPr>
              <w:autoSpaceDE/>
              <w:autoSpaceDN/>
              <w:spacing w:line="240" w:lineRule="auto"/>
              <w:ind w:firstLine="0"/>
              <w:jc w:val="center"/>
              <w:rPr>
                <w:b/>
                <w:sz w:val="16"/>
                <w:szCs w:val="16"/>
                <w:lang w:bidi="ar-SA"/>
              </w:rPr>
            </w:pPr>
            <w:r w:rsidRPr="005A3819">
              <w:rPr>
                <w:b/>
                <w:sz w:val="16"/>
                <w:szCs w:val="20"/>
              </w:rPr>
              <w:t>780,0</w:t>
            </w:r>
          </w:p>
        </w:tc>
        <w:tc>
          <w:tcPr>
            <w:tcW w:w="396" w:type="pct"/>
            <w:shd w:val="clear" w:color="auto" w:fill="auto"/>
            <w:vAlign w:val="center"/>
          </w:tcPr>
          <w:p w14:paraId="7E27F23F" w14:textId="6FB34FD1" w:rsidR="005A3819" w:rsidRPr="005A3819" w:rsidRDefault="005A3819" w:rsidP="00637D47">
            <w:pPr>
              <w:autoSpaceDE/>
              <w:autoSpaceDN/>
              <w:spacing w:line="240" w:lineRule="auto"/>
              <w:ind w:firstLine="0"/>
              <w:jc w:val="center"/>
              <w:rPr>
                <w:b/>
                <w:sz w:val="16"/>
                <w:szCs w:val="16"/>
                <w:lang w:bidi="ar-SA"/>
              </w:rPr>
            </w:pPr>
            <w:r w:rsidRPr="005A3819">
              <w:rPr>
                <w:b/>
                <w:sz w:val="16"/>
                <w:szCs w:val="20"/>
              </w:rPr>
              <w:t>380</w:t>
            </w:r>
            <w:r>
              <w:rPr>
                <w:b/>
                <w:sz w:val="16"/>
                <w:szCs w:val="20"/>
              </w:rPr>
              <w:t>,0</w:t>
            </w:r>
          </w:p>
        </w:tc>
        <w:tc>
          <w:tcPr>
            <w:tcW w:w="216" w:type="pct"/>
            <w:shd w:val="clear" w:color="auto" w:fill="auto"/>
            <w:vAlign w:val="center"/>
          </w:tcPr>
          <w:p w14:paraId="5D854C1A" w14:textId="5A0BCE1B" w:rsidR="005A3819" w:rsidRPr="005A3819" w:rsidRDefault="005A3819" w:rsidP="00637D47">
            <w:pPr>
              <w:autoSpaceDE/>
              <w:autoSpaceDN/>
              <w:spacing w:line="240" w:lineRule="auto"/>
              <w:ind w:firstLine="0"/>
              <w:jc w:val="center"/>
              <w:rPr>
                <w:b/>
                <w:sz w:val="16"/>
                <w:szCs w:val="16"/>
                <w:lang w:bidi="ar-SA"/>
              </w:rPr>
            </w:pPr>
            <w:r w:rsidRPr="005A3819">
              <w:rPr>
                <w:b/>
                <w:sz w:val="16"/>
                <w:szCs w:val="20"/>
              </w:rPr>
              <w:t>6</w:t>
            </w:r>
          </w:p>
        </w:tc>
        <w:tc>
          <w:tcPr>
            <w:tcW w:w="409" w:type="pct"/>
            <w:shd w:val="clear" w:color="auto" w:fill="auto"/>
            <w:vAlign w:val="center"/>
          </w:tcPr>
          <w:p w14:paraId="5DC56CF7" w14:textId="11EED3ED" w:rsidR="005A3819" w:rsidRPr="005A3819" w:rsidRDefault="005A3819" w:rsidP="00637D47">
            <w:pPr>
              <w:autoSpaceDE/>
              <w:autoSpaceDN/>
              <w:spacing w:line="240" w:lineRule="auto"/>
              <w:ind w:firstLine="0"/>
              <w:jc w:val="center"/>
              <w:rPr>
                <w:b/>
                <w:sz w:val="16"/>
                <w:szCs w:val="16"/>
                <w:lang w:bidi="ar-SA"/>
              </w:rPr>
            </w:pPr>
            <w:r w:rsidRPr="005A3819">
              <w:rPr>
                <w:b/>
                <w:sz w:val="16"/>
                <w:szCs w:val="20"/>
              </w:rPr>
              <w:t>45900,0</w:t>
            </w:r>
          </w:p>
        </w:tc>
      </w:tr>
    </w:tbl>
    <w:p w14:paraId="5B8EBC63" w14:textId="77777777" w:rsidR="00637D47" w:rsidRPr="005A3819" w:rsidRDefault="00637D47" w:rsidP="00637D47">
      <w:pPr>
        <w:rPr>
          <w:lang w:eastAsia="en-US" w:bidi="ar-SA"/>
        </w:rPr>
      </w:pPr>
    </w:p>
    <w:p w14:paraId="0DDDFBF5" w14:textId="76DCA457" w:rsidR="00637D47" w:rsidRDefault="00637D47" w:rsidP="00637D47">
      <w:pPr>
        <w:pStyle w:val="af4"/>
      </w:pPr>
      <w:r w:rsidRPr="00D14F4B">
        <w:t>Таблица </w:t>
      </w:r>
      <w:r w:rsidRPr="00D14F4B">
        <w:fldChar w:fldCharType="begin"/>
      </w:r>
      <w:r w:rsidRPr="00D14F4B">
        <w:instrText xml:space="preserve"> SEQ Таблица \* ARABIC </w:instrText>
      </w:r>
      <w:r w:rsidRPr="00D14F4B">
        <w:fldChar w:fldCharType="separate"/>
      </w:r>
      <w:r w:rsidR="00A75381">
        <w:rPr>
          <w:noProof/>
        </w:rPr>
        <w:t>5</w:t>
      </w:r>
      <w:r w:rsidRPr="00D14F4B">
        <w:fldChar w:fldCharType="end"/>
      </w:r>
      <w:r w:rsidRPr="00D14F4B">
        <w:t xml:space="preserve">. </w:t>
      </w:r>
      <w:r>
        <w:t>О</w:t>
      </w:r>
      <w:r w:rsidRPr="00900DAB">
        <w:t>ценка стоимости реализации мероприятий</w:t>
      </w:r>
      <w:r>
        <w:t xml:space="preserve"> по</w:t>
      </w:r>
      <w:r w:rsidRPr="00900DAB">
        <w:t xml:space="preserve"> </w:t>
      </w:r>
      <w:r>
        <w:t>модернизации сетевых насосов</w:t>
      </w:r>
      <w:r w:rsidRPr="00900DAB">
        <w:t xml:space="preserve"> </w:t>
      </w:r>
      <w:r>
        <w:t xml:space="preserve">на </w:t>
      </w:r>
      <w:r w:rsidR="00D801DA">
        <w:t>котельной</w:t>
      </w:r>
      <w:r w:rsidR="006E645D">
        <w:t>, Куйбышева, д. 77</w:t>
      </w:r>
    </w:p>
    <w:tbl>
      <w:tblPr>
        <w:tblW w:w="5000" w:type="pct"/>
        <w:tblLook w:val="04A0" w:firstRow="1" w:lastRow="0" w:firstColumn="1" w:lastColumn="0" w:noHBand="0" w:noVBand="1"/>
      </w:tblPr>
      <w:tblGrid>
        <w:gridCol w:w="3532"/>
        <w:gridCol w:w="3577"/>
        <w:gridCol w:w="1700"/>
        <w:gridCol w:w="1025"/>
        <w:gridCol w:w="1150"/>
        <w:gridCol w:w="1076"/>
        <w:gridCol w:w="1493"/>
        <w:gridCol w:w="834"/>
        <w:gridCol w:w="1535"/>
      </w:tblGrid>
      <w:tr w:rsidR="00637D47" w:rsidRPr="00FA63DB" w14:paraId="3D99E087" w14:textId="77777777" w:rsidTr="00637D47">
        <w:trPr>
          <w:trHeight w:val="255"/>
          <w:tblHeader/>
        </w:trPr>
        <w:tc>
          <w:tcPr>
            <w:tcW w:w="223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79F40" w14:textId="77777777" w:rsidR="00637D47" w:rsidRPr="00FA63DB" w:rsidRDefault="00637D47" w:rsidP="00637D47">
            <w:pPr>
              <w:autoSpaceDE/>
              <w:autoSpaceDN/>
              <w:spacing w:line="240" w:lineRule="auto"/>
              <w:ind w:firstLine="0"/>
              <w:jc w:val="center"/>
              <w:rPr>
                <w:b/>
                <w:bCs/>
                <w:color w:val="000000"/>
                <w:sz w:val="16"/>
                <w:szCs w:val="20"/>
                <w:lang w:bidi="ar-SA"/>
              </w:rPr>
            </w:pPr>
            <w:r w:rsidRPr="00FA63DB">
              <w:rPr>
                <w:b/>
                <w:bCs/>
                <w:color w:val="000000"/>
                <w:sz w:val="16"/>
                <w:szCs w:val="20"/>
                <w:lang w:bidi="ar-SA"/>
              </w:rPr>
              <w:t>Наименование оборудования</w:t>
            </w:r>
          </w:p>
        </w:tc>
        <w:tc>
          <w:tcPr>
            <w:tcW w:w="2024" w:type="pct"/>
            <w:gridSpan w:val="5"/>
            <w:tcBorders>
              <w:top w:val="single" w:sz="4" w:space="0" w:color="auto"/>
              <w:left w:val="nil"/>
              <w:bottom w:val="single" w:sz="4" w:space="0" w:color="auto"/>
              <w:right w:val="single" w:sz="4" w:space="0" w:color="auto"/>
            </w:tcBorders>
            <w:shd w:val="clear" w:color="auto" w:fill="auto"/>
            <w:noWrap/>
            <w:vAlign w:val="center"/>
            <w:hideMark/>
          </w:tcPr>
          <w:p w14:paraId="5D452B65" w14:textId="77777777" w:rsidR="00637D47" w:rsidRPr="00FA63DB" w:rsidRDefault="00637D47" w:rsidP="00637D47">
            <w:pPr>
              <w:autoSpaceDE/>
              <w:autoSpaceDN/>
              <w:spacing w:line="240" w:lineRule="auto"/>
              <w:ind w:firstLine="0"/>
              <w:jc w:val="center"/>
              <w:rPr>
                <w:b/>
                <w:bCs/>
                <w:color w:val="000000"/>
                <w:sz w:val="16"/>
                <w:szCs w:val="20"/>
                <w:lang w:bidi="ar-SA"/>
              </w:rPr>
            </w:pPr>
            <w:r w:rsidRPr="00FA63DB">
              <w:rPr>
                <w:b/>
                <w:bCs/>
                <w:color w:val="000000"/>
                <w:sz w:val="16"/>
                <w:szCs w:val="20"/>
                <w:lang w:bidi="ar-SA"/>
              </w:rPr>
              <w:t>Стоимость за единицу, тыс. руб.</w:t>
            </w:r>
          </w:p>
        </w:tc>
        <w:tc>
          <w:tcPr>
            <w:tcW w:w="2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EB708" w14:textId="77777777" w:rsidR="00637D47" w:rsidRPr="00FA63DB" w:rsidRDefault="00637D47" w:rsidP="00637D47">
            <w:pPr>
              <w:autoSpaceDE/>
              <w:autoSpaceDN/>
              <w:spacing w:line="240" w:lineRule="auto"/>
              <w:ind w:firstLine="0"/>
              <w:jc w:val="center"/>
              <w:rPr>
                <w:b/>
                <w:bCs/>
                <w:color w:val="000000"/>
                <w:sz w:val="16"/>
                <w:szCs w:val="20"/>
                <w:lang w:bidi="ar-SA"/>
              </w:rPr>
            </w:pPr>
            <w:r w:rsidRPr="00FA63DB">
              <w:rPr>
                <w:b/>
                <w:bCs/>
                <w:color w:val="000000"/>
                <w:sz w:val="16"/>
                <w:szCs w:val="20"/>
                <w:lang w:bidi="ar-SA"/>
              </w:rPr>
              <w:t>Кол-во, ед.</w:t>
            </w: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E0729F" w14:textId="77777777" w:rsidR="00637D47" w:rsidRPr="00FA63DB" w:rsidRDefault="00637D47" w:rsidP="00637D47">
            <w:pPr>
              <w:autoSpaceDE/>
              <w:autoSpaceDN/>
              <w:spacing w:line="240" w:lineRule="auto"/>
              <w:ind w:firstLine="0"/>
              <w:jc w:val="center"/>
              <w:rPr>
                <w:b/>
                <w:bCs/>
                <w:color w:val="000000"/>
                <w:sz w:val="16"/>
                <w:szCs w:val="20"/>
                <w:lang w:bidi="ar-SA"/>
              </w:rPr>
            </w:pPr>
            <w:r w:rsidRPr="00FA63DB">
              <w:rPr>
                <w:b/>
                <w:bCs/>
                <w:color w:val="000000"/>
                <w:sz w:val="16"/>
                <w:szCs w:val="20"/>
                <w:lang w:bidi="ar-SA"/>
              </w:rPr>
              <w:t>Итоговая стоимость, тыс. руб.</w:t>
            </w:r>
            <w:r>
              <w:rPr>
                <w:b/>
                <w:bCs/>
                <w:color w:val="000000"/>
                <w:sz w:val="16"/>
                <w:szCs w:val="20"/>
                <w:lang w:bidi="ar-SA"/>
              </w:rPr>
              <w:t xml:space="preserve"> (с НДС)</w:t>
            </w:r>
          </w:p>
        </w:tc>
      </w:tr>
      <w:tr w:rsidR="00637D47" w:rsidRPr="00FA63DB" w14:paraId="0532219B" w14:textId="77777777" w:rsidTr="00637D47">
        <w:trPr>
          <w:trHeight w:val="510"/>
          <w:tblHeader/>
        </w:trPr>
        <w:tc>
          <w:tcPr>
            <w:tcW w:w="11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77FAC" w14:textId="77777777" w:rsidR="00637D47" w:rsidRPr="00FA63DB" w:rsidRDefault="00637D47" w:rsidP="00637D47">
            <w:pPr>
              <w:autoSpaceDE/>
              <w:autoSpaceDN/>
              <w:spacing w:line="240" w:lineRule="auto"/>
              <w:ind w:firstLine="0"/>
              <w:jc w:val="center"/>
              <w:rPr>
                <w:b/>
                <w:bCs/>
                <w:color w:val="000000"/>
                <w:sz w:val="16"/>
                <w:szCs w:val="20"/>
                <w:lang w:bidi="ar-SA"/>
              </w:rPr>
            </w:pPr>
            <w:r w:rsidRPr="00FA63DB">
              <w:rPr>
                <w:b/>
                <w:bCs/>
                <w:color w:val="000000"/>
                <w:sz w:val="16"/>
                <w:szCs w:val="20"/>
                <w:lang w:bidi="ar-SA"/>
              </w:rPr>
              <w:t>До</w:t>
            </w:r>
          </w:p>
        </w:tc>
        <w:tc>
          <w:tcPr>
            <w:tcW w:w="1123" w:type="pct"/>
            <w:tcBorders>
              <w:top w:val="single" w:sz="4" w:space="0" w:color="auto"/>
              <w:left w:val="nil"/>
              <w:bottom w:val="single" w:sz="4" w:space="0" w:color="auto"/>
              <w:right w:val="nil"/>
            </w:tcBorders>
            <w:shd w:val="clear" w:color="auto" w:fill="auto"/>
            <w:noWrap/>
            <w:vAlign w:val="center"/>
            <w:hideMark/>
          </w:tcPr>
          <w:p w14:paraId="78F9CC9D" w14:textId="77777777" w:rsidR="00637D47" w:rsidRPr="00FA63DB" w:rsidRDefault="00637D47" w:rsidP="00637D47">
            <w:pPr>
              <w:autoSpaceDE/>
              <w:autoSpaceDN/>
              <w:spacing w:line="240" w:lineRule="auto"/>
              <w:ind w:firstLine="0"/>
              <w:jc w:val="center"/>
              <w:rPr>
                <w:b/>
                <w:bCs/>
                <w:color w:val="000000"/>
                <w:sz w:val="16"/>
                <w:szCs w:val="20"/>
                <w:lang w:bidi="ar-SA"/>
              </w:rPr>
            </w:pPr>
            <w:r w:rsidRPr="00FA63DB">
              <w:rPr>
                <w:b/>
                <w:bCs/>
                <w:color w:val="000000"/>
                <w:sz w:val="16"/>
                <w:szCs w:val="20"/>
                <w:lang w:bidi="ar-SA"/>
              </w:rPr>
              <w:t>После</w:t>
            </w:r>
          </w:p>
        </w:tc>
        <w:tc>
          <w:tcPr>
            <w:tcW w:w="534" w:type="pct"/>
            <w:tcBorders>
              <w:top w:val="nil"/>
              <w:left w:val="single" w:sz="4" w:space="0" w:color="auto"/>
              <w:bottom w:val="single" w:sz="4" w:space="0" w:color="auto"/>
              <w:right w:val="single" w:sz="4" w:space="0" w:color="auto"/>
            </w:tcBorders>
            <w:shd w:val="clear" w:color="auto" w:fill="auto"/>
            <w:vAlign w:val="center"/>
            <w:hideMark/>
          </w:tcPr>
          <w:p w14:paraId="222B88CA" w14:textId="77777777" w:rsidR="00637D47" w:rsidRPr="00FA63DB" w:rsidRDefault="00637D47" w:rsidP="00637D47">
            <w:pPr>
              <w:autoSpaceDE/>
              <w:autoSpaceDN/>
              <w:spacing w:line="240" w:lineRule="auto"/>
              <w:ind w:firstLine="0"/>
              <w:jc w:val="center"/>
              <w:rPr>
                <w:b/>
                <w:bCs/>
                <w:color w:val="000000"/>
                <w:sz w:val="16"/>
                <w:szCs w:val="20"/>
                <w:lang w:bidi="ar-SA"/>
              </w:rPr>
            </w:pPr>
            <w:r w:rsidRPr="00FA63DB">
              <w:rPr>
                <w:b/>
                <w:bCs/>
                <w:color w:val="000000"/>
                <w:sz w:val="16"/>
                <w:szCs w:val="20"/>
                <w:lang w:bidi="ar-SA"/>
              </w:rPr>
              <w:t>Оборудование</w:t>
            </w:r>
          </w:p>
        </w:tc>
        <w:tc>
          <w:tcPr>
            <w:tcW w:w="322" w:type="pct"/>
            <w:tcBorders>
              <w:top w:val="nil"/>
              <w:left w:val="nil"/>
              <w:bottom w:val="single" w:sz="4" w:space="0" w:color="auto"/>
              <w:right w:val="single" w:sz="4" w:space="0" w:color="auto"/>
            </w:tcBorders>
            <w:shd w:val="clear" w:color="auto" w:fill="auto"/>
            <w:vAlign w:val="center"/>
            <w:hideMark/>
          </w:tcPr>
          <w:p w14:paraId="7B2B7AA1" w14:textId="77777777" w:rsidR="00637D47" w:rsidRPr="00FA63DB" w:rsidRDefault="00637D47" w:rsidP="00637D47">
            <w:pPr>
              <w:autoSpaceDE/>
              <w:autoSpaceDN/>
              <w:spacing w:line="240" w:lineRule="auto"/>
              <w:ind w:firstLine="0"/>
              <w:jc w:val="center"/>
              <w:rPr>
                <w:b/>
                <w:bCs/>
                <w:color w:val="000000"/>
                <w:sz w:val="16"/>
                <w:szCs w:val="20"/>
                <w:lang w:bidi="ar-SA"/>
              </w:rPr>
            </w:pPr>
            <w:r w:rsidRPr="00FA63DB">
              <w:rPr>
                <w:b/>
                <w:bCs/>
                <w:color w:val="000000"/>
                <w:sz w:val="16"/>
                <w:szCs w:val="20"/>
                <w:lang w:bidi="ar-SA"/>
              </w:rPr>
              <w:t>ПИР и ПСД</w:t>
            </w:r>
          </w:p>
        </w:tc>
        <w:tc>
          <w:tcPr>
            <w:tcW w:w="361" w:type="pct"/>
            <w:tcBorders>
              <w:top w:val="nil"/>
              <w:left w:val="nil"/>
              <w:bottom w:val="single" w:sz="4" w:space="0" w:color="auto"/>
              <w:right w:val="single" w:sz="4" w:space="0" w:color="auto"/>
            </w:tcBorders>
            <w:shd w:val="clear" w:color="auto" w:fill="auto"/>
            <w:vAlign w:val="center"/>
            <w:hideMark/>
          </w:tcPr>
          <w:p w14:paraId="4E0C7D1B" w14:textId="77777777" w:rsidR="00637D47" w:rsidRPr="00FA63DB" w:rsidRDefault="00637D47" w:rsidP="00637D47">
            <w:pPr>
              <w:autoSpaceDE/>
              <w:autoSpaceDN/>
              <w:spacing w:line="240" w:lineRule="auto"/>
              <w:ind w:firstLine="0"/>
              <w:jc w:val="center"/>
              <w:rPr>
                <w:b/>
                <w:bCs/>
                <w:color w:val="000000"/>
                <w:sz w:val="16"/>
                <w:szCs w:val="20"/>
                <w:lang w:bidi="ar-SA"/>
              </w:rPr>
            </w:pPr>
            <w:r w:rsidRPr="00FA63DB">
              <w:rPr>
                <w:b/>
                <w:bCs/>
                <w:color w:val="000000"/>
                <w:sz w:val="16"/>
                <w:szCs w:val="20"/>
                <w:lang w:bidi="ar-SA"/>
              </w:rPr>
              <w:t>СМР и ПНР</w:t>
            </w:r>
          </w:p>
        </w:tc>
        <w:tc>
          <w:tcPr>
            <w:tcW w:w="338" w:type="pct"/>
            <w:tcBorders>
              <w:top w:val="nil"/>
              <w:left w:val="nil"/>
              <w:bottom w:val="single" w:sz="4" w:space="0" w:color="auto"/>
              <w:right w:val="single" w:sz="4" w:space="0" w:color="auto"/>
            </w:tcBorders>
            <w:shd w:val="clear" w:color="auto" w:fill="auto"/>
            <w:vAlign w:val="center"/>
            <w:hideMark/>
          </w:tcPr>
          <w:p w14:paraId="50285025" w14:textId="77777777" w:rsidR="00637D47" w:rsidRPr="00FA63DB" w:rsidRDefault="00637D47" w:rsidP="00637D47">
            <w:pPr>
              <w:autoSpaceDE/>
              <w:autoSpaceDN/>
              <w:spacing w:line="240" w:lineRule="auto"/>
              <w:ind w:firstLine="0"/>
              <w:jc w:val="center"/>
              <w:rPr>
                <w:b/>
                <w:bCs/>
                <w:color w:val="000000"/>
                <w:sz w:val="16"/>
                <w:szCs w:val="20"/>
                <w:lang w:bidi="ar-SA"/>
              </w:rPr>
            </w:pPr>
            <w:r w:rsidRPr="00FA63DB">
              <w:rPr>
                <w:b/>
                <w:bCs/>
                <w:color w:val="000000"/>
                <w:sz w:val="16"/>
                <w:szCs w:val="20"/>
                <w:lang w:bidi="ar-SA"/>
              </w:rPr>
              <w:t>Доставка</w:t>
            </w:r>
          </w:p>
        </w:tc>
        <w:tc>
          <w:tcPr>
            <w:tcW w:w="469" w:type="pct"/>
            <w:tcBorders>
              <w:top w:val="nil"/>
              <w:left w:val="nil"/>
              <w:bottom w:val="single" w:sz="4" w:space="0" w:color="auto"/>
              <w:right w:val="single" w:sz="4" w:space="0" w:color="auto"/>
            </w:tcBorders>
            <w:shd w:val="clear" w:color="auto" w:fill="auto"/>
            <w:vAlign w:val="center"/>
            <w:hideMark/>
          </w:tcPr>
          <w:p w14:paraId="35978564" w14:textId="77777777" w:rsidR="00637D47" w:rsidRPr="00FA63DB" w:rsidRDefault="00637D47" w:rsidP="00637D47">
            <w:pPr>
              <w:autoSpaceDE/>
              <w:autoSpaceDN/>
              <w:spacing w:line="240" w:lineRule="auto"/>
              <w:ind w:firstLine="0"/>
              <w:jc w:val="center"/>
              <w:rPr>
                <w:b/>
                <w:bCs/>
                <w:color w:val="000000"/>
                <w:sz w:val="16"/>
                <w:szCs w:val="20"/>
                <w:lang w:bidi="ar-SA"/>
              </w:rPr>
            </w:pPr>
            <w:r w:rsidRPr="00FA63DB">
              <w:rPr>
                <w:b/>
                <w:bCs/>
                <w:color w:val="000000"/>
                <w:sz w:val="16"/>
                <w:szCs w:val="20"/>
                <w:lang w:bidi="ar-SA"/>
              </w:rPr>
              <w:t>Демонтажные работы</w:t>
            </w:r>
          </w:p>
        </w:tc>
        <w:tc>
          <w:tcPr>
            <w:tcW w:w="262" w:type="pct"/>
            <w:vMerge/>
            <w:tcBorders>
              <w:top w:val="single" w:sz="4" w:space="0" w:color="auto"/>
              <w:left w:val="single" w:sz="4" w:space="0" w:color="auto"/>
              <w:bottom w:val="single" w:sz="4" w:space="0" w:color="auto"/>
              <w:right w:val="single" w:sz="4" w:space="0" w:color="auto"/>
            </w:tcBorders>
            <w:vAlign w:val="center"/>
            <w:hideMark/>
          </w:tcPr>
          <w:p w14:paraId="10E52107" w14:textId="77777777" w:rsidR="00637D47" w:rsidRPr="00FA63DB" w:rsidRDefault="00637D47" w:rsidP="00637D47">
            <w:pPr>
              <w:autoSpaceDE/>
              <w:autoSpaceDN/>
              <w:spacing w:line="240" w:lineRule="auto"/>
              <w:ind w:firstLine="0"/>
              <w:jc w:val="left"/>
              <w:rPr>
                <w:b/>
                <w:bCs/>
                <w:color w:val="000000"/>
                <w:sz w:val="16"/>
                <w:szCs w:val="20"/>
                <w:lang w:bidi="ar-SA"/>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14:paraId="4130B8E6" w14:textId="77777777" w:rsidR="00637D47" w:rsidRPr="00FA63DB" w:rsidRDefault="00637D47" w:rsidP="00637D47">
            <w:pPr>
              <w:autoSpaceDE/>
              <w:autoSpaceDN/>
              <w:spacing w:line="240" w:lineRule="auto"/>
              <w:ind w:firstLine="0"/>
              <w:jc w:val="left"/>
              <w:rPr>
                <w:b/>
                <w:bCs/>
                <w:color w:val="000000"/>
                <w:sz w:val="16"/>
                <w:szCs w:val="20"/>
                <w:lang w:bidi="ar-SA"/>
              </w:rPr>
            </w:pPr>
          </w:p>
        </w:tc>
      </w:tr>
      <w:tr w:rsidR="005A3819" w:rsidRPr="00285286" w14:paraId="63F9105B" w14:textId="77777777" w:rsidTr="005A3819">
        <w:trPr>
          <w:trHeight w:val="455"/>
        </w:trPr>
        <w:tc>
          <w:tcPr>
            <w:tcW w:w="1109" w:type="pct"/>
            <w:tcBorders>
              <w:top w:val="single" w:sz="4" w:space="0" w:color="auto"/>
              <w:left w:val="single" w:sz="4" w:space="0" w:color="auto"/>
              <w:bottom w:val="single" w:sz="4" w:space="0" w:color="auto"/>
              <w:right w:val="single" w:sz="4" w:space="0" w:color="auto"/>
            </w:tcBorders>
            <w:shd w:val="clear" w:color="auto" w:fill="auto"/>
            <w:vAlign w:val="center"/>
          </w:tcPr>
          <w:p w14:paraId="0FDA7BE6" w14:textId="360DA688" w:rsidR="005A3819" w:rsidRPr="005A3819" w:rsidRDefault="005A3819" w:rsidP="00637D47">
            <w:pPr>
              <w:autoSpaceDE/>
              <w:autoSpaceDN/>
              <w:spacing w:line="240" w:lineRule="auto"/>
              <w:ind w:firstLine="0"/>
              <w:jc w:val="left"/>
              <w:rPr>
                <w:sz w:val="16"/>
                <w:szCs w:val="20"/>
                <w:lang w:bidi="ar-SA"/>
              </w:rPr>
            </w:pPr>
            <w:r w:rsidRPr="005A3819">
              <w:rPr>
                <w:sz w:val="16"/>
                <w:szCs w:val="20"/>
                <w:lang w:bidi="ar-SA"/>
              </w:rPr>
              <w:t xml:space="preserve">Сетевой насос 1Д-200-90а, Q=180 м³/ч H=74 </w:t>
            </w:r>
            <w:proofErr w:type="spellStart"/>
            <w:r w:rsidRPr="005A3819">
              <w:rPr>
                <w:sz w:val="16"/>
                <w:szCs w:val="20"/>
                <w:lang w:bidi="ar-SA"/>
              </w:rPr>
              <w:t>м.в.ст</w:t>
            </w:r>
            <w:proofErr w:type="spellEnd"/>
            <w:r w:rsidRPr="005A3819">
              <w:rPr>
                <w:sz w:val="16"/>
                <w:szCs w:val="20"/>
                <w:lang w:bidi="ar-SA"/>
              </w:rPr>
              <w:t>.</w:t>
            </w:r>
          </w:p>
        </w:tc>
        <w:tc>
          <w:tcPr>
            <w:tcW w:w="1123" w:type="pct"/>
            <w:tcBorders>
              <w:top w:val="single" w:sz="4" w:space="0" w:color="auto"/>
              <w:left w:val="nil"/>
              <w:bottom w:val="single" w:sz="4" w:space="0" w:color="auto"/>
              <w:right w:val="single" w:sz="4" w:space="0" w:color="auto"/>
            </w:tcBorders>
            <w:shd w:val="clear" w:color="auto" w:fill="auto"/>
            <w:vAlign w:val="center"/>
          </w:tcPr>
          <w:p w14:paraId="4BCFEE30" w14:textId="44BA8A98" w:rsidR="005A3819" w:rsidRPr="005A3819" w:rsidRDefault="005A3819" w:rsidP="00637D47">
            <w:pPr>
              <w:autoSpaceDE/>
              <w:autoSpaceDN/>
              <w:spacing w:line="240" w:lineRule="auto"/>
              <w:ind w:firstLine="0"/>
              <w:jc w:val="left"/>
              <w:rPr>
                <w:sz w:val="16"/>
                <w:szCs w:val="20"/>
                <w:lang w:bidi="ar-SA"/>
              </w:rPr>
            </w:pPr>
            <w:r w:rsidRPr="005A3819">
              <w:rPr>
                <w:sz w:val="16"/>
                <w:szCs w:val="20"/>
                <w:lang w:bidi="ar-SA"/>
              </w:rPr>
              <w:t xml:space="preserve">Сетевой насос </w:t>
            </w:r>
            <w:r w:rsidRPr="005A3819">
              <w:rPr>
                <w:sz w:val="16"/>
                <w:szCs w:val="20"/>
                <w:lang w:val="en-US" w:bidi="ar-SA"/>
              </w:rPr>
              <w:t>NIS</w:t>
            </w:r>
            <w:r w:rsidRPr="005A3819">
              <w:rPr>
                <w:sz w:val="16"/>
                <w:szCs w:val="20"/>
                <w:lang w:bidi="ar-SA"/>
              </w:rPr>
              <w:t xml:space="preserve"> 125-100-250</w:t>
            </w:r>
            <w:r w:rsidRPr="005A3819">
              <w:rPr>
                <w:sz w:val="16"/>
                <w:szCs w:val="20"/>
                <w:lang w:val="en-US" w:bidi="ar-SA"/>
              </w:rPr>
              <w:t>G</w:t>
            </w:r>
            <w:r w:rsidRPr="005A3819">
              <w:rPr>
                <w:sz w:val="16"/>
                <w:szCs w:val="20"/>
                <w:lang w:bidi="ar-SA"/>
              </w:rPr>
              <w:t>/75 подача 200 м</w:t>
            </w:r>
            <w:r w:rsidRPr="005A3819">
              <w:rPr>
                <w:sz w:val="16"/>
                <w:szCs w:val="20"/>
                <w:vertAlign w:val="superscript"/>
                <w:lang w:bidi="ar-SA"/>
              </w:rPr>
              <w:t>3</w:t>
            </w:r>
            <w:r w:rsidRPr="005A3819">
              <w:rPr>
                <w:sz w:val="16"/>
                <w:szCs w:val="20"/>
                <w:lang w:bidi="ar-SA"/>
              </w:rPr>
              <w:t>/час напор 86 м двигатель 75 кВт</w:t>
            </w:r>
          </w:p>
        </w:tc>
        <w:tc>
          <w:tcPr>
            <w:tcW w:w="534" w:type="pct"/>
            <w:tcBorders>
              <w:top w:val="nil"/>
              <w:left w:val="nil"/>
              <w:bottom w:val="single" w:sz="4" w:space="0" w:color="auto"/>
              <w:right w:val="single" w:sz="4" w:space="0" w:color="auto"/>
            </w:tcBorders>
            <w:shd w:val="clear" w:color="auto" w:fill="auto"/>
            <w:vAlign w:val="center"/>
          </w:tcPr>
          <w:p w14:paraId="02F173CB" w14:textId="4363C53B" w:rsidR="005A3819" w:rsidRPr="005A3819" w:rsidRDefault="005A3819" w:rsidP="00637D47">
            <w:pPr>
              <w:autoSpaceDE/>
              <w:autoSpaceDN/>
              <w:spacing w:line="240" w:lineRule="auto"/>
              <w:ind w:firstLine="0"/>
              <w:jc w:val="center"/>
              <w:rPr>
                <w:sz w:val="16"/>
                <w:szCs w:val="20"/>
                <w:lang w:bidi="ar-SA"/>
              </w:rPr>
            </w:pPr>
            <w:r w:rsidRPr="005A3819">
              <w:rPr>
                <w:sz w:val="16"/>
                <w:szCs w:val="20"/>
                <w:lang w:bidi="ar-SA"/>
              </w:rPr>
              <w:t>500,0</w:t>
            </w:r>
          </w:p>
        </w:tc>
        <w:tc>
          <w:tcPr>
            <w:tcW w:w="322" w:type="pct"/>
            <w:tcBorders>
              <w:top w:val="nil"/>
              <w:left w:val="nil"/>
              <w:bottom w:val="single" w:sz="4" w:space="0" w:color="auto"/>
              <w:right w:val="single" w:sz="4" w:space="0" w:color="auto"/>
            </w:tcBorders>
            <w:shd w:val="clear" w:color="auto" w:fill="auto"/>
            <w:vAlign w:val="center"/>
          </w:tcPr>
          <w:p w14:paraId="03F3E9BF" w14:textId="6592445E" w:rsidR="005A3819" w:rsidRPr="005A3819" w:rsidRDefault="005A3819" w:rsidP="00637D47">
            <w:pPr>
              <w:autoSpaceDE/>
              <w:autoSpaceDN/>
              <w:spacing w:line="240" w:lineRule="auto"/>
              <w:ind w:firstLine="0"/>
              <w:jc w:val="center"/>
              <w:rPr>
                <w:sz w:val="16"/>
                <w:szCs w:val="20"/>
                <w:lang w:bidi="ar-SA"/>
              </w:rPr>
            </w:pPr>
            <w:r w:rsidRPr="005A3819">
              <w:rPr>
                <w:sz w:val="16"/>
                <w:szCs w:val="20"/>
                <w:lang w:bidi="ar-SA"/>
              </w:rPr>
              <w:t>50</w:t>
            </w:r>
          </w:p>
        </w:tc>
        <w:tc>
          <w:tcPr>
            <w:tcW w:w="361" w:type="pct"/>
            <w:tcBorders>
              <w:top w:val="nil"/>
              <w:left w:val="nil"/>
              <w:bottom w:val="single" w:sz="4" w:space="0" w:color="auto"/>
              <w:right w:val="single" w:sz="4" w:space="0" w:color="auto"/>
            </w:tcBorders>
            <w:shd w:val="clear" w:color="auto" w:fill="auto"/>
            <w:vAlign w:val="center"/>
          </w:tcPr>
          <w:p w14:paraId="3F5B044E" w14:textId="3755C57B" w:rsidR="005A3819" w:rsidRPr="005A3819" w:rsidRDefault="005A3819" w:rsidP="00637D47">
            <w:pPr>
              <w:autoSpaceDE/>
              <w:autoSpaceDN/>
              <w:spacing w:line="240" w:lineRule="auto"/>
              <w:ind w:firstLine="0"/>
              <w:jc w:val="center"/>
              <w:rPr>
                <w:sz w:val="16"/>
                <w:szCs w:val="20"/>
                <w:lang w:bidi="ar-SA"/>
              </w:rPr>
            </w:pPr>
            <w:r w:rsidRPr="005A3819">
              <w:rPr>
                <w:sz w:val="16"/>
                <w:szCs w:val="20"/>
                <w:lang w:bidi="ar-SA"/>
              </w:rPr>
              <w:t>250</w:t>
            </w:r>
          </w:p>
        </w:tc>
        <w:tc>
          <w:tcPr>
            <w:tcW w:w="338" w:type="pct"/>
            <w:tcBorders>
              <w:top w:val="nil"/>
              <w:left w:val="nil"/>
              <w:bottom w:val="single" w:sz="4" w:space="0" w:color="auto"/>
              <w:right w:val="single" w:sz="4" w:space="0" w:color="auto"/>
            </w:tcBorders>
            <w:shd w:val="clear" w:color="auto" w:fill="auto"/>
            <w:vAlign w:val="center"/>
          </w:tcPr>
          <w:p w14:paraId="21C0EC7D" w14:textId="7085D8C5" w:rsidR="005A3819" w:rsidRPr="005A3819" w:rsidRDefault="005A3819" w:rsidP="00637D47">
            <w:pPr>
              <w:autoSpaceDE/>
              <w:autoSpaceDN/>
              <w:spacing w:line="240" w:lineRule="auto"/>
              <w:ind w:firstLine="0"/>
              <w:jc w:val="center"/>
              <w:rPr>
                <w:sz w:val="16"/>
                <w:szCs w:val="20"/>
                <w:lang w:bidi="ar-SA"/>
              </w:rPr>
            </w:pPr>
            <w:r w:rsidRPr="005A3819">
              <w:rPr>
                <w:sz w:val="16"/>
                <w:szCs w:val="20"/>
                <w:lang w:bidi="ar-SA"/>
              </w:rPr>
              <w:t>100</w:t>
            </w:r>
          </w:p>
        </w:tc>
        <w:tc>
          <w:tcPr>
            <w:tcW w:w="469" w:type="pct"/>
            <w:tcBorders>
              <w:top w:val="nil"/>
              <w:left w:val="nil"/>
              <w:bottom w:val="single" w:sz="4" w:space="0" w:color="auto"/>
              <w:right w:val="single" w:sz="4" w:space="0" w:color="auto"/>
            </w:tcBorders>
            <w:shd w:val="clear" w:color="auto" w:fill="auto"/>
            <w:vAlign w:val="center"/>
          </w:tcPr>
          <w:p w14:paraId="013D468A" w14:textId="59D9FCA5" w:rsidR="005A3819" w:rsidRPr="005A3819" w:rsidRDefault="005A3819" w:rsidP="00637D47">
            <w:pPr>
              <w:autoSpaceDE/>
              <w:autoSpaceDN/>
              <w:spacing w:line="240" w:lineRule="auto"/>
              <w:ind w:firstLine="0"/>
              <w:jc w:val="center"/>
              <w:rPr>
                <w:sz w:val="16"/>
                <w:szCs w:val="20"/>
                <w:lang w:bidi="ar-SA"/>
              </w:rPr>
            </w:pPr>
            <w:r w:rsidRPr="005A3819">
              <w:rPr>
                <w:sz w:val="16"/>
                <w:szCs w:val="20"/>
                <w:lang w:bidi="ar-SA"/>
              </w:rPr>
              <w:t>100</w:t>
            </w:r>
          </w:p>
        </w:tc>
        <w:tc>
          <w:tcPr>
            <w:tcW w:w="262" w:type="pct"/>
            <w:tcBorders>
              <w:top w:val="nil"/>
              <w:left w:val="nil"/>
              <w:bottom w:val="single" w:sz="4" w:space="0" w:color="auto"/>
              <w:right w:val="single" w:sz="4" w:space="0" w:color="auto"/>
            </w:tcBorders>
            <w:shd w:val="clear" w:color="auto" w:fill="auto"/>
            <w:vAlign w:val="center"/>
          </w:tcPr>
          <w:p w14:paraId="26C7C86B" w14:textId="1ABE222E" w:rsidR="005A3819" w:rsidRPr="005A3819" w:rsidRDefault="005A3819" w:rsidP="00637D47">
            <w:pPr>
              <w:autoSpaceDE/>
              <w:autoSpaceDN/>
              <w:spacing w:line="240" w:lineRule="auto"/>
              <w:ind w:firstLine="0"/>
              <w:jc w:val="center"/>
              <w:rPr>
                <w:sz w:val="16"/>
                <w:szCs w:val="20"/>
                <w:lang w:bidi="ar-SA"/>
              </w:rPr>
            </w:pPr>
            <w:r w:rsidRPr="005A3819">
              <w:rPr>
                <w:sz w:val="16"/>
                <w:szCs w:val="20"/>
                <w:lang w:bidi="ar-SA"/>
              </w:rPr>
              <w:t>1</w:t>
            </w:r>
          </w:p>
        </w:tc>
        <w:tc>
          <w:tcPr>
            <w:tcW w:w="482" w:type="pct"/>
            <w:tcBorders>
              <w:top w:val="nil"/>
              <w:left w:val="nil"/>
              <w:bottom w:val="single" w:sz="4" w:space="0" w:color="auto"/>
              <w:right w:val="single" w:sz="4" w:space="0" w:color="auto"/>
            </w:tcBorders>
            <w:shd w:val="clear" w:color="auto" w:fill="auto"/>
            <w:vAlign w:val="center"/>
          </w:tcPr>
          <w:p w14:paraId="596071C2" w14:textId="0B320931" w:rsidR="005A3819" w:rsidRPr="005A3819" w:rsidRDefault="005A3819" w:rsidP="00637D47">
            <w:pPr>
              <w:autoSpaceDE/>
              <w:autoSpaceDN/>
              <w:spacing w:line="240" w:lineRule="auto"/>
              <w:ind w:firstLine="0"/>
              <w:jc w:val="center"/>
              <w:rPr>
                <w:sz w:val="16"/>
                <w:szCs w:val="20"/>
                <w:lang w:bidi="ar-SA"/>
              </w:rPr>
            </w:pPr>
            <w:r w:rsidRPr="005A3819">
              <w:rPr>
                <w:sz w:val="16"/>
                <w:szCs w:val="20"/>
                <w:lang w:bidi="ar-SA"/>
              </w:rPr>
              <w:t>1000,0</w:t>
            </w:r>
          </w:p>
        </w:tc>
      </w:tr>
      <w:tr w:rsidR="005A3819" w:rsidRPr="00285286" w14:paraId="3BF59688" w14:textId="77777777" w:rsidTr="005A3819">
        <w:trPr>
          <w:trHeight w:val="455"/>
        </w:trPr>
        <w:tc>
          <w:tcPr>
            <w:tcW w:w="1109" w:type="pct"/>
            <w:tcBorders>
              <w:top w:val="single" w:sz="4" w:space="0" w:color="auto"/>
              <w:left w:val="single" w:sz="4" w:space="0" w:color="auto"/>
              <w:bottom w:val="single" w:sz="4" w:space="0" w:color="auto"/>
              <w:right w:val="single" w:sz="4" w:space="0" w:color="auto"/>
            </w:tcBorders>
            <w:shd w:val="clear" w:color="auto" w:fill="auto"/>
            <w:vAlign w:val="center"/>
          </w:tcPr>
          <w:p w14:paraId="75922164" w14:textId="19976569" w:rsidR="005A3819" w:rsidRPr="005A3819" w:rsidRDefault="005A3819" w:rsidP="00637D47">
            <w:pPr>
              <w:autoSpaceDE/>
              <w:autoSpaceDN/>
              <w:spacing w:line="240" w:lineRule="auto"/>
              <w:ind w:firstLine="0"/>
              <w:jc w:val="left"/>
              <w:rPr>
                <w:sz w:val="16"/>
                <w:szCs w:val="20"/>
                <w:lang w:bidi="ar-SA"/>
              </w:rPr>
            </w:pPr>
            <w:r w:rsidRPr="005A3819">
              <w:rPr>
                <w:sz w:val="16"/>
                <w:szCs w:val="16"/>
              </w:rPr>
              <w:t>Насос ГВС №3 К100-65-200, подача 100 м</w:t>
            </w:r>
            <w:r w:rsidRPr="005A3819">
              <w:rPr>
                <w:sz w:val="16"/>
                <w:szCs w:val="16"/>
                <w:vertAlign w:val="superscript"/>
              </w:rPr>
              <w:t>3</w:t>
            </w:r>
            <w:r w:rsidRPr="005A3819">
              <w:rPr>
                <w:sz w:val="16"/>
                <w:szCs w:val="16"/>
              </w:rPr>
              <w:t>/час</w:t>
            </w:r>
            <w:proofErr w:type="gramStart"/>
            <w:r w:rsidRPr="005A3819">
              <w:rPr>
                <w:sz w:val="16"/>
                <w:szCs w:val="16"/>
                <w:vertAlign w:val="superscript"/>
              </w:rPr>
              <w:t xml:space="preserve"> </w:t>
            </w:r>
            <w:r w:rsidRPr="005A3819">
              <w:rPr>
                <w:sz w:val="16"/>
                <w:szCs w:val="16"/>
              </w:rPr>
              <w:t>,</w:t>
            </w:r>
            <w:proofErr w:type="gramEnd"/>
            <w:r w:rsidRPr="005A3819">
              <w:rPr>
                <w:sz w:val="16"/>
                <w:szCs w:val="16"/>
              </w:rPr>
              <w:t xml:space="preserve"> напор 50м, 2900 об/мин, </w:t>
            </w:r>
            <w:proofErr w:type="spellStart"/>
            <w:r w:rsidRPr="005A3819">
              <w:rPr>
                <w:sz w:val="16"/>
                <w:szCs w:val="16"/>
              </w:rPr>
              <w:t>эл.двиг</w:t>
            </w:r>
            <w:proofErr w:type="spellEnd"/>
            <w:r w:rsidRPr="005A3819">
              <w:rPr>
                <w:sz w:val="16"/>
                <w:szCs w:val="16"/>
              </w:rPr>
              <w:t>. 30 кВт</w:t>
            </w:r>
          </w:p>
        </w:tc>
        <w:tc>
          <w:tcPr>
            <w:tcW w:w="1123" w:type="pct"/>
            <w:tcBorders>
              <w:top w:val="single" w:sz="4" w:space="0" w:color="auto"/>
              <w:left w:val="nil"/>
              <w:bottom w:val="single" w:sz="4" w:space="0" w:color="auto"/>
              <w:right w:val="single" w:sz="4" w:space="0" w:color="auto"/>
            </w:tcBorders>
            <w:shd w:val="clear" w:color="auto" w:fill="auto"/>
            <w:vAlign w:val="center"/>
          </w:tcPr>
          <w:p w14:paraId="0217F03E" w14:textId="601A20FE" w:rsidR="005A3819" w:rsidRPr="005A3819" w:rsidRDefault="005A3819" w:rsidP="00637D47">
            <w:pPr>
              <w:autoSpaceDE/>
              <w:autoSpaceDN/>
              <w:spacing w:line="240" w:lineRule="auto"/>
              <w:ind w:firstLine="0"/>
              <w:jc w:val="left"/>
              <w:rPr>
                <w:sz w:val="16"/>
                <w:szCs w:val="20"/>
                <w:lang w:bidi="ar-SA"/>
              </w:rPr>
            </w:pPr>
            <w:r w:rsidRPr="005A3819">
              <w:rPr>
                <w:sz w:val="16"/>
                <w:szCs w:val="20"/>
                <w:lang w:bidi="ar-SA"/>
              </w:rPr>
              <w:t xml:space="preserve">Насос ГВС </w:t>
            </w:r>
            <w:r w:rsidRPr="005A3819">
              <w:rPr>
                <w:sz w:val="16"/>
                <w:szCs w:val="20"/>
                <w:lang w:val="en-US" w:bidi="ar-SA"/>
              </w:rPr>
              <w:t>TD</w:t>
            </w:r>
            <w:r w:rsidRPr="005A3819">
              <w:rPr>
                <w:sz w:val="16"/>
                <w:szCs w:val="20"/>
                <w:lang w:bidi="ar-SA"/>
              </w:rPr>
              <w:t xml:space="preserve"> 80-47</w:t>
            </w:r>
            <w:r w:rsidRPr="005A3819">
              <w:rPr>
                <w:sz w:val="16"/>
                <w:szCs w:val="20"/>
                <w:lang w:val="en-US" w:bidi="ar-SA"/>
              </w:rPr>
              <w:t>G</w:t>
            </w:r>
            <w:r w:rsidRPr="005A3819">
              <w:rPr>
                <w:sz w:val="16"/>
                <w:szCs w:val="20"/>
                <w:lang w:bidi="ar-SA"/>
              </w:rPr>
              <w:t>/2 подача 80 м</w:t>
            </w:r>
            <w:r w:rsidRPr="005A3819">
              <w:rPr>
                <w:sz w:val="16"/>
                <w:szCs w:val="20"/>
                <w:vertAlign w:val="superscript"/>
                <w:lang w:bidi="ar-SA"/>
              </w:rPr>
              <w:t>3</w:t>
            </w:r>
            <w:r w:rsidRPr="005A3819">
              <w:rPr>
                <w:sz w:val="16"/>
                <w:szCs w:val="20"/>
                <w:lang w:bidi="ar-SA"/>
              </w:rPr>
              <w:t>/час напор 47 м двигатель 18,5 кВт</w:t>
            </w:r>
          </w:p>
        </w:tc>
        <w:tc>
          <w:tcPr>
            <w:tcW w:w="534" w:type="pct"/>
            <w:tcBorders>
              <w:top w:val="nil"/>
              <w:left w:val="nil"/>
              <w:bottom w:val="single" w:sz="4" w:space="0" w:color="auto"/>
              <w:right w:val="single" w:sz="4" w:space="0" w:color="auto"/>
            </w:tcBorders>
            <w:shd w:val="clear" w:color="auto" w:fill="auto"/>
            <w:vAlign w:val="center"/>
          </w:tcPr>
          <w:p w14:paraId="6B683830" w14:textId="6570A4C9" w:rsidR="005A3819" w:rsidRPr="005A3819" w:rsidRDefault="005A3819" w:rsidP="00637D47">
            <w:pPr>
              <w:autoSpaceDE/>
              <w:autoSpaceDN/>
              <w:spacing w:line="240" w:lineRule="auto"/>
              <w:ind w:firstLine="0"/>
              <w:jc w:val="center"/>
              <w:rPr>
                <w:sz w:val="16"/>
                <w:szCs w:val="20"/>
                <w:lang w:bidi="ar-SA"/>
              </w:rPr>
            </w:pPr>
            <w:r w:rsidRPr="005A3819">
              <w:rPr>
                <w:sz w:val="16"/>
                <w:szCs w:val="16"/>
                <w:lang w:bidi="ar-SA"/>
              </w:rPr>
              <w:t>150,0</w:t>
            </w:r>
          </w:p>
        </w:tc>
        <w:tc>
          <w:tcPr>
            <w:tcW w:w="322" w:type="pct"/>
            <w:tcBorders>
              <w:top w:val="nil"/>
              <w:left w:val="nil"/>
              <w:bottom w:val="single" w:sz="4" w:space="0" w:color="auto"/>
              <w:right w:val="single" w:sz="4" w:space="0" w:color="auto"/>
            </w:tcBorders>
            <w:shd w:val="clear" w:color="auto" w:fill="auto"/>
            <w:vAlign w:val="center"/>
          </w:tcPr>
          <w:p w14:paraId="18407617" w14:textId="2D6E9E2B" w:rsidR="005A3819" w:rsidRPr="005A3819" w:rsidRDefault="005A3819" w:rsidP="00637D47">
            <w:pPr>
              <w:autoSpaceDE/>
              <w:autoSpaceDN/>
              <w:spacing w:line="240" w:lineRule="auto"/>
              <w:ind w:firstLine="0"/>
              <w:jc w:val="center"/>
              <w:rPr>
                <w:sz w:val="16"/>
                <w:szCs w:val="20"/>
                <w:lang w:bidi="ar-SA"/>
              </w:rPr>
            </w:pPr>
            <w:r w:rsidRPr="005A3819">
              <w:rPr>
                <w:sz w:val="16"/>
                <w:szCs w:val="16"/>
                <w:lang w:bidi="ar-SA"/>
              </w:rPr>
              <w:t>15</w:t>
            </w:r>
          </w:p>
        </w:tc>
        <w:tc>
          <w:tcPr>
            <w:tcW w:w="361" w:type="pct"/>
            <w:tcBorders>
              <w:top w:val="nil"/>
              <w:left w:val="nil"/>
              <w:bottom w:val="single" w:sz="4" w:space="0" w:color="auto"/>
              <w:right w:val="single" w:sz="4" w:space="0" w:color="auto"/>
            </w:tcBorders>
            <w:shd w:val="clear" w:color="auto" w:fill="auto"/>
            <w:vAlign w:val="center"/>
          </w:tcPr>
          <w:p w14:paraId="7BFF02EE" w14:textId="07B6A7B9" w:rsidR="005A3819" w:rsidRPr="005A3819" w:rsidRDefault="005A3819" w:rsidP="00637D47">
            <w:pPr>
              <w:autoSpaceDE/>
              <w:autoSpaceDN/>
              <w:spacing w:line="240" w:lineRule="auto"/>
              <w:ind w:firstLine="0"/>
              <w:jc w:val="center"/>
              <w:rPr>
                <w:sz w:val="16"/>
                <w:szCs w:val="20"/>
                <w:lang w:bidi="ar-SA"/>
              </w:rPr>
            </w:pPr>
            <w:r w:rsidRPr="005A3819">
              <w:rPr>
                <w:sz w:val="16"/>
                <w:szCs w:val="16"/>
                <w:lang w:bidi="ar-SA"/>
              </w:rPr>
              <w:t>75,0</w:t>
            </w:r>
          </w:p>
        </w:tc>
        <w:tc>
          <w:tcPr>
            <w:tcW w:w="338" w:type="pct"/>
            <w:tcBorders>
              <w:top w:val="nil"/>
              <w:left w:val="nil"/>
              <w:bottom w:val="single" w:sz="4" w:space="0" w:color="auto"/>
              <w:right w:val="single" w:sz="4" w:space="0" w:color="auto"/>
            </w:tcBorders>
            <w:shd w:val="clear" w:color="auto" w:fill="auto"/>
            <w:vAlign w:val="center"/>
          </w:tcPr>
          <w:p w14:paraId="0120559B" w14:textId="054D1E5B" w:rsidR="005A3819" w:rsidRPr="005A3819" w:rsidRDefault="005A3819" w:rsidP="00637D47">
            <w:pPr>
              <w:autoSpaceDE/>
              <w:autoSpaceDN/>
              <w:spacing w:line="240" w:lineRule="auto"/>
              <w:ind w:firstLine="0"/>
              <w:jc w:val="center"/>
              <w:rPr>
                <w:sz w:val="16"/>
                <w:szCs w:val="20"/>
                <w:lang w:bidi="ar-SA"/>
              </w:rPr>
            </w:pPr>
            <w:r w:rsidRPr="005A3819">
              <w:rPr>
                <w:sz w:val="16"/>
                <w:szCs w:val="16"/>
                <w:lang w:bidi="ar-SA"/>
              </w:rPr>
              <w:t>30</w:t>
            </w:r>
          </w:p>
        </w:tc>
        <w:tc>
          <w:tcPr>
            <w:tcW w:w="469" w:type="pct"/>
            <w:tcBorders>
              <w:top w:val="nil"/>
              <w:left w:val="nil"/>
              <w:bottom w:val="single" w:sz="4" w:space="0" w:color="auto"/>
              <w:right w:val="single" w:sz="4" w:space="0" w:color="auto"/>
            </w:tcBorders>
            <w:shd w:val="clear" w:color="auto" w:fill="auto"/>
            <w:vAlign w:val="center"/>
          </w:tcPr>
          <w:p w14:paraId="5080D96C" w14:textId="7A923ABC" w:rsidR="005A3819" w:rsidRPr="005A3819" w:rsidRDefault="005A3819" w:rsidP="00637D47">
            <w:pPr>
              <w:autoSpaceDE/>
              <w:autoSpaceDN/>
              <w:spacing w:line="240" w:lineRule="auto"/>
              <w:ind w:firstLine="0"/>
              <w:jc w:val="center"/>
              <w:rPr>
                <w:sz w:val="16"/>
                <w:szCs w:val="20"/>
                <w:lang w:bidi="ar-SA"/>
              </w:rPr>
            </w:pPr>
            <w:r w:rsidRPr="005A3819">
              <w:rPr>
                <w:sz w:val="16"/>
                <w:szCs w:val="16"/>
                <w:lang w:bidi="ar-SA"/>
              </w:rPr>
              <w:t>30</w:t>
            </w:r>
          </w:p>
        </w:tc>
        <w:tc>
          <w:tcPr>
            <w:tcW w:w="262" w:type="pct"/>
            <w:tcBorders>
              <w:top w:val="nil"/>
              <w:left w:val="nil"/>
              <w:bottom w:val="single" w:sz="4" w:space="0" w:color="auto"/>
              <w:right w:val="single" w:sz="4" w:space="0" w:color="auto"/>
            </w:tcBorders>
            <w:shd w:val="clear" w:color="auto" w:fill="auto"/>
            <w:vAlign w:val="center"/>
          </w:tcPr>
          <w:p w14:paraId="7A21F453" w14:textId="56E4288B" w:rsidR="005A3819" w:rsidRPr="005A3819" w:rsidRDefault="005A3819" w:rsidP="00637D47">
            <w:pPr>
              <w:autoSpaceDE/>
              <w:autoSpaceDN/>
              <w:spacing w:line="240" w:lineRule="auto"/>
              <w:ind w:firstLine="0"/>
              <w:jc w:val="center"/>
              <w:rPr>
                <w:sz w:val="16"/>
                <w:szCs w:val="20"/>
                <w:lang w:bidi="ar-SA"/>
              </w:rPr>
            </w:pPr>
            <w:r w:rsidRPr="005A3819">
              <w:rPr>
                <w:sz w:val="16"/>
                <w:szCs w:val="16"/>
                <w:lang w:bidi="ar-SA"/>
              </w:rPr>
              <w:t>1</w:t>
            </w:r>
          </w:p>
        </w:tc>
        <w:tc>
          <w:tcPr>
            <w:tcW w:w="482" w:type="pct"/>
            <w:tcBorders>
              <w:top w:val="nil"/>
              <w:left w:val="nil"/>
              <w:bottom w:val="single" w:sz="4" w:space="0" w:color="auto"/>
              <w:right w:val="single" w:sz="4" w:space="0" w:color="auto"/>
            </w:tcBorders>
            <w:shd w:val="clear" w:color="auto" w:fill="auto"/>
            <w:vAlign w:val="center"/>
          </w:tcPr>
          <w:p w14:paraId="03A715A2" w14:textId="09F44C11" w:rsidR="005A3819" w:rsidRPr="005A3819" w:rsidRDefault="005A3819" w:rsidP="00637D47">
            <w:pPr>
              <w:autoSpaceDE/>
              <w:autoSpaceDN/>
              <w:spacing w:line="240" w:lineRule="auto"/>
              <w:ind w:firstLine="0"/>
              <w:jc w:val="center"/>
              <w:rPr>
                <w:sz w:val="16"/>
                <w:szCs w:val="20"/>
                <w:lang w:bidi="ar-SA"/>
              </w:rPr>
            </w:pPr>
            <w:r w:rsidRPr="005A3819">
              <w:rPr>
                <w:sz w:val="16"/>
                <w:szCs w:val="16"/>
                <w:lang w:bidi="ar-SA"/>
              </w:rPr>
              <w:t>300,0</w:t>
            </w:r>
          </w:p>
        </w:tc>
      </w:tr>
      <w:tr w:rsidR="005A3819" w:rsidRPr="00285286" w14:paraId="44E4725E" w14:textId="77777777" w:rsidTr="005A3819">
        <w:trPr>
          <w:trHeight w:val="455"/>
        </w:trPr>
        <w:tc>
          <w:tcPr>
            <w:tcW w:w="1109" w:type="pct"/>
            <w:tcBorders>
              <w:top w:val="single" w:sz="4" w:space="0" w:color="auto"/>
              <w:left w:val="single" w:sz="4" w:space="0" w:color="auto"/>
              <w:bottom w:val="single" w:sz="4" w:space="0" w:color="auto"/>
              <w:right w:val="single" w:sz="4" w:space="0" w:color="auto"/>
            </w:tcBorders>
            <w:shd w:val="clear" w:color="auto" w:fill="auto"/>
            <w:vAlign w:val="center"/>
          </w:tcPr>
          <w:p w14:paraId="6F3FE6D0" w14:textId="134BE013" w:rsidR="005A3819" w:rsidRPr="005A3819" w:rsidRDefault="005A3819" w:rsidP="00637D47">
            <w:pPr>
              <w:autoSpaceDE/>
              <w:autoSpaceDN/>
              <w:spacing w:line="240" w:lineRule="auto"/>
              <w:ind w:firstLine="0"/>
              <w:jc w:val="left"/>
              <w:rPr>
                <w:sz w:val="16"/>
                <w:szCs w:val="20"/>
                <w:lang w:bidi="ar-SA"/>
              </w:rPr>
            </w:pPr>
            <w:r w:rsidRPr="005A3819">
              <w:rPr>
                <w:b/>
                <w:sz w:val="16"/>
                <w:szCs w:val="16"/>
                <w:lang w:bidi="ar-SA"/>
              </w:rPr>
              <w:t>Итого:</w:t>
            </w:r>
          </w:p>
        </w:tc>
        <w:tc>
          <w:tcPr>
            <w:tcW w:w="1123" w:type="pct"/>
            <w:tcBorders>
              <w:top w:val="single" w:sz="4" w:space="0" w:color="auto"/>
              <w:left w:val="nil"/>
              <w:bottom w:val="single" w:sz="4" w:space="0" w:color="auto"/>
              <w:right w:val="single" w:sz="4" w:space="0" w:color="auto"/>
            </w:tcBorders>
            <w:shd w:val="clear" w:color="auto" w:fill="auto"/>
            <w:vAlign w:val="center"/>
          </w:tcPr>
          <w:p w14:paraId="0186998D" w14:textId="5967EE67" w:rsidR="005A3819" w:rsidRPr="005A3819" w:rsidRDefault="005A3819" w:rsidP="00637D47">
            <w:pPr>
              <w:autoSpaceDE/>
              <w:autoSpaceDN/>
              <w:spacing w:line="240" w:lineRule="auto"/>
              <w:ind w:firstLine="0"/>
              <w:jc w:val="left"/>
              <w:rPr>
                <w:sz w:val="16"/>
                <w:szCs w:val="20"/>
                <w:lang w:bidi="ar-SA"/>
              </w:rPr>
            </w:pPr>
          </w:p>
        </w:tc>
        <w:tc>
          <w:tcPr>
            <w:tcW w:w="534" w:type="pct"/>
            <w:tcBorders>
              <w:top w:val="nil"/>
              <w:left w:val="nil"/>
              <w:bottom w:val="single" w:sz="4" w:space="0" w:color="auto"/>
              <w:right w:val="single" w:sz="4" w:space="0" w:color="auto"/>
            </w:tcBorders>
            <w:shd w:val="clear" w:color="auto" w:fill="auto"/>
            <w:vAlign w:val="center"/>
          </w:tcPr>
          <w:p w14:paraId="23BD5D90" w14:textId="447DC587" w:rsidR="005A3819" w:rsidRPr="005A3819" w:rsidRDefault="005A3819" w:rsidP="00637D47">
            <w:pPr>
              <w:autoSpaceDE/>
              <w:autoSpaceDN/>
              <w:spacing w:line="240" w:lineRule="auto"/>
              <w:ind w:firstLine="0"/>
              <w:jc w:val="center"/>
              <w:rPr>
                <w:b/>
                <w:sz w:val="16"/>
                <w:szCs w:val="20"/>
                <w:lang w:bidi="ar-SA"/>
              </w:rPr>
            </w:pPr>
            <w:r w:rsidRPr="005A3819">
              <w:rPr>
                <w:b/>
                <w:sz w:val="16"/>
                <w:szCs w:val="16"/>
                <w:lang w:bidi="ar-SA"/>
              </w:rPr>
              <w:t>650</w:t>
            </w:r>
          </w:p>
        </w:tc>
        <w:tc>
          <w:tcPr>
            <w:tcW w:w="322" w:type="pct"/>
            <w:tcBorders>
              <w:top w:val="nil"/>
              <w:left w:val="nil"/>
              <w:bottom w:val="single" w:sz="4" w:space="0" w:color="auto"/>
              <w:right w:val="single" w:sz="4" w:space="0" w:color="auto"/>
            </w:tcBorders>
            <w:shd w:val="clear" w:color="auto" w:fill="auto"/>
            <w:vAlign w:val="center"/>
          </w:tcPr>
          <w:p w14:paraId="32BB1EA7" w14:textId="280FAA74" w:rsidR="005A3819" w:rsidRPr="005A3819" w:rsidRDefault="005A3819" w:rsidP="00637D47">
            <w:pPr>
              <w:autoSpaceDE/>
              <w:autoSpaceDN/>
              <w:spacing w:line="240" w:lineRule="auto"/>
              <w:ind w:firstLine="0"/>
              <w:jc w:val="center"/>
              <w:rPr>
                <w:b/>
                <w:sz w:val="16"/>
                <w:szCs w:val="20"/>
                <w:lang w:bidi="ar-SA"/>
              </w:rPr>
            </w:pPr>
            <w:r w:rsidRPr="005A3819">
              <w:rPr>
                <w:b/>
                <w:sz w:val="16"/>
                <w:szCs w:val="16"/>
                <w:lang w:bidi="ar-SA"/>
              </w:rPr>
              <w:t>65</w:t>
            </w:r>
          </w:p>
        </w:tc>
        <w:tc>
          <w:tcPr>
            <w:tcW w:w="361" w:type="pct"/>
            <w:tcBorders>
              <w:top w:val="nil"/>
              <w:left w:val="nil"/>
              <w:bottom w:val="single" w:sz="4" w:space="0" w:color="auto"/>
              <w:right w:val="single" w:sz="4" w:space="0" w:color="auto"/>
            </w:tcBorders>
            <w:shd w:val="clear" w:color="auto" w:fill="auto"/>
            <w:vAlign w:val="center"/>
          </w:tcPr>
          <w:p w14:paraId="4F93BAA1" w14:textId="7C0AF8E2" w:rsidR="005A3819" w:rsidRPr="005A3819" w:rsidRDefault="005A3819" w:rsidP="00637D47">
            <w:pPr>
              <w:autoSpaceDE/>
              <w:autoSpaceDN/>
              <w:spacing w:line="240" w:lineRule="auto"/>
              <w:ind w:firstLine="0"/>
              <w:jc w:val="center"/>
              <w:rPr>
                <w:b/>
                <w:sz w:val="16"/>
                <w:szCs w:val="20"/>
                <w:lang w:bidi="ar-SA"/>
              </w:rPr>
            </w:pPr>
            <w:r w:rsidRPr="005A3819">
              <w:rPr>
                <w:b/>
                <w:sz w:val="16"/>
                <w:szCs w:val="16"/>
                <w:lang w:bidi="ar-SA"/>
              </w:rPr>
              <w:t>325</w:t>
            </w:r>
          </w:p>
        </w:tc>
        <w:tc>
          <w:tcPr>
            <w:tcW w:w="338" w:type="pct"/>
            <w:tcBorders>
              <w:top w:val="nil"/>
              <w:left w:val="nil"/>
              <w:bottom w:val="single" w:sz="4" w:space="0" w:color="auto"/>
              <w:right w:val="single" w:sz="4" w:space="0" w:color="auto"/>
            </w:tcBorders>
            <w:shd w:val="clear" w:color="auto" w:fill="auto"/>
            <w:vAlign w:val="center"/>
          </w:tcPr>
          <w:p w14:paraId="716B9F65" w14:textId="4BFAE0A6" w:rsidR="005A3819" w:rsidRPr="005A3819" w:rsidRDefault="005A3819" w:rsidP="00637D47">
            <w:pPr>
              <w:autoSpaceDE/>
              <w:autoSpaceDN/>
              <w:spacing w:line="240" w:lineRule="auto"/>
              <w:ind w:firstLine="0"/>
              <w:jc w:val="center"/>
              <w:rPr>
                <w:b/>
                <w:sz w:val="16"/>
                <w:szCs w:val="20"/>
                <w:lang w:bidi="ar-SA"/>
              </w:rPr>
            </w:pPr>
            <w:r w:rsidRPr="005A3819">
              <w:rPr>
                <w:b/>
                <w:sz w:val="16"/>
                <w:szCs w:val="16"/>
                <w:lang w:bidi="ar-SA"/>
              </w:rPr>
              <w:t>130</w:t>
            </w:r>
          </w:p>
        </w:tc>
        <w:tc>
          <w:tcPr>
            <w:tcW w:w="469" w:type="pct"/>
            <w:tcBorders>
              <w:top w:val="nil"/>
              <w:left w:val="nil"/>
              <w:bottom w:val="single" w:sz="4" w:space="0" w:color="auto"/>
              <w:right w:val="single" w:sz="4" w:space="0" w:color="auto"/>
            </w:tcBorders>
            <w:shd w:val="clear" w:color="auto" w:fill="auto"/>
            <w:vAlign w:val="center"/>
          </w:tcPr>
          <w:p w14:paraId="48CED33D" w14:textId="72892561" w:rsidR="005A3819" w:rsidRPr="005A3819" w:rsidRDefault="005A3819" w:rsidP="00637D47">
            <w:pPr>
              <w:autoSpaceDE/>
              <w:autoSpaceDN/>
              <w:spacing w:line="240" w:lineRule="auto"/>
              <w:ind w:firstLine="0"/>
              <w:jc w:val="center"/>
              <w:rPr>
                <w:b/>
                <w:sz w:val="16"/>
                <w:szCs w:val="20"/>
                <w:lang w:bidi="ar-SA"/>
              </w:rPr>
            </w:pPr>
            <w:r w:rsidRPr="005A3819">
              <w:rPr>
                <w:b/>
                <w:sz w:val="16"/>
                <w:szCs w:val="16"/>
                <w:lang w:bidi="ar-SA"/>
              </w:rPr>
              <w:t>130</w:t>
            </w:r>
          </w:p>
        </w:tc>
        <w:tc>
          <w:tcPr>
            <w:tcW w:w="262" w:type="pct"/>
            <w:tcBorders>
              <w:top w:val="nil"/>
              <w:left w:val="nil"/>
              <w:bottom w:val="single" w:sz="4" w:space="0" w:color="auto"/>
              <w:right w:val="single" w:sz="4" w:space="0" w:color="auto"/>
            </w:tcBorders>
            <w:shd w:val="clear" w:color="auto" w:fill="auto"/>
            <w:vAlign w:val="center"/>
          </w:tcPr>
          <w:p w14:paraId="418A9437" w14:textId="126BFBB8" w:rsidR="005A3819" w:rsidRPr="005A3819" w:rsidRDefault="005A3819" w:rsidP="00637D47">
            <w:pPr>
              <w:autoSpaceDE/>
              <w:autoSpaceDN/>
              <w:spacing w:line="240" w:lineRule="auto"/>
              <w:ind w:firstLine="0"/>
              <w:jc w:val="center"/>
              <w:rPr>
                <w:b/>
                <w:sz w:val="16"/>
                <w:szCs w:val="20"/>
                <w:lang w:bidi="ar-SA"/>
              </w:rPr>
            </w:pPr>
            <w:r w:rsidRPr="005A3819">
              <w:rPr>
                <w:b/>
                <w:sz w:val="16"/>
                <w:szCs w:val="16"/>
                <w:lang w:bidi="ar-SA"/>
              </w:rPr>
              <w:t>2</w:t>
            </w:r>
          </w:p>
        </w:tc>
        <w:tc>
          <w:tcPr>
            <w:tcW w:w="482" w:type="pct"/>
            <w:tcBorders>
              <w:top w:val="nil"/>
              <w:left w:val="nil"/>
              <w:bottom w:val="single" w:sz="4" w:space="0" w:color="auto"/>
              <w:right w:val="single" w:sz="4" w:space="0" w:color="auto"/>
            </w:tcBorders>
            <w:shd w:val="clear" w:color="auto" w:fill="auto"/>
            <w:vAlign w:val="center"/>
          </w:tcPr>
          <w:p w14:paraId="7C64DFA3" w14:textId="53A47086" w:rsidR="005A3819" w:rsidRPr="005A3819" w:rsidRDefault="005A3819" w:rsidP="00637D47">
            <w:pPr>
              <w:autoSpaceDE/>
              <w:autoSpaceDN/>
              <w:spacing w:line="240" w:lineRule="auto"/>
              <w:ind w:firstLine="0"/>
              <w:jc w:val="center"/>
              <w:rPr>
                <w:b/>
                <w:sz w:val="16"/>
                <w:szCs w:val="20"/>
                <w:lang w:bidi="ar-SA"/>
              </w:rPr>
            </w:pPr>
            <w:r w:rsidRPr="005A3819">
              <w:rPr>
                <w:b/>
                <w:sz w:val="16"/>
                <w:szCs w:val="16"/>
                <w:lang w:bidi="ar-SA"/>
              </w:rPr>
              <w:t>1300,0</w:t>
            </w:r>
          </w:p>
        </w:tc>
      </w:tr>
    </w:tbl>
    <w:p w14:paraId="5444BE73" w14:textId="77777777" w:rsidR="00637D47" w:rsidRDefault="00637D47" w:rsidP="00637D47">
      <w:pPr>
        <w:sectPr w:rsidR="00637D47" w:rsidSect="00637D47">
          <w:pgSz w:w="16840" w:h="11907" w:orient="landscape" w:code="9"/>
          <w:pgMar w:top="1701" w:right="567" w:bottom="567" w:left="567" w:header="0" w:footer="590" w:gutter="0"/>
          <w:cols w:space="720"/>
          <w:docGrid w:linePitch="354"/>
        </w:sectPr>
      </w:pPr>
    </w:p>
    <w:p w14:paraId="2A894067" w14:textId="56C6FF06" w:rsidR="00D16840" w:rsidRPr="00D16840" w:rsidRDefault="00D16840" w:rsidP="00D16840">
      <w:pPr>
        <w:rPr>
          <w:lang w:eastAsia="en-US" w:bidi="ar-SA"/>
        </w:rPr>
      </w:pPr>
      <w:r w:rsidRPr="00D16840">
        <w:rPr>
          <w:lang w:eastAsia="en-US" w:bidi="ar-SA"/>
        </w:rPr>
        <w:lastRenderedPageBreak/>
        <w:t xml:space="preserve">Итоговые затраты в реализацию мероприятий по </w:t>
      </w:r>
      <w:r>
        <w:rPr>
          <w:lang w:eastAsia="en-US" w:bidi="ar-SA"/>
        </w:rPr>
        <w:t>техническому перевооружению котельной</w:t>
      </w:r>
      <w:r w:rsidR="006E645D">
        <w:rPr>
          <w:lang w:eastAsia="en-US" w:bidi="ar-SA"/>
        </w:rPr>
        <w:t>, Куйбышева, д. 77</w:t>
      </w:r>
      <w:r w:rsidRPr="00D16840">
        <w:rPr>
          <w:lang w:eastAsia="en-US" w:bidi="ar-SA"/>
        </w:rPr>
        <w:t xml:space="preserve">, </w:t>
      </w:r>
      <w:r w:rsidR="005A3819" w:rsidRPr="005A3819">
        <w:rPr>
          <w:lang w:eastAsia="en-US" w:bidi="ar-SA"/>
        </w:rPr>
        <w:t>в ценах 2023</w:t>
      </w:r>
      <w:r w:rsidRPr="005A3819">
        <w:rPr>
          <w:lang w:eastAsia="en-US" w:bidi="ar-SA"/>
        </w:rPr>
        <w:t xml:space="preserve"> года, </w:t>
      </w:r>
      <w:r w:rsidR="005A3819" w:rsidRPr="005A3819">
        <w:rPr>
          <w:lang w:eastAsia="en-US" w:bidi="ar-SA"/>
        </w:rPr>
        <w:t>составляют — 47200</w:t>
      </w:r>
      <w:r w:rsidRPr="005A3819">
        <w:rPr>
          <w:lang w:eastAsia="en-US" w:bidi="ar-SA"/>
        </w:rPr>
        <w:t> тыс. руб. с НДС.</w:t>
      </w:r>
    </w:p>
    <w:p w14:paraId="0627155A" w14:textId="77777777" w:rsidR="00D16840" w:rsidRPr="00D16840" w:rsidRDefault="00D16840" w:rsidP="00D16840">
      <w:pPr>
        <w:rPr>
          <w:lang w:eastAsia="en-US" w:bidi="ar-SA"/>
        </w:rPr>
      </w:pPr>
    </w:p>
    <w:p w14:paraId="3D0FDF27" w14:textId="78F5A879" w:rsidR="00637D47" w:rsidRPr="009F540E" w:rsidRDefault="00637D47" w:rsidP="00637D47">
      <w:pPr>
        <w:keepNext/>
        <w:keepLines/>
        <w:rPr>
          <w:b/>
        </w:rPr>
      </w:pPr>
      <w:r w:rsidRPr="009F540E">
        <w:rPr>
          <w:b/>
        </w:rPr>
        <w:t xml:space="preserve">Котельная </w:t>
      </w:r>
      <w:r w:rsidR="00D801DA">
        <w:rPr>
          <w:b/>
        </w:rPr>
        <w:t>№</w:t>
      </w:r>
      <w:r w:rsidR="00F03E1F">
        <w:rPr>
          <w:b/>
        </w:rPr>
        <w:t xml:space="preserve"> </w:t>
      </w:r>
      <w:r w:rsidR="00D801DA">
        <w:rPr>
          <w:b/>
        </w:rPr>
        <w:t>3</w:t>
      </w:r>
      <w:r>
        <w:rPr>
          <w:b/>
        </w:rPr>
        <w:t xml:space="preserve"> ООО «</w:t>
      </w:r>
      <w:proofErr w:type="spellStart"/>
      <w:r>
        <w:rPr>
          <w:b/>
        </w:rPr>
        <w:t>КомЭнерго</w:t>
      </w:r>
      <w:proofErr w:type="spellEnd"/>
      <w:r>
        <w:rPr>
          <w:b/>
        </w:rPr>
        <w:t>»</w:t>
      </w:r>
    </w:p>
    <w:p w14:paraId="24F0AB1E" w14:textId="1C769C82" w:rsidR="00637D47" w:rsidRDefault="00637D47" w:rsidP="00637D47">
      <w:pPr>
        <w:rPr>
          <w:lang w:eastAsia="en-US" w:bidi="ar-SA"/>
        </w:rPr>
      </w:pPr>
      <w:r w:rsidRPr="00E80C98">
        <w:rPr>
          <w:lang w:eastAsia="en-US" w:bidi="ar-SA"/>
        </w:rPr>
        <w:t xml:space="preserve">Актуализированной Схемой теплоснабжения предусматривается </w:t>
      </w:r>
      <w:r>
        <w:rPr>
          <w:lang w:eastAsia="en-US" w:bidi="ar-SA"/>
        </w:rPr>
        <w:t xml:space="preserve">сохранение теплоснабжения </w:t>
      </w:r>
      <w:r w:rsidRPr="00F32D7B">
        <w:rPr>
          <w:lang w:eastAsia="en-US" w:bidi="ar-SA"/>
        </w:rPr>
        <w:t xml:space="preserve">потребителей и </w:t>
      </w:r>
      <w:proofErr w:type="spellStart"/>
      <w:r w:rsidRPr="00F32D7B">
        <w:rPr>
          <w:lang w:eastAsia="en-US" w:bidi="ar-SA"/>
        </w:rPr>
        <w:t>промлощадки</w:t>
      </w:r>
      <w:proofErr w:type="spellEnd"/>
      <w:r w:rsidRPr="00F32D7B">
        <w:rPr>
          <w:lang w:eastAsia="en-US" w:bidi="ar-SA"/>
        </w:rPr>
        <w:t xml:space="preserve"> на весь период действия Схемы </w:t>
      </w:r>
      <w:r>
        <w:rPr>
          <w:lang w:eastAsia="en-US" w:bidi="ar-SA"/>
        </w:rPr>
        <w:t xml:space="preserve">— </w:t>
      </w:r>
      <w:r w:rsidRPr="00F32D7B">
        <w:rPr>
          <w:lang w:eastAsia="en-US" w:bidi="ar-SA"/>
        </w:rPr>
        <w:t>до 203</w:t>
      </w:r>
      <w:r w:rsidR="00003CFD">
        <w:rPr>
          <w:lang w:eastAsia="en-US" w:bidi="ar-SA"/>
        </w:rPr>
        <w:t>0</w:t>
      </w:r>
      <w:r w:rsidRPr="00F32D7B">
        <w:rPr>
          <w:lang w:eastAsia="en-US" w:bidi="ar-SA"/>
        </w:rPr>
        <w:t xml:space="preserve"> года</w:t>
      </w:r>
      <w:r>
        <w:rPr>
          <w:lang w:eastAsia="en-US" w:bidi="ar-SA"/>
        </w:rPr>
        <w:t xml:space="preserve">. </w:t>
      </w:r>
    </w:p>
    <w:p w14:paraId="3FE17078" w14:textId="656BF07C" w:rsidR="00637D47" w:rsidRDefault="00637D47" w:rsidP="00637D47">
      <w:r>
        <w:t xml:space="preserve">Для обеспечения перспективных потребителей тепловой энергией, в состав основных мероприятий по </w:t>
      </w:r>
      <w:r>
        <w:rPr>
          <w:lang w:eastAsia="en-US" w:bidi="ar-SA"/>
        </w:rPr>
        <w:t>котельной №</w:t>
      </w:r>
      <w:r w:rsidR="00F03E1F">
        <w:rPr>
          <w:lang w:eastAsia="en-US" w:bidi="ar-SA"/>
        </w:rPr>
        <w:t xml:space="preserve"> </w:t>
      </w:r>
      <w:r>
        <w:rPr>
          <w:lang w:eastAsia="en-US" w:bidi="ar-SA"/>
        </w:rPr>
        <w:t>3 ООО </w:t>
      </w:r>
      <w:r w:rsidRPr="00C901D0">
        <w:rPr>
          <w:lang w:eastAsia="en-US" w:bidi="ar-SA"/>
        </w:rPr>
        <w:t>«</w:t>
      </w:r>
      <w:proofErr w:type="spellStart"/>
      <w:r w:rsidRPr="00C901D0">
        <w:rPr>
          <w:lang w:eastAsia="en-US" w:bidi="ar-SA"/>
        </w:rPr>
        <w:t>КомЭнерго</w:t>
      </w:r>
      <w:proofErr w:type="spellEnd"/>
      <w:r w:rsidRPr="00C901D0">
        <w:rPr>
          <w:lang w:eastAsia="en-US" w:bidi="ar-SA"/>
        </w:rPr>
        <w:t>»</w:t>
      </w:r>
      <w:r>
        <w:t xml:space="preserve"> предусмотрены:</w:t>
      </w:r>
    </w:p>
    <w:p w14:paraId="46A48BE0" w14:textId="7CB4D84B" w:rsidR="00637D47" w:rsidRDefault="00637D47" w:rsidP="00637D47">
      <w:pPr>
        <w:pStyle w:val="a6"/>
        <w:numPr>
          <w:ilvl w:val="0"/>
          <w:numId w:val="24"/>
        </w:numPr>
      </w:pPr>
      <w:r>
        <w:t xml:space="preserve">замена </w:t>
      </w:r>
      <w:proofErr w:type="gramStart"/>
      <w:r>
        <w:t>водогрейных</w:t>
      </w:r>
      <w:proofErr w:type="gramEnd"/>
      <w:r>
        <w:t xml:space="preserve"> к/а ДКВР-6,5-13</w:t>
      </w:r>
      <w:r w:rsidRPr="00C901D0">
        <w:t>, ст.</w:t>
      </w:r>
      <w:r>
        <w:t>№№</w:t>
      </w:r>
      <w:r w:rsidR="00936AEC">
        <w:t xml:space="preserve"> </w:t>
      </w:r>
      <w:r w:rsidRPr="00C901D0">
        <w:t>1</w:t>
      </w:r>
      <w:r>
        <w:t xml:space="preserve">,2,3 на водогрейные к/а ICI </w:t>
      </w:r>
      <w:proofErr w:type="spellStart"/>
      <w:r>
        <w:t>Caldaie</w:t>
      </w:r>
      <w:proofErr w:type="spellEnd"/>
      <w:r>
        <w:t xml:space="preserve"> TNX 7000;</w:t>
      </w:r>
    </w:p>
    <w:p w14:paraId="3196F9E0" w14:textId="77777777" w:rsidR="00637D47" w:rsidRDefault="00637D47" w:rsidP="00637D47">
      <w:pPr>
        <w:pStyle w:val="a6"/>
        <w:numPr>
          <w:ilvl w:val="0"/>
          <w:numId w:val="24"/>
        </w:numPr>
      </w:pPr>
      <w:r>
        <w:t xml:space="preserve">замена </w:t>
      </w:r>
      <w:proofErr w:type="gramStart"/>
      <w:r>
        <w:t>паровых</w:t>
      </w:r>
      <w:proofErr w:type="gramEnd"/>
      <w:r>
        <w:t xml:space="preserve"> к/а ДКВР-6,5-13</w:t>
      </w:r>
      <w:r w:rsidRPr="00C901D0">
        <w:t>, ст.№</w:t>
      </w:r>
      <w:r>
        <w:t>№4,5,6 на аналогичные;</w:t>
      </w:r>
    </w:p>
    <w:p w14:paraId="07FCD6A0" w14:textId="77777777" w:rsidR="00637D47" w:rsidRDefault="00637D47" w:rsidP="00637D47">
      <w:pPr>
        <w:pStyle w:val="a6"/>
        <w:numPr>
          <w:ilvl w:val="0"/>
          <w:numId w:val="24"/>
        </w:numPr>
      </w:pPr>
      <w:r>
        <w:t>у</w:t>
      </w:r>
      <w:r w:rsidRPr="00C901D0">
        <w:t>становка дополнительного модуля водоподготовки ВПУ-20 м³/ч</w:t>
      </w:r>
      <w:r>
        <w:t xml:space="preserve"> в связи с приростом тепловой нагрузки. </w:t>
      </w:r>
    </w:p>
    <w:p w14:paraId="24A168D0" w14:textId="77777777" w:rsidR="00637D47" w:rsidRDefault="00637D47" w:rsidP="00637D47">
      <w:pPr>
        <w:rPr>
          <w:lang w:eastAsia="en-US" w:bidi="ar-SA"/>
        </w:rPr>
      </w:pPr>
      <w:r>
        <w:rPr>
          <w:lang w:eastAsia="en-US" w:bidi="ar-SA"/>
        </w:rPr>
        <w:t>Оценка стоимости реализации мероприятий выполнена на основании среднерыночной стоимости оборудования, где дополнительно были учтены:</w:t>
      </w:r>
    </w:p>
    <w:p w14:paraId="5F3EAC48" w14:textId="77777777" w:rsidR="00637D47" w:rsidRDefault="00637D47" w:rsidP="00637D47">
      <w:pPr>
        <w:pStyle w:val="a6"/>
        <w:numPr>
          <w:ilvl w:val="0"/>
          <w:numId w:val="24"/>
        </w:numPr>
      </w:pPr>
      <w:r>
        <w:t>затраты на проектно-изыскательные работы и составление проектно-сметной документации приняты в размере 10% от стоимости оборудования;</w:t>
      </w:r>
    </w:p>
    <w:p w14:paraId="02643342" w14:textId="77777777" w:rsidR="00637D47" w:rsidRDefault="00637D47" w:rsidP="00637D47">
      <w:pPr>
        <w:pStyle w:val="a6"/>
        <w:numPr>
          <w:ilvl w:val="0"/>
          <w:numId w:val="24"/>
        </w:numPr>
      </w:pPr>
      <w:r>
        <w:t>затраты на строительно-монтажные и пусконаладочные работы приняты в размере 45% от стоимости оборудования;</w:t>
      </w:r>
    </w:p>
    <w:p w14:paraId="590F0A12" w14:textId="77777777" w:rsidR="00637D47" w:rsidRDefault="00637D47" w:rsidP="00637D47">
      <w:pPr>
        <w:pStyle w:val="a6"/>
        <w:numPr>
          <w:ilvl w:val="0"/>
          <w:numId w:val="24"/>
        </w:numPr>
      </w:pPr>
      <w:r>
        <w:t>затраты на демонтаж старого оборудования приняты в размере 20% от стоимости нового оборудования;</w:t>
      </w:r>
    </w:p>
    <w:p w14:paraId="31023CFE" w14:textId="77777777" w:rsidR="00637D47" w:rsidRDefault="00637D47" w:rsidP="00637D47">
      <w:pPr>
        <w:pStyle w:val="a6"/>
        <w:numPr>
          <w:ilvl w:val="0"/>
          <w:numId w:val="24"/>
        </w:numPr>
      </w:pPr>
      <w:r>
        <w:t>стоимость доставки принята в размере 20% от стоимости оборудования.</w:t>
      </w:r>
    </w:p>
    <w:p w14:paraId="3DEAAEB2" w14:textId="034D2B96" w:rsidR="00637D47" w:rsidRDefault="00637D47" w:rsidP="00637D47">
      <w:pPr>
        <w:rPr>
          <w:lang w:eastAsia="en-US" w:bidi="ar-SA"/>
        </w:rPr>
      </w:pPr>
      <w:r w:rsidRPr="00900DAB">
        <w:rPr>
          <w:lang w:eastAsia="en-US" w:bidi="ar-SA"/>
        </w:rPr>
        <w:t>Итоговая оценка стоимости реализации мероприяти</w:t>
      </w:r>
      <w:r>
        <w:rPr>
          <w:lang w:eastAsia="en-US" w:bidi="ar-SA"/>
        </w:rPr>
        <w:t>й по котельной №</w:t>
      </w:r>
      <w:r w:rsidR="00F03E1F">
        <w:rPr>
          <w:lang w:eastAsia="en-US" w:bidi="ar-SA"/>
        </w:rPr>
        <w:t xml:space="preserve"> </w:t>
      </w:r>
      <w:r>
        <w:rPr>
          <w:lang w:eastAsia="en-US" w:bidi="ar-SA"/>
        </w:rPr>
        <w:t>3 ООО «</w:t>
      </w:r>
      <w:proofErr w:type="spellStart"/>
      <w:r>
        <w:rPr>
          <w:lang w:eastAsia="en-US" w:bidi="ar-SA"/>
        </w:rPr>
        <w:t>КомЭнерго</w:t>
      </w:r>
      <w:proofErr w:type="spellEnd"/>
      <w:r>
        <w:rPr>
          <w:lang w:eastAsia="en-US" w:bidi="ar-SA"/>
        </w:rPr>
        <w:t>»</w:t>
      </w:r>
      <w:r w:rsidRPr="00900DAB">
        <w:rPr>
          <w:lang w:eastAsia="en-US" w:bidi="ar-SA"/>
        </w:rPr>
        <w:t>, представлена в таблице ниже.</w:t>
      </w:r>
    </w:p>
    <w:p w14:paraId="7584457C" w14:textId="2AB9E29B" w:rsidR="00637D47" w:rsidRDefault="00637D47">
      <w:pPr>
        <w:widowControl w:val="0"/>
        <w:spacing w:line="240" w:lineRule="auto"/>
        <w:ind w:firstLine="0"/>
        <w:jc w:val="left"/>
      </w:pPr>
      <w:r>
        <w:br w:type="page"/>
      </w:r>
    </w:p>
    <w:p w14:paraId="176B50E9" w14:textId="77777777" w:rsidR="00637D47" w:rsidRDefault="00637D47" w:rsidP="00637D47">
      <w:pPr>
        <w:sectPr w:rsidR="00637D47" w:rsidSect="00CE536A">
          <w:pgSz w:w="11907" w:h="16840" w:code="9"/>
          <w:pgMar w:top="1134" w:right="567" w:bottom="1134" w:left="1701" w:header="0" w:footer="590" w:gutter="0"/>
          <w:cols w:space="720"/>
          <w:docGrid w:linePitch="299"/>
        </w:sectPr>
      </w:pPr>
    </w:p>
    <w:p w14:paraId="692E05A3" w14:textId="428DD61C" w:rsidR="00637D47" w:rsidRDefault="00637D47" w:rsidP="00637D47">
      <w:pPr>
        <w:pStyle w:val="af4"/>
      </w:pPr>
      <w:r w:rsidRPr="00D14F4B">
        <w:lastRenderedPageBreak/>
        <w:t>Таблица </w:t>
      </w:r>
      <w:r w:rsidRPr="00D14F4B">
        <w:fldChar w:fldCharType="begin"/>
      </w:r>
      <w:r w:rsidRPr="00D14F4B">
        <w:instrText xml:space="preserve"> SEQ Таблица \* ARABIC </w:instrText>
      </w:r>
      <w:r w:rsidRPr="00D14F4B">
        <w:fldChar w:fldCharType="separate"/>
      </w:r>
      <w:r w:rsidR="00A75381">
        <w:rPr>
          <w:noProof/>
        </w:rPr>
        <w:t>6</w:t>
      </w:r>
      <w:r w:rsidRPr="00D14F4B">
        <w:fldChar w:fldCharType="end"/>
      </w:r>
      <w:r w:rsidRPr="00D14F4B">
        <w:t xml:space="preserve">. </w:t>
      </w:r>
      <w:r>
        <w:t>О</w:t>
      </w:r>
      <w:r w:rsidRPr="00900DAB">
        <w:t xml:space="preserve">ценка </w:t>
      </w:r>
      <w:r w:rsidR="00D16840">
        <w:t>стоимости реализации мероприятия</w:t>
      </w:r>
      <w:r>
        <w:t xml:space="preserve"> по</w:t>
      </w:r>
      <w:r w:rsidRPr="00900DAB">
        <w:t xml:space="preserve"> </w:t>
      </w:r>
      <w:r w:rsidR="00D16840">
        <w:t>техническому перевооружению</w:t>
      </w:r>
      <w:r>
        <w:t xml:space="preserve"> </w:t>
      </w:r>
      <w:r w:rsidRPr="00900DAB">
        <w:t xml:space="preserve">котельной </w:t>
      </w:r>
      <w:r>
        <w:t>№</w:t>
      </w:r>
      <w:r w:rsidR="00F03E1F">
        <w:t xml:space="preserve"> </w:t>
      </w:r>
      <w:r>
        <w:t>3 ООО «</w:t>
      </w:r>
      <w:proofErr w:type="spellStart"/>
      <w:r>
        <w:t>КомЭнерго</w:t>
      </w:r>
      <w:proofErr w:type="spellEnd"/>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732"/>
        <w:gridCol w:w="1150"/>
        <w:gridCol w:w="1009"/>
        <w:gridCol w:w="1815"/>
        <w:gridCol w:w="1271"/>
        <w:gridCol w:w="710"/>
        <w:gridCol w:w="857"/>
        <w:gridCol w:w="911"/>
        <w:gridCol w:w="1258"/>
        <w:gridCol w:w="691"/>
        <w:gridCol w:w="1080"/>
      </w:tblGrid>
      <w:tr w:rsidR="00637D47" w:rsidRPr="00A3252C" w14:paraId="303DAC66" w14:textId="77777777" w:rsidTr="00637D47">
        <w:trPr>
          <w:trHeight w:val="20"/>
          <w:tblHeader/>
        </w:trPr>
        <w:tc>
          <w:tcPr>
            <w:tcW w:w="1624" w:type="pct"/>
            <w:gridSpan w:val="2"/>
            <w:shd w:val="clear" w:color="auto" w:fill="auto"/>
            <w:vAlign w:val="center"/>
            <w:hideMark/>
          </w:tcPr>
          <w:p w14:paraId="259B2CD0"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Состав оборудования</w:t>
            </w:r>
          </w:p>
        </w:tc>
        <w:tc>
          <w:tcPr>
            <w:tcW w:w="678" w:type="pct"/>
            <w:gridSpan w:val="2"/>
            <w:shd w:val="clear" w:color="auto" w:fill="auto"/>
            <w:vAlign w:val="center"/>
            <w:hideMark/>
          </w:tcPr>
          <w:p w14:paraId="4D12DEEF"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Располагаемая тепловая мощность нетто (с учетом затрат на собственные нужды) при аварийном выводе самого мощного котла, Гкал/</w:t>
            </w:r>
            <w:proofErr w:type="gramStart"/>
            <w:r w:rsidRPr="00A3252C">
              <w:rPr>
                <w:b/>
                <w:bCs/>
                <w:color w:val="000000"/>
                <w:sz w:val="16"/>
                <w:szCs w:val="16"/>
                <w:lang w:bidi="ar-SA"/>
              </w:rPr>
              <w:t>ч</w:t>
            </w:r>
            <w:proofErr w:type="gramEnd"/>
          </w:p>
        </w:tc>
        <w:tc>
          <w:tcPr>
            <w:tcW w:w="570" w:type="pct"/>
            <w:vMerge w:val="restart"/>
            <w:shd w:val="clear" w:color="auto" w:fill="auto"/>
            <w:vAlign w:val="center"/>
            <w:hideMark/>
          </w:tcPr>
          <w:p w14:paraId="67FF5994"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Максимальная расчетная тепловая мощность на коллекторах источника, Гкал/</w:t>
            </w:r>
            <w:proofErr w:type="gramStart"/>
            <w:r w:rsidRPr="00A3252C">
              <w:rPr>
                <w:b/>
                <w:bCs/>
                <w:color w:val="000000"/>
                <w:sz w:val="16"/>
                <w:szCs w:val="16"/>
                <w:lang w:bidi="ar-SA"/>
              </w:rPr>
              <w:t>ч</w:t>
            </w:r>
            <w:proofErr w:type="gramEnd"/>
          </w:p>
        </w:tc>
        <w:tc>
          <w:tcPr>
            <w:tcW w:w="1572" w:type="pct"/>
            <w:gridSpan w:val="5"/>
            <w:shd w:val="clear" w:color="auto" w:fill="auto"/>
            <w:noWrap/>
            <w:vAlign w:val="center"/>
            <w:hideMark/>
          </w:tcPr>
          <w:p w14:paraId="4A1C6C0A"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Стоимость за единицу, тыс. руб.</w:t>
            </w:r>
          </w:p>
        </w:tc>
        <w:tc>
          <w:tcPr>
            <w:tcW w:w="217" w:type="pct"/>
            <w:vMerge w:val="restart"/>
            <w:shd w:val="clear" w:color="auto" w:fill="auto"/>
            <w:vAlign w:val="center"/>
            <w:hideMark/>
          </w:tcPr>
          <w:p w14:paraId="3F699D57"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Кол-во, ед.</w:t>
            </w:r>
          </w:p>
        </w:tc>
        <w:tc>
          <w:tcPr>
            <w:tcW w:w="339" w:type="pct"/>
            <w:vMerge w:val="restart"/>
            <w:shd w:val="clear" w:color="auto" w:fill="auto"/>
            <w:vAlign w:val="center"/>
            <w:hideMark/>
          </w:tcPr>
          <w:p w14:paraId="51C5E70D"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Итоговая стоимость, тыс. руб. (с НДС)</w:t>
            </w:r>
          </w:p>
        </w:tc>
      </w:tr>
      <w:tr w:rsidR="00637D47" w:rsidRPr="00A3252C" w14:paraId="61329CF2" w14:textId="77777777" w:rsidTr="00637D47">
        <w:trPr>
          <w:trHeight w:val="20"/>
          <w:tblHeader/>
        </w:trPr>
        <w:tc>
          <w:tcPr>
            <w:tcW w:w="766" w:type="pct"/>
            <w:shd w:val="clear" w:color="auto" w:fill="auto"/>
            <w:vAlign w:val="center"/>
            <w:hideMark/>
          </w:tcPr>
          <w:p w14:paraId="490B9441"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До</w:t>
            </w:r>
          </w:p>
        </w:tc>
        <w:tc>
          <w:tcPr>
            <w:tcW w:w="858" w:type="pct"/>
            <w:shd w:val="clear" w:color="auto" w:fill="auto"/>
            <w:vAlign w:val="center"/>
            <w:hideMark/>
          </w:tcPr>
          <w:p w14:paraId="5C435B3A"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После</w:t>
            </w:r>
          </w:p>
        </w:tc>
        <w:tc>
          <w:tcPr>
            <w:tcW w:w="361" w:type="pct"/>
            <w:shd w:val="clear" w:color="auto" w:fill="auto"/>
            <w:vAlign w:val="center"/>
            <w:hideMark/>
          </w:tcPr>
          <w:p w14:paraId="1F0FA334"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До</w:t>
            </w:r>
          </w:p>
        </w:tc>
        <w:tc>
          <w:tcPr>
            <w:tcW w:w="317" w:type="pct"/>
            <w:shd w:val="clear" w:color="auto" w:fill="auto"/>
            <w:vAlign w:val="center"/>
            <w:hideMark/>
          </w:tcPr>
          <w:p w14:paraId="35F4C148"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После</w:t>
            </w:r>
          </w:p>
        </w:tc>
        <w:tc>
          <w:tcPr>
            <w:tcW w:w="570" w:type="pct"/>
            <w:vMerge/>
            <w:vAlign w:val="center"/>
            <w:hideMark/>
          </w:tcPr>
          <w:p w14:paraId="09A7B443" w14:textId="77777777" w:rsidR="00637D47" w:rsidRPr="00A3252C" w:rsidRDefault="00637D47" w:rsidP="00637D47">
            <w:pPr>
              <w:autoSpaceDE/>
              <w:autoSpaceDN/>
              <w:spacing w:line="240" w:lineRule="auto"/>
              <w:ind w:firstLine="0"/>
              <w:jc w:val="left"/>
              <w:rPr>
                <w:b/>
                <w:bCs/>
                <w:color w:val="000000"/>
                <w:sz w:val="16"/>
                <w:szCs w:val="16"/>
                <w:lang w:bidi="ar-SA"/>
              </w:rPr>
            </w:pPr>
          </w:p>
        </w:tc>
        <w:tc>
          <w:tcPr>
            <w:tcW w:w="399" w:type="pct"/>
            <w:shd w:val="clear" w:color="auto" w:fill="auto"/>
            <w:vAlign w:val="center"/>
            <w:hideMark/>
          </w:tcPr>
          <w:p w14:paraId="01BB1E4C"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Оборудование</w:t>
            </w:r>
          </w:p>
        </w:tc>
        <w:tc>
          <w:tcPr>
            <w:tcW w:w="223" w:type="pct"/>
            <w:shd w:val="clear" w:color="auto" w:fill="auto"/>
            <w:vAlign w:val="center"/>
            <w:hideMark/>
          </w:tcPr>
          <w:p w14:paraId="028606AE"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ПИР и ПСД</w:t>
            </w:r>
          </w:p>
        </w:tc>
        <w:tc>
          <w:tcPr>
            <w:tcW w:w="269" w:type="pct"/>
            <w:shd w:val="clear" w:color="auto" w:fill="auto"/>
            <w:vAlign w:val="center"/>
            <w:hideMark/>
          </w:tcPr>
          <w:p w14:paraId="6ABAF61C"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СМР и ПНР</w:t>
            </w:r>
          </w:p>
        </w:tc>
        <w:tc>
          <w:tcPr>
            <w:tcW w:w="286" w:type="pct"/>
            <w:shd w:val="clear" w:color="auto" w:fill="auto"/>
            <w:vAlign w:val="center"/>
            <w:hideMark/>
          </w:tcPr>
          <w:p w14:paraId="21808A27"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Доставка</w:t>
            </w:r>
          </w:p>
        </w:tc>
        <w:tc>
          <w:tcPr>
            <w:tcW w:w="395" w:type="pct"/>
            <w:shd w:val="clear" w:color="auto" w:fill="auto"/>
            <w:vAlign w:val="center"/>
            <w:hideMark/>
          </w:tcPr>
          <w:p w14:paraId="5B40C146" w14:textId="77777777" w:rsidR="00637D47" w:rsidRPr="00A3252C" w:rsidRDefault="00637D47" w:rsidP="00637D47">
            <w:pPr>
              <w:autoSpaceDE/>
              <w:autoSpaceDN/>
              <w:spacing w:line="240" w:lineRule="auto"/>
              <w:ind w:firstLine="0"/>
              <w:jc w:val="center"/>
              <w:rPr>
                <w:b/>
                <w:bCs/>
                <w:color w:val="000000"/>
                <w:sz w:val="16"/>
                <w:szCs w:val="16"/>
                <w:lang w:bidi="ar-SA"/>
              </w:rPr>
            </w:pPr>
            <w:r w:rsidRPr="00A3252C">
              <w:rPr>
                <w:b/>
                <w:bCs/>
                <w:color w:val="000000"/>
                <w:sz w:val="16"/>
                <w:szCs w:val="16"/>
                <w:lang w:bidi="ar-SA"/>
              </w:rPr>
              <w:t>Демонтажные работы</w:t>
            </w:r>
          </w:p>
        </w:tc>
        <w:tc>
          <w:tcPr>
            <w:tcW w:w="217" w:type="pct"/>
            <w:vMerge/>
            <w:vAlign w:val="center"/>
            <w:hideMark/>
          </w:tcPr>
          <w:p w14:paraId="5E4382BA" w14:textId="77777777" w:rsidR="00637D47" w:rsidRPr="00A3252C" w:rsidRDefault="00637D47" w:rsidP="00637D47">
            <w:pPr>
              <w:autoSpaceDE/>
              <w:autoSpaceDN/>
              <w:spacing w:line="240" w:lineRule="auto"/>
              <w:ind w:firstLine="0"/>
              <w:jc w:val="left"/>
              <w:rPr>
                <w:b/>
                <w:bCs/>
                <w:color w:val="000000"/>
                <w:sz w:val="16"/>
                <w:szCs w:val="16"/>
                <w:lang w:bidi="ar-SA"/>
              </w:rPr>
            </w:pPr>
          </w:p>
        </w:tc>
        <w:tc>
          <w:tcPr>
            <w:tcW w:w="339" w:type="pct"/>
            <w:vMerge/>
            <w:vAlign w:val="center"/>
            <w:hideMark/>
          </w:tcPr>
          <w:p w14:paraId="5EFB13C7" w14:textId="77777777" w:rsidR="00637D47" w:rsidRPr="00A3252C" w:rsidRDefault="00637D47" w:rsidP="00637D47">
            <w:pPr>
              <w:autoSpaceDE/>
              <w:autoSpaceDN/>
              <w:spacing w:line="240" w:lineRule="auto"/>
              <w:ind w:firstLine="0"/>
              <w:jc w:val="left"/>
              <w:rPr>
                <w:b/>
                <w:bCs/>
                <w:color w:val="000000"/>
                <w:sz w:val="16"/>
                <w:szCs w:val="16"/>
                <w:lang w:bidi="ar-SA"/>
              </w:rPr>
            </w:pPr>
          </w:p>
        </w:tc>
      </w:tr>
      <w:tr w:rsidR="00637D47" w:rsidRPr="00A3252C" w14:paraId="07FBEF43" w14:textId="77777777" w:rsidTr="00637D47">
        <w:trPr>
          <w:trHeight w:val="20"/>
        </w:trPr>
        <w:tc>
          <w:tcPr>
            <w:tcW w:w="766" w:type="pct"/>
            <w:shd w:val="clear" w:color="auto" w:fill="auto"/>
            <w:vAlign w:val="center"/>
            <w:hideMark/>
          </w:tcPr>
          <w:p w14:paraId="6DBBE014" w14:textId="77777777" w:rsidR="00637D47" w:rsidRPr="00A3252C" w:rsidRDefault="00637D47" w:rsidP="00637D47">
            <w:pPr>
              <w:autoSpaceDE/>
              <w:autoSpaceDN/>
              <w:spacing w:line="240" w:lineRule="auto"/>
              <w:ind w:firstLine="0"/>
              <w:jc w:val="left"/>
              <w:rPr>
                <w:color w:val="000000"/>
                <w:sz w:val="16"/>
                <w:szCs w:val="16"/>
                <w:lang w:bidi="ar-SA"/>
              </w:rPr>
            </w:pPr>
            <w:r w:rsidRPr="00A3252C">
              <w:rPr>
                <w:color w:val="000000"/>
                <w:sz w:val="16"/>
                <w:szCs w:val="16"/>
                <w:lang w:bidi="ar-SA"/>
              </w:rPr>
              <w:t>ДКВР-6,5-13 , ст.№1 (</w:t>
            </w:r>
            <w:proofErr w:type="spellStart"/>
            <w:r w:rsidRPr="00A3252C">
              <w:rPr>
                <w:color w:val="000000"/>
                <w:sz w:val="16"/>
                <w:szCs w:val="16"/>
                <w:lang w:bidi="ar-SA"/>
              </w:rPr>
              <w:t>водогр</w:t>
            </w:r>
            <w:proofErr w:type="spellEnd"/>
            <w:r w:rsidRPr="00A3252C">
              <w:rPr>
                <w:color w:val="000000"/>
                <w:sz w:val="16"/>
                <w:szCs w:val="16"/>
                <w:lang w:bidi="ar-SA"/>
              </w:rPr>
              <w:t>.)</w:t>
            </w:r>
          </w:p>
        </w:tc>
        <w:tc>
          <w:tcPr>
            <w:tcW w:w="858" w:type="pct"/>
            <w:shd w:val="clear" w:color="auto" w:fill="auto"/>
            <w:vAlign w:val="center"/>
            <w:hideMark/>
          </w:tcPr>
          <w:p w14:paraId="5B905C3F" w14:textId="77777777" w:rsidR="00637D47" w:rsidRPr="00A3252C" w:rsidRDefault="00637D47" w:rsidP="00637D47">
            <w:pPr>
              <w:autoSpaceDE/>
              <w:autoSpaceDN/>
              <w:spacing w:line="240" w:lineRule="auto"/>
              <w:ind w:firstLine="0"/>
              <w:jc w:val="left"/>
              <w:rPr>
                <w:color w:val="000000"/>
                <w:sz w:val="16"/>
                <w:szCs w:val="16"/>
                <w:lang w:bidi="ar-SA"/>
              </w:rPr>
            </w:pPr>
            <w:r w:rsidRPr="00A3252C">
              <w:rPr>
                <w:color w:val="000000"/>
                <w:sz w:val="16"/>
                <w:szCs w:val="16"/>
                <w:lang w:bidi="ar-SA"/>
              </w:rPr>
              <w:t xml:space="preserve">ICI </w:t>
            </w:r>
            <w:proofErr w:type="spellStart"/>
            <w:r w:rsidRPr="00A3252C">
              <w:rPr>
                <w:color w:val="000000"/>
                <w:sz w:val="16"/>
                <w:szCs w:val="16"/>
                <w:lang w:bidi="ar-SA"/>
              </w:rPr>
              <w:t>Caldaie</w:t>
            </w:r>
            <w:proofErr w:type="spellEnd"/>
            <w:r w:rsidRPr="00A3252C">
              <w:rPr>
                <w:color w:val="000000"/>
                <w:sz w:val="16"/>
                <w:szCs w:val="16"/>
                <w:lang w:bidi="ar-SA"/>
              </w:rPr>
              <w:t xml:space="preserve"> TNX 7000 (</w:t>
            </w:r>
            <w:proofErr w:type="spellStart"/>
            <w:r w:rsidRPr="00A3252C">
              <w:rPr>
                <w:color w:val="000000"/>
                <w:sz w:val="16"/>
                <w:szCs w:val="16"/>
                <w:lang w:bidi="ar-SA"/>
              </w:rPr>
              <w:t>водогр</w:t>
            </w:r>
            <w:proofErr w:type="spellEnd"/>
            <w:r w:rsidRPr="00A3252C">
              <w:rPr>
                <w:color w:val="000000"/>
                <w:sz w:val="16"/>
                <w:szCs w:val="16"/>
                <w:lang w:bidi="ar-SA"/>
              </w:rPr>
              <w:t>.)</w:t>
            </w:r>
          </w:p>
        </w:tc>
        <w:tc>
          <w:tcPr>
            <w:tcW w:w="361" w:type="pct"/>
            <w:vMerge w:val="restart"/>
            <w:shd w:val="clear" w:color="auto" w:fill="auto"/>
            <w:vAlign w:val="center"/>
            <w:hideMark/>
          </w:tcPr>
          <w:p w14:paraId="4C2FB5D4"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17,639</w:t>
            </w:r>
          </w:p>
        </w:tc>
        <w:tc>
          <w:tcPr>
            <w:tcW w:w="317" w:type="pct"/>
            <w:vMerge w:val="restart"/>
            <w:shd w:val="clear" w:color="auto" w:fill="auto"/>
            <w:vAlign w:val="center"/>
            <w:hideMark/>
          </w:tcPr>
          <w:p w14:paraId="5D5F50CB"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24,075</w:t>
            </w:r>
          </w:p>
        </w:tc>
        <w:tc>
          <w:tcPr>
            <w:tcW w:w="570" w:type="pct"/>
            <w:vMerge w:val="restart"/>
            <w:shd w:val="clear" w:color="auto" w:fill="auto"/>
            <w:vAlign w:val="center"/>
            <w:hideMark/>
          </w:tcPr>
          <w:p w14:paraId="2CAB603A"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24,041</w:t>
            </w:r>
          </w:p>
        </w:tc>
        <w:tc>
          <w:tcPr>
            <w:tcW w:w="399" w:type="pct"/>
            <w:vMerge w:val="restart"/>
            <w:shd w:val="clear" w:color="auto" w:fill="auto"/>
            <w:vAlign w:val="center"/>
            <w:hideMark/>
          </w:tcPr>
          <w:p w14:paraId="45975ACD"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7622,0</w:t>
            </w:r>
            <w:r>
              <w:rPr>
                <w:rStyle w:val="affa"/>
                <w:color w:val="000000"/>
                <w:sz w:val="16"/>
                <w:szCs w:val="16"/>
                <w:lang w:bidi="ar-SA"/>
              </w:rPr>
              <w:footnoteReference w:id="2"/>
            </w:r>
          </w:p>
        </w:tc>
        <w:tc>
          <w:tcPr>
            <w:tcW w:w="223" w:type="pct"/>
            <w:vMerge w:val="restart"/>
            <w:shd w:val="clear" w:color="auto" w:fill="auto"/>
            <w:vAlign w:val="center"/>
            <w:hideMark/>
          </w:tcPr>
          <w:p w14:paraId="5A833A1F"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762,2</w:t>
            </w:r>
          </w:p>
        </w:tc>
        <w:tc>
          <w:tcPr>
            <w:tcW w:w="269" w:type="pct"/>
            <w:vMerge w:val="restart"/>
            <w:shd w:val="clear" w:color="auto" w:fill="auto"/>
            <w:vAlign w:val="center"/>
            <w:hideMark/>
          </w:tcPr>
          <w:p w14:paraId="77599452"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3429,9</w:t>
            </w:r>
          </w:p>
        </w:tc>
        <w:tc>
          <w:tcPr>
            <w:tcW w:w="286" w:type="pct"/>
            <w:vMerge w:val="restart"/>
            <w:shd w:val="clear" w:color="auto" w:fill="auto"/>
            <w:vAlign w:val="center"/>
            <w:hideMark/>
          </w:tcPr>
          <w:p w14:paraId="429BFE8E"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1524,4</w:t>
            </w:r>
          </w:p>
        </w:tc>
        <w:tc>
          <w:tcPr>
            <w:tcW w:w="395" w:type="pct"/>
            <w:vMerge w:val="restart"/>
            <w:shd w:val="clear" w:color="auto" w:fill="auto"/>
            <w:vAlign w:val="center"/>
            <w:hideMark/>
          </w:tcPr>
          <w:p w14:paraId="758175A9"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1524,4</w:t>
            </w:r>
          </w:p>
        </w:tc>
        <w:tc>
          <w:tcPr>
            <w:tcW w:w="217" w:type="pct"/>
            <w:vMerge w:val="restart"/>
            <w:shd w:val="clear" w:color="auto" w:fill="auto"/>
            <w:vAlign w:val="center"/>
            <w:hideMark/>
          </w:tcPr>
          <w:p w14:paraId="028BB9B4"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4</w:t>
            </w:r>
          </w:p>
        </w:tc>
        <w:tc>
          <w:tcPr>
            <w:tcW w:w="339" w:type="pct"/>
            <w:vMerge w:val="restart"/>
            <w:shd w:val="clear" w:color="auto" w:fill="auto"/>
            <w:vAlign w:val="center"/>
            <w:hideMark/>
          </w:tcPr>
          <w:p w14:paraId="455FD1AF"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59451,6</w:t>
            </w:r>
          </w:p>
        </w:tc>
      </w:tr>
      <w:tr w:rsidR="00637D47" w:rsidRPr="00A3252C" w14:paraId="07246162" w14:textId="77777777" w:rsidTr="00637D47">
        <w:trPr>
          <w:trHeight w:val="20"/>
        </w:trPr>
        <w:tc>
          <w:tcPr>
            <w:tcW w:w="766" w:type="pct"/>
            <w:shd w:val="clear" w:color="auto" w:fill="auto"/>
            <w:vAlign w:val="center"/>
            <w:hideMark/>
          </w:tcPr>
          <w:p w14:paraId="671688CC" w14:textId="77777777" w:rsidR="00637D47" w:rsidRPr="00A3252C" w:rsidRDefault="00637D47" w:rsidP="00637D47">
            <w:pPr>
              <w:autoSpaceDE/>
              <w:autoSpaceDN/>
              <w:spacing w:line="240" w:lineRule="auto"/>
              <w:ind w:firstLine="0"/>
              <w:jc w:val="left"/>
              <w:rPr>
                <w:color w:val="000000"/>
                <w:sz w:val="16"/>
                <w:szCs w:val="16"/>
                <w:lang w:bidi="ar-SA"/>
              </w:rPr>
            </w:pPr>
            <w:r w:rsidRPr="00A3252C">
              <w:rPr>
                <w:color w:val="000000"/>
                <w:sz w:val="16"/>
                <w:szCs w:val="16"/>
                <w:lang w:bidi="ar-SA"/>
              </w:rPr>
              <w:t>ДКВР-6,5-13 , ст.№2 (</w:t>
            </w:r>
            <w:proofErr w:type="spellStart"/>
            <w:r w:rsidRPr="00A3252C">
              <w:rPr>
                <w:color w:val="000000"/>
                <w:sz w:val="16"/>
                <w:szCs w:val="16"/>
                <w:lang w:bidi="ar-SA"/>
              </w:rPr>
              <w:t>водогр</w:t>
            </w:r>
            <w:proofErr w:type="spellEnd"/>
            <w:r w:rsidRPr="00A3252C">
              <w:rPr>
                <w:color w:val="000000"/>
                <w:sz w:val="16"/>
                <w:szCs w:val="16"/>
                <w:lang w:bidi="ar-SA"/>
              </w:rPr>
              <w:t>.)</w:t>
            </w:r>
          </w:p>
        </w:tc>
        <w:tc>
          <w:tcPr>
            <w:tcW w:w="858" w:type="pct"/>
            <w:shd w:val="clear" w:color="auto" w:fill="auto"/>
            <w:vAlign w:val="center"/>
            <w:hideMark/>
          </w:tcPr>
          <w:p w14:paraId="668AE16F" w14:textId="77777777" w:rsidR="00637D47" w:rsidRPr="00A3252C" w:rsidRDefault="00637D47" w:rsidP="00637D47">
            <w:pPr>
              <w:autoSpaceDE/>
              <w:autoSpaceDN/>
              <w:spacing w:line="240" w:lineRule="auto"/>
              <w:ind w:firstLine="0"/>
              <w:jc w:val="left"/>
              <w:rPr>
                <w:color w:val="000000"/>
                <w:sz w:val="16"/>
                <w:szCs w:val="16"/>
                <w:lang w:bidi="ar-SA"/>
              </w:rPr>
            </w:pPr>
            <w:r w:rsidRPr="00A3252C">
              <w:rPr>
                <w:color w:val="000000"/>
                <w:sz w:val="16"/>
                <w:szCs w:val="16"/>
                <w:lang w:bidi="ar-SA"/>
              </w:rPr>
              <w:t xml:space="preserve">ICI </w:t>
            </w:r>
            <w:proofErr w:type="spellStart"/>
            <w:r w:rsidRPr="00A3252C">
              <w:rPr>
                <w:color w:val="000000"/>
                <w:sz w:val="16"/>
                <w:szCs w:val="16"/>
                <w:lang w:bidi="ar-SA"/>
              </w:rPr>
              <w:t>Caldaie</w:t>
            </w:r>
            <w:proofErr w:type="spellEnd"/>
            <w:r w:rsidRPr="00A3252C">
              <w:rPr>
                <w:color w:val="000000"/>
                <w:sz w:val="16"/>
                <w:szCs w:val="16"/>
                <w:lang w:bidi="ar-SA"/>
              </w:rPr>
              <w:t xml:space="preserve"> TNX 7000 (</w:t>
            </w:r>
            <w:proofErr w:type="spellStart"/>
            <w:r w:rsidRPr="00A3252C">
              <w:rPr>
                <w:color w:val="000000"/>
                <w:sz w:val="16"/>
                <w:szCs w:val="16"/>
                <w:lang w:bidi="ar-SA"/>
              </w:rPr>
              <w:t>водогр</w:t>
            </w:r>
            <w:proofErr w:type="spellEnd"/>
            <w:r w:rsidRPr="00A3252C">
              <w:rPr>
                <w:color w:val="000000"/>
                <w:sz w:val="16"/>
                <w:szCs w:val="16"/>
                <w:lang w:bidi="ar-SA"/>
              </w:rPr>
              <w:t>.)</w:t>
            </w:r>
          </w:p>
        </w:tc>
        <w:tc>
          <w:tcPr>
            <w:tcW w:w="361" w:type="pct"/>
            <w:vMerge/>
            <w:vAlign w:val="center"/>
            <w:hideMark/>
          </w:tcPr>
          <w:p w14:paraId="78F74BAB" w14:textId="77777777" w:rsidR="00637D47" w:rsidRPr="00A3252C" w:rsidRDefault="00637D47" w:rsidP="00637D47">
            <w:pPr>
              <w:autoSpaceDE/>
              <w:autoSpaceDN/>
              <w:spacing w:line="240" w:lineRule="auto"/>
              <w:ind w:firstLine="0"/>
              <w:jc w:val="left"/>
              <w:rPr>
                <w:color w:val="000000"/>
                <w:sz w:val="16"/>
                <w:szCs w:val="16"/>
                <w:lang w:bidi="ar-SA"/>
              </w:rPr>
            </w:pPr>
          </w:p>
        </w:tc>
        <w:tc>
          <w:tcPr>
            <w:tcW w:w="317" w:type="pct"/>
            <w:vMerge/>
            <w:vAlign w:val="center"/>
            <w:hideMark/>
          </w:tcPr>
          <w:p w14:paraId="421ED1FD" w14:textId="77777777" w:rsidR="00637D47" w:rsidRPr="00A3252C" w:rsidRDefault="00637D47" w:rsidP="00637D47">
            <w:pPr>
              <w:autoSpaceDE/>
              <w:autoSpaceDN/>
              <w:spacing w:line="240" w:lineRule="auto"/>
              <w:ind w:firstLine="0"/>
              <w:jc w:val="left"/>
              <w:rPr>
                <w:color w:val="000000"/>
                <w:sz w:val="16"/>
                <w:szCs w:val="16"/>
                <w:lang w:bidi="ar-SA"/>
              </w:rPr>
            </w:pPr>
          </w:p>
        </w:tc>
        <w:tc>
          <w:tcPr>
            <w:tcW w:w="570" w:type="pct"/>
            <w:vMerge/>
            <w:vAlign w:val="center"/>
            <w:hideMark/>
          </w:tcPr>
          <w:p w14:paraId="336A9BEC" w14:textId="77777777" w:rsidR="00637D47" w:rsidRPr="00A3252C" w:rsidRDefault="00637D47" w:rsidP="00637D47">
            <w:pPr>
              <w:autoSpaceDE/>
              <w:autoSpaceDN/>
              <w:spacing w:line="240" w:lineRule="auto"/>
              <w:ind w:firstLine="0"/>
              <w:jc w:val="left"/>
              <w:rPr>
                <w:color w:val="000000"/>
                <w:sz w:val="16"/>
                <w:szCs w:val="16"/>
                <w:lang w:bidi="ar-SA"/>
              </w:rPr>
            </w:pPr>
          </w:p>
        </w:tc>
        <w:tc>
          <w:tcPr>
            <w:tcW w:w="399" w:type="pct"/>
            <w:vMerge/>
            <w:vAlign w:val="center"/>
            <w:hideMark/>
          </w:tcPr>
          <w:p w14:paraId="1BEC6B61" w14:textId="77777777" w:rsidR="00637D47" w:rsidRPr="00A3252C" w:rsidRDefault="00637D47" w:rsidP="00637D47">
            <w:pPr>
              <w:autoSpaceDE/>
              <w:autoSpaceDN/>
              <w:spacing w:line="240" w:lineRule="auto"/>
              <w:ind w:firstLine="0"/>
              <w:jc w:val="left"/>
              <w:rPr>
                <w:color w:val="000000"/>
                <w:sz w:val="16"/>
                <w:szCs w:val="16"/>
                <w:lang w:bidi="ar-SA"/>
              </w:rPr>
            </w:pPr>
          </w:p>
        </w:tc>
        <w:tc>
          <w:tcPr>
            <w:tcW w:w="223" w:type="pct"/>
            <w:vMerge/>
            <w:vAlign w:val="center"/>
            <w:hideMark/>
          </w:tcPr>
          <w:p w14:paraId="57E01605" w14:textId="77777777" w:rsidR="00637D47" w:rsidRPr="00A3252C" w:rsidRDefault="00637D47" w:rsidP="00637D47">
            <w:pPr>
              <w:autoSpaceDE/>
              <w:autoSpaceDN/>
              <w:spacing w:line="240" w:lineRule="auto"/>
              <w:ind w:firstLine="0"/>
              <w:jc w:val="left"/>
              <w:rPr>
                <w:color w:val="000000"/>
                <w:sz w:val="16"/>
                <w:szCs w:val="16"/>
                <w:lang w:bidi="ar-SA"/>
              </w:rPr>
            </w:pPr>
          </w:p>
        </w:tc>
        <w:tc>
          <w:tcPr>
            <w:tcW w:w="269" w:type="pct"/>
            <w:vMerge/>
            <w:vAlign w:val="center"/>
            <w:hideMark/>
          </w:tcPr>
          <w:p w14:paraId="4AB996FB" w14:textId="77777777" w:rsidR="00637D47" w:rsidRPr="00A3252C" w:rsidRDefault="00637D47" w:rsidP="00637D47">
            <w:pPr>
              <w:autoSpaceDE/>
              <w:autoSpaceDN/>
              <w:spacing w:line="240" w:lineRule="auto"/>
              <w:ind w:firstLine="0"/>
              <w:jc w:val="left"/>
              <w:rPr>
                <w:color w:val="000000"/>
                <w:sz w:val="16"/>
                <w:szCs w:val="16"/>
                <w:lang w:bidi="ar-SA"/>
              </w:rPr>
            </w:pPr>
          </w:p>
        </w:tc>
        <w:tc>
          <w:tcPr>
            <w:tcW w:w="286" w:type="pct"/>
            <w:vMerge/>
            <w:vAlign w:val="center"/>
            <w:hideMark/>
          </w:tcPr>
          <w:p w14:paraId="4CE1FADE" w14:textId="77777777" w:rsidR="00637D47" w:rsidRPr="00A3252C" w:rsidRDefault="00637D47" w:rsidP="00637D47">
            <w:pPr>
              <w:autoSpaceDE/>
              <w:autoSpaceDN/>
              <w:spacing w:line="240" w:lineRule="auto"/>
              <w:ind w:firstLine="0"/>
              <w:jc w:val="left"/>
              <w:rPr>
                <w:color w:val="000000"/>
                <w:sz w:val="16"/>
                <w:szCs w:val="16"/>
                <w:lang w:bidi="ar-SA"/>
              </w:rPr>
            </w:pPr>
          </w:p>
        </w:tc>
        <w:tc>
          <w:tcPr>
            <w:tcW w:w="395" w:type="pct"/>
            <w:vMerge/>
            <w:vAlign w:val="center"/>
            <w:hideMark/>
          </w:tcPr>
          <w:p w14:paraId="1461EEC4" w14:textId="77777777" w:rsidR="00637D47" w:rsidRPr="00A3252C" w:rsidRDefault="00637D47" w:rsidP="00637D47">
            <w:pPr>
              <w:autoSpaceDE/>
              <w:autoSpaceDN/>
              <w:spacing w:line="240" w:lineRule="auto"/>
              <w:ind w:firstLine="0"/>
              <w:jc w:val="left"/>
              <w:rPr>
                <w:color w:val="000000"/>
                <w:sz w:val="16"/>
                <w:szCs w:val="16"/>
                <w:lang w:bidi="ar-SA"/>
              </w:rPr>
            </w:pPr>
          </w:p>
        </w:tc>
        <w:tc>
          <w:tcPr>
            <w:tcW w:w="217" w:type="pct"/>
            <w:vMerge/>
            <w:vAlign w:val="center"/>
            <w:hideMark/>
          </w:tcPr>
          <w:p w14:paraId="0C11A00F" w14:textId="77777777" w:rsidR="00637D47" w:rsidRPr="00A3252C" w:rsidRDefault="00637D47" w:rsidP="00637D47">
            <w:pPr>
              <w:autoSpaceDE/>
              <w:autoSpaceDN/>
              <w:spacing w:line="240" w:lineRule="auto"/>
              <w:ind w:firstLine="0"/>
              <w:jc w:val="left"/>
              <w:rPr>
                <w:color w:val="000000"/>
                <w:sz w:val="16"/>
                <w:szCs w:val="16"/>
                <w:lang w:bidi="ar-SA"/>
              </w:rPr>
            </w:pPr>
          </w:p>
        </w:tc>
        <w:tc>
          <w:tcPr>
            <w:tcW w:w="339" w:type="pct"/>
            <w:vMerge/>
            <w:vAlign w:val="center"/>
            <w:hideMark/>
          </w:tcPr>
          <w:p w14:paraId="1B362489" w14:textId="77777777" w:rsidR="00637D47" w:rsidRPr="00A3252C" w:rsidRDefault="00637D47" w:rsidP="00637D47">
            <w:pPr>
              <w:autoSpaceDE/>
              <w:autoSpaceDN/>
              <w:spacing w:line="240" w:lineRule="auto"/>
              <w:ind w:firstLine="0"/>
              <w:jc w:val="left"/>
              <w:rPr>
                <w:color w:val="000000"/>
                <w:sz w:val="16"/>
                <w:szCs w:val="16"/>
                <w:lang w:bidi="ar-SA"/>
              </w:rPr>
            </w:pPr>
          </w:p>
        </w:tc>
      </w:tr>
      <w:tr w:rsidR="00637D47" w:rsidRPr="00A3252C" w14:paraId="47770909" w14:textId="77777777" w:rsidTr="00637D47">
        <w:trPr>
          <w:trHeight w:val="20"/>
        </w:trPr>
        <w:tc>
          <w:tcPr>
            <w:tcW w:w="766" w:type="pct"/>
            <w:shd w:val="clear" w:color="auto" w:fill="auto"/>
            <w:vAlign w:val="center"/>
            <w:hideMark/>
          </w:tcPr>
          <w:p w14:paraId="19B89644" w14:textId="77777777" w:rsidR="00637D47" w:rsidRPr="00A3252C" w:rsidRDefault="00637D47" w:rsidP="00637D47">
            <w:pPr>
              <w:autoSpaceDE/>
              <w:autoSpaceDN/>
              <w:spacing w:line="240" w:lineRule="auto"/>
              <w:ind w:firstLine="0"/>
              <w:jc w:val="left"/>
              <w:rPr>
                <w:color w:val="000000"/>
                <w:sz w:val="16"/>
                <w:szCs w:val="16"/>
                <w:lang w:bidi="ar-SA"/>
              </w:rPr>
            </w:pPr>
            <w:r w:rsidRPr="00A3252C">
              <w:rPr>
                <w:color w:val="000000"/>
                <w:sz w:val="16"/>
                <w:szCs w:val="16"/>
                <w:lang w:bidi="ar-SA"/>
              </w:rPr>
              <w:t>ДКВР-6,5-13 , ст.№3 (</w:t>
            </w:r>
            <w:proofErr w:type="spellStart"/>
            <w:r w:rsidRPr="00A3252C">
              <w:rPr>
                <w:color w:val="000000"/>
                <w:sz w:val="16"/>
                <w:szCs w:val="16"/>
                <w:lang w:bidi="ar-SA"/>
              </w:rPr>
              <w:t>водогр</w:t>
            </w:r>
            <w:proofErr w:type="spellEnd"/>
            <w:r w:rsidRPr="00A3252C">
              <w:rPr>
                <w:color w:val="000000"/>
                <w:sz w:val="16"/>
                <w:szCs w:val="16"/>
                <w:lang w:bidi="ar-SA"/>
              </w:rPr>
              <w:t>.)</w:t>
            </w:r>
          </w:p>
        </w:tc>
        <w:tc>
          <w:tcPr>
            <w:tcW w:w="858" w:type="pct"/>
            <w:shd w:val="clear" w:color="auto" w:fill="auto"/>
            <w:vAlign w:val="center"/>
            <w:hideMark/>
          </w:tcPr>
          <w:p w14:paraId="596961E1" w14:textId="77777777" w:rsidR="00637D47" w:rsidRPr="00A3252C" w:rsidRDefault="00637D47" w:rsidP="00637D47">
            <w:pPr>
              <w:autoSpaceDE/>
              <w:autoSpaceDN/>
              <w:spacing w:line="240" w:lineRule="auto"/>
              <w:ind w:firstLine="0"/>
              <w:jc w:val="left"/>
              <w:rPr>
                <w:color w:val="000000"/>
                <w:sz w:val="16"/>
                <w:szCs w:val="16"/>
                <w:lang w:bidi="ar-SA"/>
              </w:rPr>
            </w:pPr>
            <w:r w:rsidRPr="00A3252C">
              <w:rPr>
                <w:color w:val="000000"/>
                <w:sz w:val="16"/>
                <w:szCs w:val="16"/>
                <w:lang w:bidi="ar-SA"/>
              </w:rPr>
              <w:t xml:space="preserve">ICI </w:t>
            </w:r>
            <w:proofErr w:type="spellStart"/>
            <w:r w:rsidRPr="00A3252C">
              <w:rPr>
                <w:color w:val="000000"/>
                <w:sz w:val="16"/>
                <w:szCs w:val="16"/>
                <w:lang w:bidi="ar-SA"/>
              </w:rPr>
              <w:t>Caldaie</w:t>
            </w:r>
            <w:proofErr w:type="spellEnd"/>
            <w:r w:rsidRPr="00A3252C">
              <w:rPr>
                <w:color w:val="000000"/>
                <w:sz w:val="16"/>
                <w:szCs w:val="16"/>
                <w:lang w:bidi="ar-SA"/>
              </w:rPr>
              <w:t xml:space="preserve"> TNX 7000 (</w:t>
            </w:r>
            <w:proofErr w:type="spellStart"/>
            <w:r w:rsidRPr="00A3252C">
              <w:rPr>
                <w:color w:val="000000"/>
                <w:sz w:val="16"/>
                <w:szCs w:val="16"/>
                <w:lang w:bidi="ar-SA"/>
              </w:rPr>
              <w:t>водогр</w:t>
            </w:r>
            <w:proofErr w:type="spellEnd"/>
            <w:r w:rsidRPr="00A3252C">
              <w:rPr>
                <w:color w:val="000000"/>
                <w:sz w:val="16"/>
                <w:szCs w:val="16"/>
                <w:lang w:bidi="ar-SA"/>
              </w:rPr>
              <w:t>.)</w:t>
            </w:r>
          </w:p>
        </w:tc>
        <w:tc>
          <w:tcPr>
            <w:tcW w:w="361" w:type="pct"/>
            <w:vMerge/>
            <w:vAlign w:val="center"/>
            <w:hideMark/>
          </w:tcPr>
          <w:p w14:paraId="3ADCD0E7" w14:textId="77777777" w:rsidR="00637D47" w:rsidRPr="00A3252C" w:rsidRDefault="00637D47" w:rsidP="00637D47">
            <w:pPr>
              <w:autoSpaceDE/>
              <w:autoSpaceDN/>
              <w:spacing w:line="240" w:lineRule="auto"/>
              <w:ind w:firstLine="0"/>
              <w:jc w:val="left"/>
              <w:rPr>
                <w:color w:val="000000"/>
                <w:sz w:val="16"/>
                <w:szCs w:val="16"/>
                <w:lang w:bidi="ar-SA"/>
              </w:rPr>
            </w:pPr>
          </w:p>
        </w:tc>
        <w:tc>
          <w:tcPr>
            <w:tcW w:w="317" w:type="pct"/>
            <w:vMerge/>
            <w:vAlign w:val="center"/>
            <w:hideMark/>
          </w:tcPr>
          <w:p w14:paraId="4446F16E" w14:textId="77777777" w:rsidR="00637D47" w:rsidRPr="00A3252C" w:rsidRDefault="00637D47" w:rsidP="00637D47">
            <w:pPr>
              <w:autoSpaceDE/>
              <w:autoSpaceDN/>
              <w:spacing w:line="240" w:lineRule="auto"/>
              <w:ind w:firstLine="0"/>
              <w:jc w:val="left"/>
              <w:rPr>
                <w:color w:val="000000"/>
                <w:sz w:val="16"/>
                <w:szCs w:val="16"/>
                <w:lang w:bidi="ar-SA"/>
              </w:rPr>
            </w:pPr>
          </w:p>
        </w:tc>
        <w:tc>
          <w:tcPr>
            <w:tcW w:w="570" w:type="pct"/>
            <w:vMerge/>
            <w:vAlign w:val="center"/>
            <w:hideMark/>
          </w:tcPr>
          <w:p w14:paraId="70A8D5AF" w14:textId="77777777" w:rsidR="00637D47" w:rsidRPr="00A3252C" w:rsidRDefault="00637D47" w:rsidP="00637D47">
            <w:pPr>
              <w:autoSpaceDE/>
              <w:autoSpaceDN/>
              <w:spacing w:line="240" w:lineRule="auto"/>
              <w:ind w:firstLine="0"/>
              <w:jc w:val="left"/>
              <w:rPr>
                <w:color w:val="000000"/>
                <w:sz w:val="16"/>
                <w:szCs w:val="16"/>
                <w:lang w:bidi="ar-SA"/>
              </w:rPr>
            </w:pPr>
          </w:p>
        </w:tc>
        <w:tc>
          <w:tcPr>
            <w:tcW w:w="399" w:type="pct"/>
            <w:vMerge/>
            <w:vAlign w:val="center"/>
            <w:hideMark/>
          </w:tcPr>
          <w:p w14:paraId="181A9AC7" w14:textId="77777777" w:rsidR="00637D47" w:rsidRPr="00A3252C" w:rsidRDefault="00637D47" w:rsidP="00637D47">
            <w:pPr>
              <w:autoSpaceDE/>
              <w:autoSpaceDN/>
              <w:spacing w:line="240" w:lineRule="auto"/>
              <w:ind w:firstLine="0"/>
              <w:jc w:val="left"/>
              <w:rPr>
                <w:color w:val="000000"/>
                <w:sz w:val="16"/>
                <w:szCs w:val="16"/>
                <w:lang w:bidi="ar-SA"/>
              </w:rPr>
            </w:pPr>
          </w:p>
        </w:tc>
        <w:tc>
          <w:tcPr>
            <w:tcW w:w="223" w:type="pct"/>
            <w:vMerge/>
            <w:vAlign w:val="center"/>
            <w:hideMark/>
          </w:tcPr>
          <w:p w14:paraId="4FB0960A" w14:textId="77777777" w:rsidR="00637D47" w:rsidRPr="00A3252C" w:rsidRDefault="00637D47" w:rsidP="00637D47">
            <w:pPr>
              <w:autoSpaceDE/>
              <w:autoSpaceDN/>
              <w:spacing w:line="240" w:lineRule="auto"/>
              <w:ind w:firstLine="0"/>
              <w:jc w:val="left"/>
              <w:rPr>
                <w:color w:val="000000"/>
                <w:sz w:val="16"/>
                <w:szCs w:val="16"/>
                <w:lang w:bidi="ar-SA"/>
              </w:rPr>
            </w:pPr>
          </w:p>
        </w:tc>
        <w:tc>
          <w:tcPr>
            <w:tcW w:w="269" w:type="pct"/>
            <w:vMerge/>
            <w:vAlign w:val="center"/>
            <w:hideMark/>
          </w:tcPr>
          <w:p w14:paraId="4478DDFE" w14:textId="77777777" w:rsidR="00637D47" w:rsidRPr="00A3252C" w:rsidRDefault="00637D47" w:rsidP="00637D47">
            <w:pPr>
              <w:autoSpaceDE/>
              <w:autoSpaceDN/>
              <w:spacing w:line="240" w:lineRule="auto"/>
              <w:ind w:firstLine="0"/>
              <w:jc w:val="left"/>
              <w:rPr>
                <w:color w:val="000000"/>
                <w:sz w:val="16"/>
                <w:szCs w:val="16"/>
                <w:lang w:bidi="ar-SA"/>
              </w:rPr>
            </w:pPr>
          </w:p>
        </w:tc>
        <w:tc>
          <w:tcPr>
            <w:tcW w:w="286" w:type="pct"/>
            <w:vMerge/>
            <w:vAlign w:val="center"/>
            <w:hideMark/>
          </w:tcPr>
          <w:p w14:paraId="6BE92360" w14:textId="77777777" w:rsidR="00637D47" w:rsidRPr="00A3252C" w:rsidRDefault="00637D47" w:rsidP="00637D47">
            <w:pPr>
              <w:autoSpaceDE/>
              <w:autoSpaceDN/>
              <w:spacing w:line="240" w:lineRule="auto"/>
              <w:ind w:firstLine="0"/>
              <w:jc w:val="left"/>
              <w:rPr>
                <w:color w:val="000000"/>
                <w:sz w:val="16"/>
                <w:szCs w:val="16"/>
                <w:lang w:bidi="ar-SA"/>
              </w:rPr>
            </w:pPr>
          </w:p>
        </w:tc>
        <w:tc>
          <w:tcPr>
            <w:tcW w:w="395" w:type="pct"/>
            <w:vMerge/>
            <w:vAlign w:val="center"/>
            <w:hideMark/>
          </w:tcPr>
          <w:p w14:paraId="69FF0C5D" w14:textId="77777777" w:rsidR="00637D47" w:rsidRPr="00A3252C" w:rsidRDefault="00637D47" w:rsidP="00637D47">
            <w:pPr>
              <w:autoSpaceDE/>
              <w:autoSpaceDN/>
              <w:spacing w:line="240" w:lineRule="auto"/>
              <w:ind w:firstLine="0"/>
              <w:jc w:val="left"/>
              <w:rPr>
                <w:color w:val="000000"/>
                <w:sz w:val="16"/>
                <w:szCs w:val="16"/>
                <w:lang w:bidi="ar-SA"/>
              </w:rPr>
            </w:pPr>
          </w:p>
        </w:tc>
        <w:tc>
          <w:tcPr>
            <w:tcW w:w="217" w:type="pct"/>
            <w:vMerge/>
            <w:vAlign w:val="center"/>
            <w:hideMark/>
          </w:tcPr>
          <w:p w14:paraId="788A3A9A" w14:textId="77777777" w:rsidR="00637D47" w:rsidRPr="00A3252C" w:rsidRDefault="00637D47" w:rsidP="00637D47">
            <w:pPr>
              <w:autoSpaceDE/>
              <w:autoSpaceDN/>
              <w:spacing w:line="240" w:lineRule="auto"/>
              <w:ind w:firstLine="0"/>
              <w:jc w:val="left"/>
              <w:rPr>
                <w:color w:val="000000"/>
                <w:sz w:val="16"/>
                <w:szCs w:val="16"/>
                <w:lang w:bidi="ar-SA"/>
              </w:rPr>
            </w:pPr>
          </w:p>
        </w:tc>
        <w:tc>
          <w:tcPr>
            <w:tcW w:w="339" w:type="pct"/>
            <w:vMerge/>
            <w:vAlign w:val="center"/>
            <w:hideMark/>
          </w:tcPr>
          <w:p w14:paraId="69F71895" w14:textId="77777777" w:rsidR="00637D47" w:rsidRPr="00A3252C" w:rsidRDefault="00637D47" w:rsidP="00637D47">
            <w:pPr>
              <w:autoSpaceDE/>
              <w:autoSpaceDN/>
              <w:spacing w:line="240" w:lineRule="auto"/>
              <w:ind w:firstLine="0"/>
              <w:jc w:val="left"/>
              <w:rPr>
                <w:color w:val="000000"/>
                <w:sz w:val="16"/>
                <w:szCs w:val="16"/>
                <w:lang w:bidi="ar-SA"/>
              </w:rPr>
            </w:pPr>
          </w:p>
        </w:tc>
      </w:tr>
      <w:tr w:rsidR="00637D47" w:rsidRPr="00A3252C" w14:paraId="76107B9F" w14:textId="77777777" w:rsidTr="00637D47">
        <w:trPr>
          <w:trHeight w:val="20"/>
        </w:trPr>
        <w:tc>
          <w:tcPr>
            <w:tcW w:w="766" w:type="pct"/>
            <w:shd w:val="clear" w:color="auto" w:fill="auto"/>
            <w:vAlign w:val="center"/>
            <w:hideMark/>
          </w:tcPr>
          <w:p w14:paraId="3CA2703E" w14:textId="77777777" w:rsidR="00637D47" w:rsidRPr="00A3252C" w:rsidRDefault="00637D47" w:rsidP="00637D47">
            <w:pPr>
              <w:autoSpaceDE/>
              <w:autoSpaceDN/>
              <w:spacing w:line="240" w:lineRule="auto"/>
              <w:ind w:firstLine="0"/>
              <w:jc w:val="left"/>
              <w:rPr>
                <w:color w:val="000000"/>
                <w:sz w:val="16"/>
                <w:szCs w:val="16"/>
                <w:lang w:bidi="ar-SA"/>
              </w:rPr>
            </w:pPr>
            <w:r w:rsidRPr="00A3252C">
              <w:rPr>
                <w:color w:val="000000"/>
                <w:sz w:val="16"/>
                <w:szCs w:val="16"/>
                <w:lang w:bidi="ar-SA"/>
              </w:rPr>
              <w:t>ДКВР-6,5-13 , ст.№4 (паровой)</w:t>
            </w:r>
          </w:p>
        </w:tc>
        <w:tc>
          <w:tcPr>
            <w:tcW w:w="858" w:type="pct"/>
            <w:shd w:val="clear" w:color="auto" w:fill="auto"/>
            <w:vAlign w:val="center"/>
            <w:hideMark/>
          </w:tcPr>
          <w:p w14:paraId="3EB8C96C" w14:textId="77777777" w:rsidR="00637D47" w:rsidRPr="00A3252C" w:rsidRDefault="00637D47" w:rsidP="00637D47">
            <w:pPr>
              <w:autoSpaceDE/>
              <w:autoSpaceDN/>
              <w:spacing w:line="240" w:lineRule="auto"/>
              <w:ind w:firstLine="0"/>
              <w:jc w:val="left"/>
              <w:rPr>
                <w:color w:val="000000"/>
                <w:sz w:val="16"/>
                <w:szCs w:val="16"/>
                <w:lang w:bidi="ar-SA"/>
              </w:rPr>
            </w:pPr>
            <w:r w:rsidRPr="00A3252C">
              <w:rPr>
                <w:color w:val="000000"/>
                <w:sz w:val="16"/>
                <w:szCs w:val="16"/>
                <w:lang w:bidi="ar-SA"/>
              </w:rPr>
              <w:t xml:space="preserve">ICI </w:t>
            </w:r>
            <w:proofErr w:type="spellStart"/>
            <w:r w:rsidRPr="00A3252C">
              <w:rPr>
                <w:color w:val="000000"/>
                <w:sz w:val="16"/>
                <w:szCs w:val="16"/>
                <w:lang w:bidi="ar-SA"/>
              </w:rPr>
              <w:t>Caldaie</w:t>
            </w:r>
            <w:proofErr w:type="spellEnd"/>
            <w:r w:rsidRPr="00A3252C">
              <w:rPr>
                <w:color w:val="000000"/>
                <w:sz w:val="16"/>
                <w:szCs w:val="16"/>
                <w:lang w:bidi="ar-SA"/>
              </w:rPr>
              <w:t xml:space="preserve"> TNX 7000 (</w:t>
            </w:r>
            <w:proofErr w:type="spellStart"/>
            <w:r w:rsidRPr="00A3252C">
              <w:rPr>
                <w:color w:val="000000"/>
                <w:sz w:val="16"/>
                <w:szCs w:val="16"/>
                <w:lang w:bidi="ar-SA"/>
              </w:rPr>
              <w:t>водогр</w:t>
            </w:r>
            <w:proofErr w:type="spellEnd"/>
            <w:r w:rsidRPr="00A3252C">
              <w:rPr>
                <w:color w:val="000000"/>
                <w:sz w:val="16"/>
                <w:szCs w:val="16"/>
                <w:lang w:bidi="ar-SA"/>
              </w:rPr>
              <w:t>.)</w:t>
            </w:r>
          </w:p>
        </w:tc>
        <w:tc>
          <w:tcPr>
            <w:tcW w:w="361" w:type="pct"/>
            <w:vMerge/>
            <w:vAlign w:val="center"/>
            <w:hideMark/>
          </w:tcPr>
          <w:p w14:paraId="52141856" w14:textId="77777777" w:rsidR="00637D47" w:rsidRPr="00A3252C" w:rsidRDefault="00637D47" w:rsidP="00637D47">
            <w:pPr>
              <w:autoSpaceDE/>
              <w:autoSpaceDN/>
              <w:spacing w:line="240" w:lineRule="auto"/>
              <w:ind w:firstLine="0"/>
              <w:jc w:val="left"/>
              <w:rPr>
                <w:color w:val="000000"/>
                <w:sz w:val="16"/>
                <w:szCs w:val="16"/>
                <w:lang w:bidi="ar-SA"/>
              </w:rPr>
            </w:pPr>
          </w:p>
        </w:tc>
        <w:tc>
          <w:tcPr>
            <w:tcW w:w="317" w:type="pct"/>
            <w:vMerge/>
            <w:vAlign w:val="center"/>
            <w:hideMark/>
          </w:tcPr>
          <w:p w14:paraId="67F68EDB" w14:textId="77777777" w:rsidR="00637D47" w:rsidRPr="00A3252C" w:rsidRDefault="00637D47" w:rsidP="00637D47">
            <w:pPr>
              <w:autoSpaceDE/>
              <w:autoSpaceDN/>
              <w:spacing w:line="240" w:lineRule="auto"/>
              <w:ind w:firstLine="0"/>
              <w:jc w:val="left"/>
              <w:rPr>
                <w:color w:val="000000"/>
                <w:sz w:val="16"/>
                <w:szCs w:val="16"/>
                <w:lang w:bidi="ar-SA"/>
              </w:rPr>
            </w:pPr>
          </w:p>
        </w:tc>
        <w:tc>
          <w:tcPr>
            <w:tcW w:w="570" w:type="pct"/>
            <w:vMerge/>
            <w:vAlign w:val="center"/>
            <w:hideMark/>
          </w:tcPr>
          <w:p w14:paraId="78D34BCF" w14:textId="77777777" w:rsidR="00637D47" w:rsidRPr="00A3252C" w:rsidRDefault="00637D47" w:rsidP="00637D47">
            <w:pPr>
              <w:autoSpaceDE/>
              <w:autoSpaceDN/>
              <w:spacing w:line="240" w:lineRule="auto"/>
              <w:ind w:firstLine="0"/>
              <w:jc w:val="left"/>
              <w:rPr>
                <w:color w:val="000000"/>
                <w:sz w:val="16"/>
                <w:szCs w:val="16"/>
                <w:lang w:bidi="ar-SA"/>
              </w:rPr>
            </w:pPr>
          </w:p>
        </w:tc>
        <w:tc>
          <w:tcPr>
            <w:tcW w:w="399" w:type="pct"/>
            <w:vMerge/>
            <w:vAlign w:val="center"/>
            <w:hideMark/>
          </w:tcPr>
          <w:p w14:paraId="5D1045C0" w14:textId="77777777" w:rsidR="00637D47" w:rsidRPr="00A3252C" w:rsidRDefault="00637D47" w:rsidP="00637D47">
            <w:pPr>
              <w:autoSpaceDE/>
              <w:autoSpaceDN/>
              <w:spacing w:line="240" w:lineRule="auto"/>
              <w:ind w:firstLine="0"/>
              <w:jc w:val="left"/>
              <w:rPr>
                <w:color w:val="000000"/>
                <w:sz w:val="16"/>
                <w:szCs w:val="16"/>
                <w:lang w:bidi="ar-SA"/>
              </w:rPr>
            </w:pPr>
          </w:p>
        </w:tc>
        <w:tc>
          <w:tcPr>
            <w:tcW w:w="223" w:type="pct"/>
            <w:vMerge/>
            <w:vAlign w:val="center"/>
            <w:hideMark/>
          </w:tcPr>
          <w:p w14:paraId="5450B2D6" w14:textId="77777777" w:rsidR="00637D47" w:rsidRPr="00A3252C" w:rsidRDefault="00637D47" w:rsidP="00637D47">
            <w:pPr>
              <w:autoSpaceDE/>
              <w:autoSpaceDN/>
              <w:spacing w:line="240" w:lineRule="auto"/>
              <w:ind w:firstLine="0"/>
              <w:jc w:val="left"/>
              <w:rPr>
                <w:color w:val="000000"/>
                <w:sz w:val="16"/>
                <w:szCs w:val="16"/>
                <w:lang w:bidi="ar-SA"/>
              </w:rPr>
            </w:pPr>
          </w:p>
        </w:tc>
        <w:tc>
          <w:tcPr>
            <w:tcW w:w="269" w:type="pct"/>
            <w:vMerge/>
            <w:vAlign w:val="center"/>
            <w:hideMark/>
          </w:tcPr>
          <w:p w14:paraId="36E99EA6" w14:textId="77777777" w:rsidR="00637D47" w:rsidRPr="00A3252C" w:rsidRDefault="00637D47" w:rsidP="00637D47">
            <w:pPr>
              <w:autoSpaceDE/>
              <w:autoSpaceDN/>
              <w:spacing w:line="240" w:lineRule="auto"/>
              <w:ind w:firstLine="0"/>
              <w:jc w:val="left"/>
              <w:rPr>
                <w:color w:val="000000"/>
                <w:sz w:val="16"/>
                <w:szCs w:val="16"/>
                <w:lang w:bidi="ar-SA"/>
              </w:rPr>
            </w:pPr>
          </w:p>
        </w:tc>
        <w:tc>
          <w:tcPr>
            <w:tcW w:w="286" w:type="pct"/>
            <w:vMerge/>
            <w:vAlign w:val="center"/>
            <w:hideMark/>
          </w:tcPr>
          <w:p w14:paraId="3B781727" w14:textId="77777777" w:rsidR="00637D47" w:rsidRPr="00A3252C" w:rsidRDefault="00637D47" w:rsidP="00637D47">
            <w:pPr>
              <w:autoSpaceDE/>
              <w:autoSpaceDN/>
              <w:spacing w:line="240" w:lineRule="auto"/>
              <w:ind w:firstLine="0"/>
              <w:jc w:val="left"/>
              <w:rPr>
                <w:color w:val="000000"/>
                <w:sz w:val="16"/>
                <w:szCs w:val="16"/>
                <w:lang w:bidi="ar-SA"/>
              </w:rPr>
            </w:pPr>
          </w:p>
        </w:tc>
        <w:tc>
          <w:tcPr>
            <w:tcW w:w="395" w:type="pct"/>
            <w:vMerge/>
            <w:vAlign w:val="center"/>
            <w:hideMark/>
          </w:tcPr>
          <w:p w14:paraId="091D0CA3" w14:textId="77777777" w:rsidR="00637D47" w:rsidRPr="00A3252C" w:rsidRDefault="00637D47" w:rsidP="00637D47">
            <w:pPr>
              <w:autoSpaceDE/>
              <w:autoSpaceDN/>
              <w:spacing w:line="240" w:lineRule="auto"/>
              <w:ind w:firstLine="0"/>
              <w:jc w:val="left"/>
              <w:rPr>
                <w:color w:val="000000"/>
                <w:sz w:val="16"/>
                <w:szCs w:val="16"/>
                <w:lang w:bidi="ar-SA"/>
              </w:rPr>
            </w:pPr>
          </w:p>
        </w:tc>
        <w:tc>
          <w:tcPr>
            <w:tcW w:w="217" w:type="pct"/>
            <w:vMerge/>
            <w:vAlign w:val="center"/>
            <w:hideMark/>
          </w:tcPr>
          <w:p w14:paraId="3A7A780C" w14:textId="77777777" w:rsidR="00637D47" w:rsidRPr="00A3252C" w:rsidRDefault="00637D47" w:rsidP="00637D47">
            <w:pPr>
              <w:autoSpaceDE/>
              <w:autoSpaceDN/>
              <w:spacing w:line="240" w:lineRule="auto"/>
              <w:ind w:firstLine="0"/>
              <w:jc w:val="left"/>
              <w:rPr>
                <w:color w:val="000000"/>
                <w:sz w:val="16"/>
                <w:szCs w:val="16"/>
                <w:lang w:bidi="ar-SA"/>
              </w:rPr>
            </w:pPr>
          </w:p>
        </w:tc>
        <w:tc>
          <w:tcPr>
            <w:tcW w:w="339" w:type="pct"/>
            <w:vMerge/>
            <w:vAlign w:val="center"/>
            <w:hideMark/>
          </w:tcPr>
          <w:p w14:paraId="075C2BFF" w14:textId="77777777" w:rsidR="00637D47" w:rsidRPr="00A3252C" w:rsidRDefault="00637D47" w:rsidP="00637D47">
            <w:pPr>
              <w:autoSpaceDE/>
              <w:autoSpaceDN/>
              <w:spacing w:line="240" w:lineRule="auto"/>
              <w:ind w:firstLine="0"/>
              <w:jc w:val="left"/>
              <w:rPr>
                <w:color w:val="000000"/>
                <w:sz w:val="16"/>
                <w:szCs w:val="16"/>
                <w:lang w:bidi="ar-SA"/>
              </w:rPr>
            </w:pPr>
          </w:p>
        </w:tc>
      </w:tr>
      <w:tr w:rsidR="00637D47" w:rsidRPr="00A3252C" w14:paraId="7FE0FAE8" w14:textId="77777777" w:rsidTr="00637D47">
        <w:trPr>
          <w:trHeight w:val="20"/>
        </w:trPr>
        <w:tc>
          <w:tcPr>
            <w:tcW w:w="766" w:type="pct"/>
            <w:shd w:val="clear" w:color="auto" w:fill="auto"/>
            <w:vAlign w:val="center"/>
            <w:hideMark/>
          </w:tcPr>
          <w:p w14:paraId="7163867C" w14:textId="77777777" w:rsidR="00637D47" w:rsidRPr="00A3252C" w:rsidRDefault="00637D47" w:rsidP="00637D47">
            <w:pPr>
              <w:autoSpaceDE/>
              <w:autoSpaceDN/>
              <w:spacing w:line="240" w:lineRule="auto"/>
              <w:ind w:firstLine="0"/>
              <w:jc w:val="left"/>
              <w:rPr>
                <w:color w:val="000000"/>
                <w:sz w:val="16"/>
                <w:szCs w:val="16"/>
                <w:lang w:bidi="ar-SA"/>
              </w:rPr>
            </w:pPr>
            <w:r w:rsidRPr="00A3252C">
              <w:rPr>
                <w:color w:val="000000"/>
                <w:sz w:val="16"/>
                <w:szCs w:val="16"/>
                <w:lang w:bidi="ar-SA"/>
              </w:rPr>
              <w:t>ДКВР-6,5-13 , ст.№5 (паровой)</w:t>
            </w:r>
          </w:p>
        </w:tc>
        <w:tc>
          <w:tcPr>
            <w:tcW w:w="858" w:type="pct"/>
            <w:shd w:val="clear" w:color="auto" w:fill="auto"/>
            <w:vAlign w:val="center"/>
            <w:hideMark/>
          </w:tcPr>
          <w:p w14:paraId="122B297A" w14:textId="77777777" w:rsidR="00637D47" w:rsidRPr="00A3252C" w:rsidRDefault="00637D47" w:rsidP="00637D47">
            <w:pPr>
              <w:autoSpaceDE/>
              <w:autoSpaceDN/>
              <w:spacing w:line="240" w:lineRule="auto"/>
              <w:ind w:firstLine="0"/>
              <w:jc w:val="left"/>
              <w:rPr>
                <w:color w:val="000000"/>
                <w:sz w:val="16"/>
                <w:szCs w:val="16"/>
                <w:lang w:bidi="ar-SA"/>
              </w:rPr>
            </w:pPr>
            <w:r w:rsidRPr="00A3252C">
              <w:rPr>
                <w:color w:val="000000"/>
                <w:sz w:val="16"/>
                <w:szCs w:val="16"/>
                <w:lang w:bidi="ar-SA"/>
              </w:rPr>
              <w:t>ДКВр-6,5-13 ГМ (паровой)</w:t>
            </w:r>
          </w:p>
        </w:tc>
        <w:tc>
          <w:tcPr>
            <w:tcW w:w="361" w:type="pct"/>
            <w:vMerge/>
            <w:vAlign w:val="center"/>
            <w:hideMark/>
          </w:tcPr>
          <w:p w14:paraId="1CE2EC7D" w14:textId="77777777" w:rsidR="00637D47" w:rsidRPr="00A3252C" w:rsidRDefault="00637D47" w:rsidP="00637D47">
            <w:pPr>
              <w:autoSpaceDE/>
              <w:autoSpaceDN/>
              <w:spacing w:line="240" w:lineRule="auto"/>
              <w:ind w:firstLine="0"/>
              <w:jc w:val="left"/>
              <w:rPr>
                <w:color w:val="000000"/>
                <w:sz w:val="16"/>
                <w:szCs w:val="16"/>
                <w:lang w:bidi="ar-SA"/>
              </w:rPr>
            </w:pPr>
          </w:p>
        </w:tc>
        <w:tc>
          <w:tcPr>
            <w:tcW w:w="317" w:type="pct"/>
            <w:vMerge/>
            <w:vAlign w:val="center"/>
            <w:hideMark/>
          </w:tcPr>
          <w:p w14:paraId="48972F9B" w14:textId="77777777" w:rsidR="00637D47" w:rsidRPr="00A3252C" w:rsidRDefault="00637D47" w:rsidP="00637D47">
            <w:pPr>
              <w:autoSpaceDE/>
              <w:autoSpaceDN/>
              <w:spacing w:line="240" w:lineRule="auto"/>
              <w:ind w:firstLine="0"/>
              <w:jc w:val="left"/>
              <w:rPr>
                <w:color w:val="000000"/>
                <w:sz w:val="16"/>
                <w:szCs w:val="16"/>
                <w:lang w:bidi="ar-SA"/>
              </w:rPr>
            </w:pPr>
          </w:p>
        </w:tc>
        <w:tc>
          <w:tcPr>
            <w:tcW w:w="570" w:type="pct"/>
            <w:vMerge/>
            <w:vAlign w:val="center"/>
            <w:hideMark/>
          </w:tcPr>
          <w:p w14:paraId="6B0A2FFD" w14:textId="77777777" w:rsidR="00637D47" w:rsidRPr="00A3252C" w:rsidRDefault="00637D47" w:rsidP="00637D47">
            <w:pPr>
              <w:autoSpaceDE/>
              <w:autoSpaceDN/>
              <w:spacing w:line="240" w:lineRule="auto"/>
              <w:ind w:firstLine="0"/>
              <w:jc w:val="left"/>
              <w:rPr>
                <w:color w:val="000000"/>
                <w:sz w:val="16"/>
                <w:szCs w:val="16"/>
                <w:lang w:bidi="ar-SA"/>
              </w:rPr>
            </w:pPr>
          </w:p>
        </w:tc>
        <w:tc>
          <w:tcPr>
            <w:tcW w:w="399" w:type="pct"/>
            <w:vMerge w:val="restart"/>
            <w:shd w:val="clear" w:color="auto" w:fill="auto"/>
            <w:vAlign w:val="center"/>
            <w:hideMark/>
          </w:tcPr>
          <w:p w14:paraId="00DFDF38"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3422,0</w:t>
            </w:r>
            <w:r>
              <w:rPr>
                <w:rStyle w:val="affa"/>
                <w:color w:val="000000"/>
                <w:sz w:val="16"/>
                <w:szCs w:val="16"/>
                <w:lang w:bidi="ar-SA"/>
              </w:rPr>
              <w:footnoteReference w:id="3"/>
            </w:r>
          </w:p>
        </w:tc>
        <w:tc>
          <w:tcPr>
            <w:tcW w:w="223" w:type="pct"/>
            <w:vMerge w:val="restart"/>
            <w:shd w:val="clear" w:color="auto" w:fill="auto"/>
            <w:vAlign w:val="center"/>
            <w:hideMark/>
          </w:tcPr>
          <w:p w14:paraId="278326CF"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342,2</w:t>
            </w:r>
          </w:p>
        </w:tc>
        <w:tc>
          <w:tcPr>
            <w:tcW w:w="269" w:type="pct"/>
            <w:vMerge w:val="restart"/>
            <w:shd w:val="clear" w:color="auto" w:fill="auto"/>
            <w:vAlign w:val="center"/>
            <w:hideMark/>
          </w:tcPr>
          <w:p w14:paraId="6D74A744"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1539,9</w:t>
            </w:r>
          </w:p>
        </w:tc>
        <w:tc>
          <w:tcPr>
            <w:tcW w:w="286" w:type="pct"/>
            <w:vMerge w:val="restart"/>
            <w:shd w:val="clear" w:color="auto" w:fill="auto"/>
            <w:vAlign w:val="center"/>
            <w:hideMark/>
          </w:tcPr>
          <w:p w14:paraId="2F41DFC4"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684,4</w:t>
            </w:r>
          </w:p>
        </w:tc>
        <w:tc>
          <w:tcPr>
            <w:tcW w:w="395" w:type="pct"/>
            <w:vMerge w:val="restart"/>
            <w:shd w:val="clear" w:color="auto" w:fill="auto"/>
            <w:vAlign w:val="center"/>
            <w:hideMark/>
          </w:tcPr>
          <w:p w14:paraId="0D322E69"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684,4</w:t>
            </w:r>
          </w:p>
        </w:tc>
        <w:tc>
          <w:tcPr>
            <w:tcW w:w="217" w:type="pct"/>
            <w:vMerge w:val="restart"/>
            <w:shd w:val="clear" w:color="auto" w:fill="auto"/>
            <w:vAlign w:val="center"/>
            <w:hideMark/>
          </w:tcPr>
          <w:p w14:paraId="592B1B34"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2</w:t>
            </w:r>
          </w:p>
        </w:tc>
        <w:tc>
          <w:tcPr>
            <w:tcW w:w="339" w:type="pct"/>
            <w:vMerge w:val="restart"/>
            <w:shd w:val="clear" w:color="auto" w:fill="auto"/>
            <w:vAlign w:val="center"/>
            <w:hideMark/>
          </w:tcPr>
          <w:p w14:paraId="65BF8868"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13345,8</w:t>
            </w:r>
          </w:p>
        </w:tc>
      </w:tr>
      <w:tr w:rsidR="00637D47" w:rsidRPr="00A3252C" w14:paraId="4EA88F68" w14:textId="77777777" w:rsidTr="00637D47">
        <w:trPr>
          <w:trHeight w:val="20"/>
        </w:trPr>
        <w:tc>
          <w:tcPr>
            <w:tcW w:w="766" w:type="pct"/>
            <w:shd w:val="clear" w:color="auto" w:fill="auto"/>
            <w:vAlign w:val="center"/>
            <w:hideMark/>
          </w:tcPr>
          <w:p w14:paraId="7506A385" w14:textId="77777777" w:rsidR="00637D47" w:rsidRPr="00A3252C" w:rsidRDefault="00637D47" w:rsidP="00637D47">
            <w:pPr>
              <w:autoSpaceDE/>
              <w:autoSpaceDN/>
              <w:spacing w:line="240" w:lineRule="auto"/>
              <w:ind w:firstLine="0"/>
              <w:jc w:val="left"/>
              <w:rPr>
                <w:color w:val="000000"/>
                <w:sz w:val="16"/>
                <w:szCs w:val="16"/>
                <w:lang w:bidi="ar-SA"/>
              </w:rPr>
            </w:pPr>
            <w:r w:rsidRPr="00A3252C">
              <w:rPr>
                <w:color w:val="000000"/>
                <w:sz w:val="16"/>
                <w:szCs w:val="16"/>
                <w:lang w:bidi="ar-SA"/>
              </w:rPr>
              <w:t>ДКВР-6,5-13 , ст.№6 (паровой)</w:t>
            </w:r>
          </w:p>
        </w:tc>
        <w:tc>
          <w:tcPr>
            <w:tcW w:w="858" w:type="pct"/>
            <w:shd w:val="clear" w:color="auto" w:fill="auto"/>
            <w:vAlign w:val="center"/>
            <w:hideMark/>
          </w:tcPr>
          <w:p w14:paraId="1ABC0E4B" w14:textId="77777777" w:rsidR="00637D47" w:rsidRPr="00A3252C" w:rsidRDefault="00637D47" w:rsidP="00637D47">
            <w:pPr>
              <w:autoSpaceDE/>
              <w:autoSpaceDN/>
              <w:spacing w:line="240" w:lineRule="auto"/>
              <w:ind w:firstLine="0"/>
              <w:jc w:val="left"/>
              <w:rPr>
                <w:color w:val="000000"/>
                <w:sz w:val="16"/>
                <w:szCs w:val="16"/>
                <w:lang w:bidi="ar-SA"/>
              </w:rPr>
            </w:pPr>
            <w:r w:rsidRPr="00A3252C">
              <w:rPr>
                <w:color w:val="000000"/>
                <w:sz w:val="16"/>
                <w:szCs w:val="16"/>
                <w:lang w:bidi="ar-SA"/>
              </w:rPr>
              <w:t>ДКВр-6,5-13 ГМ (паровой)</w:t>
            </w:r>
          </w:p>
        </w:tc>
        <w:tc>
          <w:tcPr>
            <w:tcW w:w="361" w:type="pct"/>
            <w:vMerge/>
            <w:vAlign w:val="center"/>
            <w:hideMark/>
          </w:tcPr>
          <w:p w14:paraId="3B7D1928" w14:textId="77777777" w:rsidR="00637D47" w:rsidRPr="00A3252C" w:rsidRDefault="00637D47" w:rsidP="00637D47">
            <w:pPr>
              <w:autoSpaceDE/>
              <w:autoSpaceDN/>
              <w:spacing w:line="240" w:lineRule="auto"/>
              <w:ind w:firstLine="0"/>
              <w:jc w:val="left"/>
              <w:rPr>
                <w:color w:val="000000"/>
                <w:sz w:val="16"/>
                <w:szCs w:val="16"/>
                <w:lang w:bidi="ar-SA"/>
              </w:rPr>
            </w:pPr>
          </w:p>
        </w:tc>
        <w:tc>
          <w:tcPr>
            <w:tcW w:w="317" w:type="pct"/>
            <w:vMerge/>
            <w:vAlign w:val="center"/>
            <w:hideMark/>
          </w:tcPr>
          <w:p w14:paraId="493AD911" w14:textId="77777777" w:rsidR="00637D47" w:rsidRPr="00A3252C" w:rsidRDefault="00637D47" w:rsidP="00637D47">
            <w:pPr>
              <w:autoSpaceDE/>
              <w:autoSpaceDN/>
              <w:spacing w:line="240" w:lineRule="auto"/>
              <w:ind w:firstLine="0"/>
              <w:jc w:val="left"/>
              <w:rPr>
                <w:color w:val="000000"/>
                <w:sz w:val="16"/>
                <w:szCs w:val="16"/>
                <w:lang w:bidi="ar-SA"/>
              </w:rPr>
            </w:pPr>
          </w:p>
        </w:tc>
        <w:tc>
          <w:tcPr>
            <w:tcW w:w="570" w:type="pct"/>
            <w:vMerge/>
            <w:vAlign w:val="center"/>
            <w:hideMark/>
          </w:tcPr>
          <w:p w14:paraId="71A62A3A" w14:textId="77777777" w:rsidR="00637D47" w:rsidRPr="00A3252C" w:rsidRDefault="00637D47" w:rsidP="00637D47">
            <w:pPr>
              <w:autoSpaceDE/>
              <w:autoSpaceDN/>
              <w:spacing w:line="240" w:lineRule="auto"/>
              <w:ind w:firstLine="0"/>
              <w:jc w:val="left"/>
              <w:rPr>
                <w:color w:val="000000"/>
                <w:sz w:val="16"/>
                <w:szCs w:val="16"/>
                <w:lang w:bidi="ar-SA"/>
              </w:rPr>
            </w:pPr>
          </w:p>
        </w:tc>
        <w:tc>
          <w:tcPr>
            <w:tcW w:w="399" w:type="pct"/>
            <w:vMerge/>
            <w:vAlign w:val="center"/>
            <w:hideMark/>
          </w:tcPr>
          <w:p w14:paraId="0EAEF719" w14:textId="77777777" w:rsidR="00637D47" w:rsidRPr="00A3252C" w:rsidRDefault="00637D47" w:rsidP="00637D47">
            <w:pPr>
              <w:autoSpaceDE/>
              <w:autoSpaceDN/>
              <w:spacing w:line="240" w:lineRule="auto"/>
              <w:ind w:firstLine="0"/>
              <w:jc w:val="left"/>
              <w:rPr>
                <w:color w:val="000000"/>
                <w:sz w:val="16"/>
                <w:szCs w:val="16"/>
                <w:lang w:bidi="ar-SA"/>
              </w:rPr>
            </w:pPr>
          </w:p>
        </w:tc>
        <w:tc>
          <w:tcPr>
            <w:tcW w:w="223" w:type="pct"/>
            <w:vMerge/>
            <w:vAlign w:val="center"/>
            <w:hideMark/>
          </w:tcPr>
          <w:p w14:paraId="694A2FA7" w14:textId="77777777" w:rsidR="00637D47" w:rsidRPr="00A3252C" w:rsidRDefault="00637D47" w:rsidP="00637D47">
            <w:pPr>
              <w:autoSpaceDE/>
              <w:autoSpaceDN/>
              <w:spacing w:line="240" w:lineRule="auto"/>
              <w:ind w:firstLine="0"/>
              <w:jc w:val="left"/>
              <w:rPr>
                <w:color w:val="000000"/>
                <w:sz w:val="16"/>
                <w:szCs w:val="16"/>
                <w:lang w:bidi="ar-SA"/>
              </w:rPr>
            </w:pPr>
          </w:p>
        </w:tc>
        <w:tc>
          <w:tcPr>
            <w:tcW w:w="269" w:type="pct"/>
            <w:vMerge/>
            <w:vAlign w:val="center"/>
            <w:hideMark/>
          </w:tcPr>
          <w:p w14:paraId="5E131500" w14:textId="77777777" w:rsidR="00637D47" w:rsidRPr="00A3252C" w:rsidRDefault="00637D47" w:rsidP="00637D47">
            <w:pPr>
              <w:autoSpaceDE/>
              <w:autoSpaceDN/>
              <w:spacing w:line="240" w:lineRule="auto"/>
              <w:ind w:firstLine="0"/>
              <w:jc w:val="left"/>
              <w:rPr>
                <w:color w:val="000000"/>
                <w:sz w:val="16"/>
                <w:szCs w:val="16"/>
                <w:lang w:bidi="ar-SA"/>
              </w:rPr>
            </w:pPr>
          </w:p>
        </w:tc>
        <w:tc>
          <w:tcPr>
            <w:tcW w:w="286" w:type="pct"/>
            <w:vMerge/>
            <w:vAlign w:val="center"/>
            <w:hideMark/>
          </w:tcPr>
          <w:p w14:paraId="1D197A18" w14:textId="77777777" w:rsidR="00637D47" w:rsidRPr="00A3252C" w:rsidRDefault="00637D47" w:rsidP="00637D47">
            <w:pPr>
              <w:autoSpaceDE/>
              <w:autoSpaceDN/>
              <w:spacing w:line="240" w:lineRule="auto"/>
              <w:ind w:firstLine="0"/>
              <w:jc w:val="left"/>
              <w:rPr>
                <w:color w:val="000000"/>
                <w:sz w:val="16"/>
                <w:szCs w:val="16"/>
                <w:lang w:bidi="ar-SA"/>
              </w:rPr>
            </w:pPr>
          </w:p>
        </w:tc>
        <w:tc>
          <w:tcPr>
            <w:tcW w:w="395" w:type="pct"/>
            <w:vMerge/>
            <w:vAlign w:val="center"/>
            <w:hideMark/>
          </w:tcPr>
          <w:p w14:paraId="756D9D11" w14:textId="77777777" w:rsidR="00637D47" w:rsidRPr="00A3252C" w:rsidRDefault="00637D47" w:rsidP="00637D47">
            <w:pPr>
              <w:autoSpaceDE/>
              <w:autoSpaceDN/>
              <w:spacing w:line="240" w:lineRule="auto"/>
              <w:ind w:firstLine="0"/>
              <w:jc w:val="left"/>
              <w:rPr>
                <w:color w:val="000000"/>
                <w:sz w:val="16"/>
                <w:szCs w:val="16"/>
                <w:lang w:bidi="ar-SA"/>
              </w:rPr>
            </w:pPr>
          </w:p>
        </w:tc>
        <w:tc>
          <w:tcPr>
            <w:tcW w:w="217" w:type="pct"/>
            <w:vMerge/>
            <w:vAlign w:val="center"/>
            <w:hideMark/>
          </w:tcPr>
          <w:p w14:paraId="092F97C8" w14:textId="77777777" w:rsidR="00637D47" w:rsidRPr="00A3252C" w:rsidRDefault="00637D47" w:rsidP="00637D47">
            <w:pPr>
              <w:autoSpaceDE/>
              <w:autoSpaceDN/>
              <w:spacing w:line="240" w:lineRule="auto"/>
              <w:ind w:firstLine="0"/>
              <w:jc w:val="left"/>
              <w:rPr>
                <w:color w:val="000000"/>
                <w:sz w:val="16"/>
                <w:szCs w:val="16"/>
                <w:lang w:bidi="ar-SA"/>
              </w:rPr>
            </w:pPr>
          </w:p>
        </w:tc>
        <w:tc>
          <w:tcPr>
            <w:tcW w:w="339" w:type="pct"/>
            <w:vMerge/>
            <w:vAlign w:val="center"/>
            <w:hideMark/>
          </w:tcPr>
          <w:p w14:paraId="01DE77DA" w14:textId="77777777" w:rsidR="00637D47" w:rsidRPr="00A3252C" w:rsidRDefault="00637D47" w:rsidP="00637D47">
            <w:pPr>
              <w:autoSpaceDE/>
              <w:autoSpaceDN/>
              <w:spacing w:line="240" w:lineRule="auto"/>
              <w:ind w:firstLine="0"/>
              <w:jc w:val="left"/>
              <w:rPr>
                <w:color w:val="000000"/>
                <w:sz w:val="16"/>
                <w:szCs w:val="16"/>
                <w:lang w:bidi="ar-SA"/>
              </w:rPr>
            </w:pPr>
          </w:p>
        </w:tc>
      </w:tr>
      <w:tr w:rsidR="00637D47" w:rsidRPr="00A3252C" w14:paraId="64CC02CB" w14:textId="77777777" w:rsidTr="00637D47">
        <w:trPr>
          <w:trHeight w:val="20"/>
        </w:trPr>
        <w:tc>
          <w:tcPr>
            <w:tcW w:w="766" w:type="pct"/>
            <w:shd w:val="clear" w:color="auto" w:fill="auto"/>
            <w:vAlign w:val="center"/>
            <w:hideMark/>
          </w:tcPr>
          <w:p w14:paraId="33925EE1" w14:textId="77777777" w:rsidR="00637D47" w:rsidRPr="00A3252C" w:rsidRDefault="00637D47" w:rsidP="00637D47">
            <w:pPr>
              <w:autoSpaceDE/>
              <w:autoSpaceDN/>
              <w:spacing w:line="240" w:lineRule="auto"/>
              <w:ind w:firstLine="0"/>
              <w:jc w:val="left"/>
              <w:rPr>
                <w:color w:val="000000"/>
                <w:sz w:val="16"/>
                <w:szCs w:val="16"/>
                <w:lang w:bidi="ar-SA"/>
              </w:rPr>
            </w:pPr>
            <w:r w:rsidRPr="00A3252C">
              <w:rPr>
                <w:color w:val="000000"/>
                <w:sz w:val="16"/>
                <w:szCs w:val="16"/>
                <w:lang w:bidi="ar-SA"/>
              </w:rPr>
              <w:t>Установка водоподготовки ВПУ-50 м³/ч</w:t>
            </w:r>
          </w:p>
        </w:tc>
        <w:tc>
          <w:tcPr>
            <w:tcW w:w="858" w:type="pct"/>
            <w:shd w:val="clear" w:color="auto" w:fill="auto"/>
            <w:vAlign w:val="center"/>
            <w:hideMark/>
          </w:tcPr>
          <w:p w14:paraId="114E9CE8" w14:textId="77777777" w:rsidR="00637D47" w:rsidRPr="00A3252C" w:rsidRDefault="00637D47" w:rsidP="00637D47">
            <w:pPr>
              <w:autoSpaceDE/>
              <w:autoSpaceDN/>
              <w:spacing w:line="240" w:lineRule="auto"/>
              <w:ind w:firstLine="0"/>
              <w:jc w:val="left"/>
              <w:rPr>
                <w:color w:val="000000"/>
                <w:sz w:val="16"/>
                <w:szCs w:val="16"/>
                <w:lang w:bidi="ar-SA"/>
              </w:rPr>
            </w:pPr>
            <w:r w:rsidRPr="00A3252C">
              <w:rPr>
                <w:color w:val="000000"/>
                <w:sz w:val="16"/>
                <w:szCs w:val="16"/>
                <w:lang w:bidi="ar-SA"/>
              </w:rPr>
              <w:t>Дополнительный модуль ВПУ-20 м³/ч</w:t>
            </w:r>
          </w:p>
        </w:tc>
        <w:tc>
          <w:tcPr>
            <w:tcW w:w="361" w:type="pct"/>
            <w:vMerge/>
            <w:vAlign w:val="center"/>
            <w:hideMark/>
          </w:tcPr>
          <w:p w14:paraId="0FE6287B" w14:textId="77777777" w:rsidR="00637D47" w:rsidRPr="00A3252C" w:rsidRDefault="00637D47" w:rsidP="00637D47">
            <w:pPr>
              <w:autoSpaceDE/>
              <w:autoSpaceDN/>
              <w:spacing w:line="240" w:lineRule="auto"/>
              <w:ind w:firstLine="0"/>
              <w:jc w:val="left"/>
              <w:rPr>
                <w:color w:val="000000"/>
                <w:sz w:val="16"/>
                <w:szCs w:val="16"/>
                <w:lang w:bidi="ar-SA"/>
              </w:rPr>
            </w:pPr>
          </w:p>
        </w:tc>
        <w:tc>
          <w:tcPr>
            <w:tcW w:w="317" w:type="pct"/>
            <w:vMerge/>
            <w:vAlign w:val="center"/>
            <w:hideMark/>
          </w:tcPr>
          <w:p w14:paraId="0BABB301" w14:textId="77777777" w:rsidR="00637D47" w:rsidRPr="00A3252C" w:rsidRDefault="00637D47" w:rsidP="00637D47">
            <w:pPr>
              <w:autoSpaceDE/>
              <w:autoSpaceDN/>
              <w:spacing w:line="240" w:lineRule="auto"/>
              <w:ind w:firstLine="0"/>
              <w:jc w:val="left"/>
              <w:rPr>
                <w:color w:val="000000"/>
                <w:sz w:val="16"/>
                <w:szCs w:val="16"/>
                <w:lang w:bidi="ar-SA"/>
              </w:rPr>
            </w:pPr>
          </w:p>
        </w:tc>
        <w:tc>
          <w:tcPr>
            <w:tcW w:w="570" w:type="pct"/>
            <w:vMerge/>
            <w:vAlign w:val="center"/>
            <w:hideMark/>
          </w:tcPr>
          <w:p w14:paraId="54FEE94E" w14:textId="77777777" w:rsidR="00637D47" w:rsidRPr="00A3252C" w:rsidRDefault="00637D47" w:rsidP="00637D47">
            <w:pPr>
              <w:autoSpaceDE/>
              <w:autoSpaceDN/>
              <w:spacing w:line="240" w:lineRule="auto"/>
              <w:ind w:firstLine="0"/>
              <w:jc w:val="left"/>
              <w:rPr>
                <w:color w:val="000000"/>
                <w:sz w:val="16"/>
                <w:szCs w:val="16"/>
                <w:lang w:bidi="ar-SA"/>
              </w:rPr>
            </w:pPr>
          </w:p>
        </w:tc>
        <w:tc>
          <w:tcPr>
            <w:tcW w:w="399" w:type="pct"/>
            <w:shd w:val="clear" w:color="auto" w:fill="auto"/>
            <w:noWrap/>
            <w:vAlign w:val="center"/>
            <w:hideMark/>
          </w:tcPr>
          <w:p w14:paraId="52493B2A"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928,2</w:t>
            </w:r>
            <w:r>
              <w:rPr>
                <w:rStyle w:val="affa"/>
                <w:color w:val="000000"/>
                <w:sz w:val="16"/>
                <w:szCs w:val="16"/>
                <w:lang w:bidi="ar-SA"/>
              </w:rPr>
              <w:footnoteReference w:id="4"/>
            </w:r>
          </w:p>
        </w:tc>
        <w:tc>
          <w:tcPr>
            <w:tcW w:w="223" w:type="pct"/>
            <w:shd w:val="clear" w:color="auto" w:fill="auto"/>
            <w:noWrap/>
            <w:vAlign w:val="center"/>
            <w:hideMark/>
          </w:tcPr>
          <w:p w14:paraId="5E6F8E53"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92,82</w:t>
            </w:r>
          </w:p>
        </w:tc>
        <w:tc>
          <w:tcPr>
            <w:tcW w:w="269" w:type="pct"/>
            <w:shd w:val="clear" w:color="auto" w:fill="auto"/>
            <w:noWrap/>
            <w:vAlign w:val="center"/>
            <w:hideMark/>
          </w:tcPr>
          <w:p w14:paraId="78B3FEB5"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417,69</w:t>
            </w:r>
          </w:p>
        </w:tc>
        <w:tc>
          <w:tcPr>
            <w:tcW w:w="286" w:type="pct"/>
            <w:shd w:val="clear" w:color="auto" w:fill="auto"/>
            <w:noWrap/>
            <w:vAlign w:val="center"/>
            <w:hideMark/>
          </w:tcPr>
          <w:p w14:paraId="2C3F6FEC"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185,64</w:t>
            </w:r>
          </w:p>
        </w:tc>
        <w:tc>
          <w:tcPr>
            <w:tcW w:w="395" w:type="pct"/>
            <w:shd w:val="clear" w:color="auto" w:fill="auto"/>
            <w:noWrap/>
            <w:vAlign w:val="center"/>
            <w:hideMark/>
          </w:tcPr>
          <w:p w14:paraId="18B5887A"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0</w:t>
            </w:r>
          </w:p>
        </w:tc>
        <w:tc>
          <w:tcPr>
            <w:tcW w:w="217" w:type="pct"/>
            <w:shd w:val="clear" w:color="auto" w:fill="auto"/>
            <w:noWrap/>
            <w:vAlign w:val="center"/>
            <w:hideMark/>
          </w:tcPr>
          <w:p w14:paraId="07417EB3"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1</w:t>
            </w:r>
          </w:p>
        </w:tc>
        <w:tc>
          <w:tcPr>
            <w:tcW w:w="339" w:type="pct"/>
            <w:shd w:val="clear" w:color="auto" w:fill="auto"/>
            <w:noWrap/>
            <w:vAlign w:val="center"/>
            <w:hideMark/>
          </w:tcPr>
          <w:p w14:paraId="76A64C5A" w14:textId="77777777" w:rsidR="00637D47" w:rsidRPr="00A3252C" w:rsidRDefault="00637D47" w:rsidP="00637D47">
            <w:pPr>
              <w:autoSpaceDE/>
              <w:autoSpaceDN/>
              <w:spacing w:line="240" w:lineRule="auto"/>
              <w:ind w:firstLine="0"/>
              <w:jc w:val="center"/>
              <w:rPr>
                <w:color w:val="000000"/>
                <w:sz w:val="16"/>
                <w:szCs w:val="16"/>
                <w:lang w:bidi="ar-SA"/>
              </w:rPr>
            </w:pPr>
            <w:r w:rsidRPr="00A3252C">
              <w:rPr>
                <w:color w:val="000000"/>
                <w:sz w:val="16"/>
                <w:szCs w:val="16"/>
                <w:lang w:bidi="ar-SA"/>
              </w:rPr>
              <w:t>1624,4</w:t>
            </w:r>
          </w:p>
        </w:tc>
      </w:tr>
      <w:tr w:rsidR="00637D47" w:rsidRPr="00A3252C" w14:paraId="0AEF8915" w14:textId="77777777" w:rsidTr="00637D47">
        <w:trPr>
          <w:trHeight w:val="20"/>
        </w:trPr>
        <w:tc>
          <w:tcPr>
            <w:tcW w:w="2872" w:type="pct"/>
            <w:gridSpan w:val="5"/>
            <w:shd w:val="clear" w:color="auto" w:fill="auto"/>
            <w:vAlign w:val="center"/>
          </w:tcPr>
          <w:p w14:paraId="01940762" w14:textId="77777777" w:rsidR="00637D47" w:rsidRPr="00A3252C" w:rsidRDefault="00637D47" w:rsidP="00637D47">
            <w:pPr>
              <w:autoSpaceDE/>
              <w:autoSpaceDN/>
              <w:spacing w:line="240" w:lineRule="auto"/>
              <w:ind w:firstLine="0"/>
              <w:jc w:val="left"/>
              <w:rPr>
                <w:b/>
                <w:color w:val="000000"/>
                <w:sz w:val="16"/>
                <w:szCs w:val="16"/>
                <w:lang w:bidi="ar-SA"/>
              </w:rPr>
            </w:pPr>
            <w:r>
              <w:rPr>
                <w:b/>
                <w:color w:val="000000"/>
                <w:sz w:val="16"/>
                <w:szCs w:val="16"/>
                <w:lang w:bidi="ar-SA"/>
              </w:rPr>
              <w:t>Итого:</w:t>
            </w:r>
          </w:p>
        </w:tc>
        <w:tc>
          <w:tcPr>
            <w:tcW w:w="399" w:type="pct"/>
            <w:shd w:val="clear" w:color="auto" w:fill="auto"/>
            <w:noWrap/>
            <w:vAlign w:val="center"/>
          </w:tcPr>
          <w:p w14:paraId="26EBE1B7" w14:textId="77777777" w:rsidR="00637D47" w:rsidRPr="00A3252C" w:rsidRDefault="00637D47" w:rsidP="00637D47">
            <w:pPr>
              <w:autoSpaceDE/>
              <w:autoSpaceDN/>
              <w:spacing w:line="240" w:lineRule="auto"/>
              <w:ind w:firstLine="0"/>
              <w:jc w:val="center"/>
              <w:rPr>
                <w:b/>
                <w:color w:val="000000"/>
                <w:sz w:val="16"/>
                <w:szCs w:val="16"/>
                <w:lang w:bidi="ar-SA"/>
              </w:rPr>
            </w:pPr>
            <w:r w:rsidRPr="00A3252C">
              <w:rPr>
                <w:b/>
                <w:color w:val="000000"/>
                <w:sz w:val="16"/>
                <w:szCs w:val="20"/>
              </w:rPr>
              <w:t>11972,2</w:t>
            </w:r>
          </w:p>
        </w:tc>
        <w:tc>
          <w:tcPr>
            <w:tcW w:w="223" w:type="pct"/>
            <w:shd w:val="clear" w:color="auto" w:fill="auto"/>
            <w:noWrap/>
            <w:vAlign w:val="center"/>
          </w:tcPr>
          <w:p w14:paraId="423EFC47" w14:textId="77777777" w:rsidR="00637D47" w:rsidRPr="00A3252C" w:rsidRDefault="00637D47" w:rsidP="00637D47">
            <w:pPr>
              <w:autoSpaceDE/>
              <w:autoSpaceDN/>
              <w:spacing w:line="240" w:lineRule="auto"/>
              <w:ind w:firstLine="0"/>
              <w:jc w:val="center"/>
              <w:rPr>
                <w:b/>
                <w:color w:val="000000"/>
                <w:sz w:val="16"/>
                <w:szCs w:val="16"/>
                <w:lang w:bidi="ar-SA"/>
              </w:rPr>
            </w:pPr>
            <w:r w:rsidRPr="00A3252C">
              <w:rPr>
                <w:b/>
                <w:color w:val="000000"/>
                <w:sz w:val="16"/>
                <w:szCs w:val="20"/>
              </w:rPr>
              <w:t>1197,2</w:t>
            </w:r>
          </w:p>
        </w:tc>
        <w:tc>
          <w:tcPr>
            <w:tcW w:w="269" w:type="pct"/>
            <w:shd w:val="clear" w:color="auto" w:fill="auto"/>
            <w:noWrap/>
            <w:vAlign w:val="center"/>
          </w:tcPr>
          <w:p w14:paraId="05610A1F" w14:textId="77777777" w:rsidR="00637D47" w:rsidRPr="00A3252C" w:rsidRDefault="00637D47" w:rsidP="00637D47">
            <w:pPr>
              <w:autoSpaceDE/>
              <w:autoSpaceDN/>
              <w:spacing w:line="240" w:lineRule="auto"/>
              <w:ind w:firstLine="0"/>
              <w:jc w:val="center"/>
              <w:rPr>
                <w:b/>
                <w:color w:val="000000"/>
                <w:sz w:val="16"/>
                <w:szCs w:val="16"/>
                <w:lang w:bidi="ar-SA"/>
              </w:rPr>
            </w:pPr>
            <w:r w:rsidRPr="00A3252C">
              <w:rPr>
                <w:b/>
                <w:color w:val="000000"/>
                <w:sz w:val="16"/>
                <w:szCs w:val="20"/>
              </w:rPr>
              <w:t>5387,5</w:t>
            </w:r>
          </w:p>
        </w:tc>
        <w:tc>
          <w:tcPr>
            <w:tcW w:w="286" w:type="pct"/>
            <w:shd w:val="clear" w:color="auto" w:fill="auto"/>
            <w:noWrap/>
            <w:vAlign w:val="center"/>
          </w:tcPr>
          <w:p w14:paraId="76CE0CA4" w14:textId="77777777" w:rsidR="00637D47" w:rsidRPr="00A3252C" w:rsidRDefault="00637D47" w:rsidP="00637D47">
            <w:pPr>
              <w:autoSpaceDE/>
              <w:autoSpaceDN/>
              <w:spacing w:line="240" w:lineRule="auto"/>
              <w:ind w:firstLine="0"/>
              <w:jc w:val="center"/>
              <w:rPr>
                <w:b/>
                <w:color w:val="000000"/>
                <w:sz w:val="16"/>
                <w:szCs w:val="16"/>
                <w:lang w:bidi="ar-SA"/>
              </w:rPr>
            </w:pPr>
            <w:r w:rsidRPr="00A3252C">
              <w:rPr>
                <w:b/>
                <w:color w:val="000000"/>
                <w:sz w:val="16"/>
                <w:szCs w:val="20"/>
              </w:rPr>
              <w:t>2394,4</w:t>
            </w:r>
          </w:p>
        </w:tc>
        <w:tc>
          <w:tcPr>
            <w:tcW w:w="395" w:type="pct"/>
            <w:shd w:val="clear" w:color="auto" w:fill="auto"/>
            <w:noWrap/>
            <w:vAlign w:val="center"/>
          </w:tcPr>
          <w:p w14:paraId="59C7F76C" w14:textId="77777777" w:rsidR="00637D47" w:rsidRPr="00A3252C" w:rsidRDefault="00637D47" w:rsidP="00637D47">
            <w:pPr>
              <w:autoSpaceDE/>
              <w:autoSpaceDN/>
              <w:spacing w:line="240" w:lineRule="auto"/>
              <w:ind w:firstLine="0"/>
              <w:jc w:val="center"/>
              <w:rPr>
                <w:b/>
                <w:color w:val="000000"/>
                <w:sz w:val="16"/>
                <w:szCs w:val="16"/>
                <w:lang w:bidi="ar-SA"/>
              </w:rPr>
            </w:pPr>
            <w:r w:rsidRPr="00A3252C">
              <w:rPr>
                <w:b/>
                <w:color w:val="000000"/>
                <w:sz w:val="16"/>
                <w:szCs w:val="20"/>
              </w:rPr>
              <w:t>2208,8</w:t>
            </w:r>
          </w:p>
        </w:tc>
        <w:tc>
          <w:tcPr>
            <w:tcW w:w="217" w:type="pct"/>
            <w:shd w:val="clear" w:color="auto" w:fill="auto"/>
            <w:noWrap/>
            <w:vAlign w:val="center"/>
          </w:tcPr>
          <w:p w14:paraId="676BD036" w14:textId="77777777" w:rsidR="00637D47" w:rsidRPr="00A3252C" w:rsidRDefault="00637D47" w:rsidP="00637D47">
            <w:pPr>
              <w:autoSpaceDE/>
              <w:autoSpaceDN/>
              <w:spacing w:line="240" w:lineRule="auto"/>
              <w:ind w:firstLine="0"/>
              <w:jc w:val="center"/>
              <w:rPr>
                <w:b/>
                <w:color w:val="000000"/>
                <w:sz w:val="16"/>
                <w:szCs w:val="16"/>
                <w:lang w:bidi="ar-SA"/>
              </w:rPr>
            </w:pPr>
            <w:r w:rsidRPr="00A3252C">
              <w:rPr>
                <w:b/>
                <w:color w:val="000000"/>
                <w:sz w:val="16"/>
                <w:szCs w:val="20"/>
              </w:rPr>
              <w:t>7</w:t>
            </w:r>
          </w:p>
        </w:tc>
        <w:tc>
          <w:tcPr>
            <w:tcW w:w="339" w:type="pct"/>
            <w:shd w:val="clear" w:color="auto" w:fill="auto"/>
            <w:noWrap/>
            <w:vAlign w:val="center"/>
          </w:tcPr>
          <w:p w14:paraId="2E1F89A0" w14:textId="77777777" w:rsidR="00637D47" w:rsidRPr="00A3252C" w:rsidRDefault="00637D47" w:rsidP="00637D47">
            <w:pPr>
              <w:autoSpaceDE/>
              <w:autoSpaceDN/>
              <w:spacing w:line="240" w:lineRule="auto"/>
              <w:ind w:firstLine="0"/>
              <w:jc w:val="center"/>
              <w:rPr>
                <w:b/>
                <w:color w:val="000000"/>
                <w:sz w:val="16"/>
                <w:szCs w:val="16"/>
                <w:lang w:bidi="ar-SA"/>
              </w:rPr>
            </w:pPr>
            <w:r w:rsidRPr="00A3252C">
              <w:rPr>
                <w:b/>
                <w:color w:val="000000"/>
                <w:sz w:val="16"/>
                <w:szCs w:val="20"/>
              </w:rPr>
              <w:t>74421,8</w:t>
            </w:r>
          </w:p>
        </w:tc>
      </w:tr>
    </w:tbl>
    <w:p w14:paraId="226AA8D2" w14:textId="77777777" w:rsidR="00637D47" w:rsidRDefault="00637D47" w:rsidP="00637D47">
      <w:pPr>
        <w:rPr>
          <w:highlight w:val="yellow"/>
          <w:lang w:eastAsia="en-US" w:bidi="ar-SA"/>
        </w:rPr>
      </w:pPr>
    </w:p>
    <w:p w14:paraId="17929669" w14:textId="57543BA3" w:rsidR="00637D47" w:rsidRDefault="00637D47" w:rsidP="00637D47"/>
    <w:p w14:paraId="5580C244" w14:textId="2A1CBB01" w:rsidR="00637D47" w:rsidRDefault="00637D47" w:rsidP="00637D47"/>
    <w:p w14:paraId="0B59170B" w14:textId="77777777" w:rsidR="00637D47" w:rsidRDefault="00637D47" w:rsidP="00637D47">
      <w:pPr>
        <w:sectPr w:rsidR="00637D47" w:rsidSect="00637D47">
          <w:pgSz w:w="16840" w:h="11907" w:orient="landscape" w:code="9"/>
          <w:pgMar w:top="1701" w:right="567" w:bottom="567" w:left="567" w:header="0" w:footer="590" w:gutter="0"/>
          <w:cols w:space="720"/>
          <w:docGrid w:linePitch="354"/>
        </w:sectPr>
      </w:pPr>
    </w:p>
    <w:p w14:paraId="68029357" w14:textId="14C27C46" w:rsidR="00D16840" w:rsidRDefault="00D16840" w:rsidP="00D16840">
      <w:pPr>
        <w:rPr>
          <w:lang w:eastAsia="en-US" w:bidi="ar-SA"/>
        </w:rPr>
      </w:pPr>
      <w:r>
        <w:rPr>
          <w:lang w:eastAsia="en-US" w:bidi="ar-SA"/>
        </w:rPr>
        <w:lastRenderedPageBreak/>
        <w:t xml:space="preserve">Итоговые затраты в реализацию мероприятий по </w:t>
      </w:r>
      <w:r>
        <w:t>техническому перевооружению</w:t>
      </w:r>
      <w:r>
        <w:rPr>
          <w:lang w:eastAsia="en-US" w:bidi="ar-SA"/>
        </w:rPr>
        <w:t xml:space="preserve"> котельной №</w:t>
      </w:r>
      <w:r w:rsidR="00A62700">
        <w:rPr>
          <w:lang w:eastAsia="en-US" w:bidi="ar-SA"/>
        </w:rPr>
        <w:t xml:space="preserve"> </w:t>
      </w:r>
      <w:r>
        <w:rPr>
          <w:lang w:eastAsia="en-US" w:bidi="ar-SA"/>
        </w:rPr>
        <w:t>3 ООО «</w:t>
      </w:r>
      <w:proofErr w:type="spellStart"/>
      <w:r>
        <w:rPr>
          <w:lang w:eastAsia="en-US" w:bidi="ar-SA"/>
        </w:rPr>
        <w:t>КомЭнерго</w:t>
      </w:r>
      <w:proofErr w:type="spellEnd"/>
      <w:r>
        <w:rPr>
          <w:lang w:eastAsia="en-US" w:bidi="ar-SA"/>
        </w:rPr>
        <w:t>», в ценах 2020 года, составляют — 74 421,8 тыс. руб. с НДС.</w:t>
      </w:r>
    </w:p>
    <w:p w14:paraId="242C9337" w14:textId="77777777" w:rsidR="00637D47" w:rsidRDefault="00637D47" w:rsidP="00637D47"/>
    <w:p w14:paraId="1BD06FC4" w14:textId="0D3BD813" w:rsidR="00DC391D" w:rsidRPr="00380E0C" w:rsidRDefault="00DC391D" w:rsidP="00380E0C">
      <w:pPr>
        <w:pStyle w:val="1111"/>
      </w:pPr>
      <w:bookmarkStart w:id="17" w:name="_Toc57365149"/>
      <w:r w:rsidRPr="00380E0C">
        <w:t xml:space="preserve">Мероприятия по </w:t>
      </w:r>
      <w:r w:rsidR="00380E0C">
        <w:t xml:space="preserve">тепловым </w:t>
      </w:r>
      <w:r w:rsidRPr="00380E0C">
        <w:t>сетям</w:t>
      </w:r>
      <w:r w:rsidR="00532B9C">
        <w:t xml:space="preserve"> и сооружениям на них</w:t>
      </w:r>
      <w:bookmarkEnd w:id="17"/>
    </w:p>
    <w:p w14:paraId="45F2BFD4" w14:textId="06123098" w:rsidR="00486616" w:rsidRDefault="00486616" w:rsidP="00DC391D">
      <w:pPr>
        <w:rPr>
          <w:lang w:eastAsia="en-US" w:bidi="ar-SA"/>
        </w:rPr>
      </w:pPr>
      <w:r>
        <w:rPr>
          <w:lang w:eastAsia="en-US" w:bidi="ar-SA"/>
        </w:rPr>
        <w:t>Все м</w:t>
      </w:r>
      <w:r w:rsidRPr="00486616">
        <w:rPr>
          <w:lang w:eastAsia="en-US" w:bidi="ar-SA"/>
        </w:rPr>
        <w:t>ероприятия по тепловым сетям и сооружениям на них</w:t>
      </w:r>
      <w:r w:rsidR="00F75199">
        <w:rPr>
          <w:lang w:eastAsia="en-US" w:bidi="ar-SA"/>
        </w:rPr>
        <w:t xml:space="preserve"> подразделяются на следующие виды:</w:t>
      </w:r>
    </w:p>
    <w:p w14:paraId="3F79C217" w14:textId="75783467" w:rsidR="00486616" w:rsidRDefault="00486616" w:rsidP="00486616">
      <w:pPr>
        <w:pStyle w:val="a6"/>
        <w:numPr>
          <w:ilvl w:val="0"/>
          <w:numId w:val="25"/>
        </w:numPr>
        <w:rPr>
          <w:lang w:eastAsia="en-US" w:bidi="ar-SA"/>
        </w:rPr>
      </w:pPr>
      <w:r w:rsidRPr="00486616">
        <w:rPr>
          <w:lang w:eastAsia="en-US" w:bidi="ar-SA"/>
        </w:rPr>
        <w:t>Строительство тепловых сетей для подключения перспективных потребителей г. Глазов</w:t>
      </w:r>
      <w:r>
        <w:rPr>
          <w:lang w:eastAsia="en-US" w:bidi="ar-SA"/>
        </w:rPr>
        <w:t>.</w:t>
      </w:r>
    </w:p>
    <w:p w14:paraId="4E2F5613" w14:textId="5CF43E59" w:rsidR="00486616" w:rsidRDefault="00486616" w:rsidP="00486616">
      <w:pPr>
        <w:pStyle w:val="a6"/>
        <w:numPr>
          <w:ilvl w:val="0"/>
          <w:numId w:val="25"/>
        </w:numPr>
        <w:rPr>
          <w:lang w:eastAsia="en-US" w:bidi="ar-SA"/>
        </w:rPr>
      </w:pPr>
      <w:r w:rsidRPr="00486616">
        <w:rPr>
          <w:lang w:eastAsia="en-US" w:bidi="ar-SA"/>
        </w:rPr>
        <w:t>Реконструкция тепловых сетей с увеличением диаметров трубопроводов для подключения перспективных потребителей г. Глазов</w:t>
      </w:r>
      <w:r>
        <w:rPr>
          <w:lang w:eastAsia="en-US" w:bidi="ar-SA"/>
        </w:rPr>
        <w:t>.</w:t>
      </w:r>
    </w:p>
    <w:p w14:paraId="565BC7FD" w14:textId="77777777" w:rsidR="00F03E1F" w:rsidRDefault="00486616" w:rsidP="00486616">
      <w:pPr>
        <w:pStyle w:val="a6"/>
        <w:numPr>
          <w:ilvl w:val="0"/>
          <w:numId w:val="25"/>
        </w:numPr>
        <w:rPr>
          <w:lang w:eastAsia="en-US" w:bidi="ar-SA"/>
        </w:rPr>
      </w:pPr>
      <w:r w:rsidRPr="00486616">
        <w:rPr>
          <w:lang w:eastAsia="en-US" w:bidi="ar-SA"/>
        </w:rPr>
        <w:t>Первоочередные мероприятия по реконструкции\строительству\</w:t>
      </w:r>
    </w:p>
    <w:p w14:paraId="67EB0B6F" w14:textId="1A142142" w:rsidR="00486616" w:rsidRDefault="00486616" w:rsidP="00F03E1F">
      <w:pPr>
        <w:pStyle w:val="a6"/>
        <w:ind w:left="1211" w:firstLine="0"/>
        <w:rPr>
          <w:lang w:eastAsia="en-US" w:bidi="ar-SA"/>
        </w:rPr>
      </w:pPr>
      <w:r w:rsidRPr="00486616">
        <w:rPr>
          <w:lang w:eastAsia="en-US" w:bidi="ar-SA"/>
        </w:rPr>
        <w:t>диспетчеризации</w:t>
      </w:r>
      <w:r>
        <w:rPr>
          <w:lang w:eastAsia="en-US" w:bidi="ar-SA"/>
        </w:rPr>
        <w:t>.</w:t>
      </w:r>
    </w:p>
    <w:p w14:paraId="5FD63678" w14:textId="09CA572A" w:rsidR="00486616" w:rsidRDefault="0045283F" w:rsidP="0045283F">
      <w:pPr>
        <w:pStyle w:val="a6"/>
        <w:numPr>
          <w:ilvl w:val="1"/>
          <w:numId w:val="25"/>
        </w:numPr>
        <w:rPr>
          <w:lang w:eastAsia="en-US" w:bidi="ar-SA"/>
        </w:rPr>
      </w:pPr>
      <w:r w:rsidRPr="0045283F">
        <w:rPr>
          <w:lang w:eastAsia="en-US" w:bidi="ar-SA"/>
        </w:rPr>
        <w:t>Строительство объектов недвижимого имущества тепловых сетей для повышения надежности и резервирования систем теплоснабжения</w:t>
      </w:r>
      <w:r w:rsidR="00486616">
        <w:rPr>
          <w:lang w:eastAsia="en-US" w:bidi="ar-SA"/>
        </w:rPr>
        <w:t>.</w:t>
      </w:r>
    </w:p>
    <w:p w14:paraId="35ED5277" w14:textId="6FCC6A6A" w:rsidR="00486616" w:rsidRDefault="0045283F" w:rsidP="0045283F">
      <w:pPr>
        <w:pStyle w:val="a6"/>
        <w:numPr>
          <w:ilvl w:val="1"/>
          <w:numId w:val="25"/>
        </w:numPr>
        <w:rPr>
          <w:lang w:eastAsia="en-US" w:bidi="ar-SA"/>
        </w:rPr>
      </w:pPr>
      <w:r w:rsidRPr="0045283F">
        <w:rPr>
          <w:lang w:eastAsia="en-US" w:bidi="ar-SA"/>
        </w:rPr>
        <w:t xml:space="preserve">Строительство объектов недвижимого имущества тепловых сетей для переключения тепловых нагрузок потребителей от котельных </w:t>
      </w:r>
      <w:proofErr w:type="gramStart"/>
      <w:r w:rsidR="006E645D">
        <w:rPr>
          <w:lang w:eastAsia="en-US" w:bidi="ar-SA"/>
        </w:rPr>
        <w:t>по</w:t>
      </w:r>
      <w:proofErr w:type="gramEnd"/>
      <w:r w:rsidR="006E645D">
        <w:rPr>
          <w:lang w:eastAsia="en-US" w:bidi="ar-SA"/>
        </w:rPr>
        <w:t xml:space="preserve"> </w:t>
      </w:r>
      <w:proofErr w:type="gramStart"/>
      <w:r w:rsidR="006E645D">
        <w:rPr>
          <w:lang w:eastAsia="en-US" w:bidi="ar-SA"/>
        </w:rPr>
        <w:t>Куйбышева</w:t>
      </w:r>
      <w:proofErr w:type="gramEnd"/>
      <w:r w:rsidR="006E645D">
        <w:rPr>
          <w:lang w:eastAsia="en-US" w:bidi="ar-SA"/>
        </w:rPr>
        <w:t xml:space="preserve">, д. 77 и </w:t>
      </w:r>
      <w:r w:rsidRPr="0045283F">
        <w:rPr>
          <w:lang w:eastAsia="en-US" w:bidi="ar-SA"/>
        </w:rPr>
        <w:t>АО «</w:t>
      </w:r>
      <w:proofErr w:type="spellStart"/>
      <w:r w:rsidRPr="0045283F">
        <w:rPr>
          <w:lang w:eastAsia="en-US" w:bidi="ar-SA"/>
        </w:rPr>
        <w:t>Реммаш</w:t>
      </w:r>
      <w:proofErr w:type="spellEnd"/>
      <w:r w:rsidRPr="0045283F">
        <w:rPr>
          <w:lang w:eastAsia="en-US" w:bidi="ar-SA"/>
        </w:rPr>
        <w:t>» на ТЭЦ АО «РИР»</w:t>
      </w:r>
      <w:r w:rsidR="00486616">
        <w:rPr>
          <w:lang w:eastAsia="en-US" w:bidi="ar-SA"/>
        </w:rPr>
        <w:t>.</w:t>
      </w:r>
    </w:p>
    <w:p w14:paraId="6CEE9965" w14:textId="4EFB355B" w:rsidR="00486616" w:rsidRDefault="0045283F" w:rsidP="0045283F">
      <w:pPr>
        <w:pStyle w:val="a6"/>
        <w:numPr>
          <w:ilvl w:val="1"/>
          <w:numId w:val="25"/>
        </w:numPr>
        <w:rPr>
          <w:lang w:eastAsia="en-US" w:bidi="ar-SA"/>
        </w:rPr>
      </w:pPr>
      <w:proofErr w:type="gramStart"/>
      <w:r w:rsidRPr="0045283F">
        <w:rPr>
          <w:lang w:eastAsia="en-US" w:bidi="ar-SA"/>
        </w:rPr>
        <w:t>Комплексная реконструкция объектов недвижимого имущества с кадастровыми номерами 18:28:000000:3059, 18:28:000000:3087, 18:28:000000:3107, 18:28:000000:3079, 18:28:000000:498, 18:28:000000:3085, 18:28:000000:3113, 18:28:000000:3055, 18:28:000000:3062</w:t>
      </w:r>
      <w:r w:rsidR="002877FA">
        <w:rPr>
          <w:lang w:eastAsia="en-US" w:bidi="ar-SA"/>
        </w:rPr>
        <w:t>, 18:28:000000:3104,</w:t>
      </w:r>
      <w:r w:rsidR="002877FA" w:rsidRPr="0045283F">
        <w:rPr>
          <w:lang w:eastAsia="en-US" w:bidi="ar-SA"/>
        </w:rPr>
        <w:t xml:space="preserve"> </w:t>
      </w:r>
      <w:r w:rsidR="002877FA">
        <w:rPr>
          <w:lang w:eastAsia="en-US" w:bidi="ar-SA"/>
        </w:rPr>
        <w:t>18:28:000000:2745</w:t>
      </w:r>
      <w:r w:rsidR="002877FA" w:rsidRPr="0045283F">
        <w:rPr>
          <w:lang w:eastAsia="en-US" w:bidi="ar-SA"/>
        </w:rPr>
        <w:t xml:space="preserve"> </w:t>
      </w:r>
      <w:r w:rsidR="002877FA">
        <w:rPr>
          <w:lang w:eastAsia="en-US" w:bidi="ar-SA"/>
        </w:rPr>
        <w:t>18:28:000000:7888</w:t>
      </w:r>
      <w:r w:rsidRPr="0045283F">
        <w:rPr>
          <w:lang w:eastAsia="en-US" w:bidi="ar-SA"/>
        </w:rPr>
        <w:t xml:space="preserve"> в связи с превышением</w:t>
      </w:r>
      <w:proofErr w:type="gramEnd"/>
      <w:r w:rsidRPr="0045283F">
        <w:rPr>
          <w:lang w:eastAsia="en-US" w:bidi="ar-SA"/>
        </w:rPr>
        <w:t xml:space="preserve"> нормативного срока эксплуатации</w:t>
      </w:r>
      <w:r w:rsidR="00486616">
        <w:rPr>
          <w:lang w:eastAsia="en-US" w:bidi="ar-SA"/>
        </w:rPr>
        <w:t>.</w:t>
      </w:r>
    </w:p>
    <w:p w14:paraId="685E2817" w14:textId="46B176AF" w:rsidR="00486616" w:rsidRDefault="0045283F" w:rsidP="0045283F">
      <w:pPr>
        <w:pStyle w:val="a6"/>
        <w:numPr>
          <w:ilvl w:val="1"/>
          <w:numId w:val="25"/>
        </w:numPr>
        <w:rPr>
          <w:lang w:eastAsia="en-US" w:bidi="ar-SA"/>
        </w:rPr>
      </w:pPr>
      <w:r w:rsidRPr="0045283F">
        <w:rPr>
          <w:lang w:eastAsia="en-US" w:bidi="ar-SA"/>
        </w:rPr>
        <w:t>Комплексная реконструкция объектов недвижимого имущества с кадастровыми номерами 18:28:000000:3092, 18:28:000000:3096, 18:28:000000:3094, 18:28:000000:3084, 18:28:000000:7888, 18:28:000000:3391 в связи с увеличением диаметра для обеспечения нормативных гидравлических режимов</w:t>
      </w:r>
      <w:r w:rsidR="00486616">
        <w:rPr>
          <w:lang w:eastAsia="en-US" w:bidi="ar-SA"/>
        </w:rPr>
        <w:t>.</w:t>
      </w:r>
    </w:p>
    <w:p w14:paraId="3FB0930C" w14:textId="7A2C7B88" w:rsidR="00486616" w:rsidRDefault="0045283F" w:rsidP="0045283F">
      <w:pPr>
        <w:pStyle w:val="a6"/>
        <w:numPr>
          <w:ilvl w:val="1"/>
          <w:numId w:val="25"/>
        </w:numPr>
        <w:rPr>
          <w:lang w:eastAsia="en-US" w:bidi="ar-SA"/>
        </w:rPr>
      </w:pPr>
      <w:r w:rsidRPr="0045283F">
        <w:rPr>
          <w:lang w:eastAsia="en-US" w:bidi="ar-SA"/>
        </w:rPr>
        <w:t xml:space="preserve">Внедрение автоматической </w:t>
      </w:r>
      <w:proofErr w:type="gramStart"/>
      <w:r w:rsidRPr="0045283F">
        <w:rPr>
          <w:lang w:eastAsia="en-US" w:bidi="ar-SA"/>
        </w:rPr>
        <w:t>информационной-измерительной</w:t>
      </w:r>
      <w:proofErr w:type="gramEnd"/>
      <w:r w:rsidRPr="0045283F">
        <w:rPr>
          <w:lang w:eastAsia="en-US" w:bidi="ar-SA"/>
        </w:rPr>
        <w:t xml:space="preserve"> системы учета энергоресурсов (коммерческого учета энергоресурсов) АИИС УЭ </w:t>
      </w:r>
      <w:r w:rsidRPr="0045283F">
        <w:rPr>
          <w:lang w:eastAsia="en-US" w:bidi="ar-SA"/>
        </w:rPr>
        <w:lastRenderedPageBreak/>
        <w:t>(КУЭ), для мониторинга состояния теплоносителя (расход, температура, давление) на теплоисточниках, в тепловых сетях, у потребителей, а также оперативного реагирования на повреждения (аварии, утечки и т.п.)</w:t>
      </w:r>
      <w:r w:rsidR="00486616" w:rsidRPr="0045283F">
        <w:rPr>
          <w:lang w:eastAsia="en-US" w:bidi="ar-SA"/>
        </w:rPr>
        <w:t>.</w:t>
      </w:r>
    </w:p>
    <w:p w14:paraId="178C11F6" w14:textId="53B4E24C" w:rsidR="0045283F" w:rsidRPr="0045283F" w:rsidRDefault="0045283F" w:rsidP="0045283F">
      <w:pPr>
        <w:pStyle w:val="a6"/>
        <w:numPr>
          <w:ilvl w:val="1"/>
          <w:numId w:val="25"/>
        </w:numPr>
        <w:rPr>
          <w:lang w:eastAsia="en-US" w:bidi="ar-SA"/>
        </w:rPr>
      </w:pPr>
      <w:r w:rsidRPr="0045283F">
        <w:rPr>
          <w:lang w:eastAsia="en-US" w:bidi="ar-SA"/>
        </w:rPr>
        <w:t xml:space="preserve">Строительство </w:t>
      </w:r>
      <w:proofErr w:type="spellStart"/>
      <w:r w:rsidRPr="0045283F">
        <w:rPr>
          <w:lang w:eastAsia="en-US" w:bidi="ar-SA"/>
        </w:rPr>
        <w:t>повысительной</w:t>
      </w:r>
      <w:proofErr w:type="spellEnd"/>
      <w:r w:rsidRPr="0045283F">
        <w:rPr>
          <w:lang w:eastAsia="en-US" w:bidi="ar-SA"/>
        </w:rPr>
        <w:t xml:space="preserve"> насосной станции «Восточная</w:t>
      </w:r>
      <w:r w:rsidR="00A46A6E">
        <w:rPr>
          <w:lang w:eastAsia="en-US" w:bidi="ar-SA"/>
        </w:rPr>
        <w:t>».</w:t>
      </w:r>
    </w:p>
    <w:p w14:paraId="406E1EBB" w14:textId="2368151E" w:rsidR="00486616" w:rsidRDefault="00486616" w:rsidP="00486616">
      <w:pPr>
        <w:pStyle w:val="a6"/>
        <w:numPr>
          <w:ilvl w:val="0"/>
          <w:numId w:val="25"/>
        </w:numPr>
        <w:rPr>
          <w:lang w:eastAsia="en-US" w:bidi="ar-SA"/>
        </w:rPr>
      </w:pPr>
      <w:r w:rsidRPr="00486616">
        <w:rPr>
          <w:lang w:eastAsia="en-US" w:bidi="ar-SA"/>
        </w:rPr>
        <w:t>Оснащение приборами учета потребителей тепловой энергии</w:t>
      </w:r>
      <w:r>
        <w:rPr>
          <w:lang w:eastAsia="en-US" w:bidi="ar-SA"/>
        </w:rPr>
        <w:t>.</w:t>
      </w:r>
    </w:p>
    <w:p w14:paraId="5D9C6BD0" w14:textId="117D42D5" w:rsidR="00486616" w:rsidRDefault="00486616" w:rsidP="00486616">
      <w:pPr>
        <w:pStyle w:val="a6"/>
        <w:numPr>
          <w:ilvl w:val="0"/>
          <w:numId w:val="25"/>
        </w:numPr>
        <w:rPr>
          <w:lang w:eastAsia="en-US" w:bidi="ar-SA"/>
        </w:rPr>
      </w:pPr>
      <w:r w:rsidRPr="00486616">
        <w:rPr>
          <w:lang w:eastAsia="en-US" w:bidi="ar-SA"/>
        </w:rPr>
        <w:t>Второстепенные мероприятия по замене тепловых сетей в связи с превышением нормативного срока эксплуатации г. Глазов</w:t>
      </w:r>
      <w:r>
        <w:rPr>
          <w:lang w:eastAsia="en-US" w:bidi="ar-SA"/>
        </w:rPr>
        <w:t>.</w:t>
      </w:r>
    </w:p>
    <w:p w14:paraId="4810D066" w14:textId="3345A93F" w:rsidR="00486616" w:rsidRDefault="00486616" w:rsidP="00DC391D">
      <w:pPr>
        <w:rPr>
          <w:lang w:eastAsia="en-US" w:bidi="ar-SA"/>
        </w:rPr>
      </w:pPr>
    </w:p>
    <w:p w14:paraId="127A9DF9" w14:textId="10174E88" w:rsidR="00486616" w:rsidRPr="00A24BF0" w:rsidRDefault="00A24BF0" w:rsidP="00A24BF0">
      <w:pPr>
        <w:keepNext/>
        <w:keepLines/>
        <w:rPr>
          <w:b/>
          <w:lang w:eastAsia="en-US" w:bidi="ar-SA"/>
        </w:rPr>
      </w:pPr>
      <w:r w:rsidRPr="00A24BF0">
        <w:rPr>
          <w:b/>
          <w:lang w:eastAsia="en-US" w:bidi="ar-SA"/>
        </w:rPr>
        <w:t>Строительство тепловых сетей для подключения перспективных потребителей г. Глазов</w:t>
      </w:r>
    </w:p>
    <w:p w14:paraId="1B291603" w14:textId="6FB4D1A5" w:rsidR="00A24BF0" w:rsidRPr="00486616" w:rsidRDefault="00A24BF0" w:rsidP="00A24BF0">
      <w:pPr>
        <w:rPr>
          <w:lang w:eastAsia="en-US" w:bidi="ar-SA"/>
        </w:rPr>
      </w:pPr>
      <w:r w:rsidRPr="00F13659">
        <w:rPr>
          <w:lang w:eastAsia="en-US" w:bidi="ar-SA"/>
        </w:rPr>
        <w:t xml:space="preserve">Расчет стоимости реализации мероприятий по строительству тепловых сетей </w:t>
      </w:r>
      <w:r w:rsidRPr="00A24BF0">
        <w:rPr>
          <w:lang w:eastAsia="en-US" w:bidi="ar-SA"/>
        </w:rPr>
        <w:t>для подключения перспективных потребителей г. Глазов</w:t>
      </w:r>
      <w:r>
        <w:rPr>
          <w:lang w:eastAsia="en-US" w:bidi="ar-SA"/>
        </w:rPr>
        <w:t xml:space="preserve">, </w:t>
      </w:r>
      <w:r w:rsidRPr="00F13659">
        <w:rPr>
          <w:lang w:eastAsia="en-US" w:bidi="ar-SA"/>
        </w:rPr>
        <w:t>выполнен на основании НЦС 81-02-13-202</w:t>
      </w:r>
      <w:r w:rsidR="006E645D">
        <w:rPr>
          <w:lang w:eastAsia="en-US" w:bidi="ar-SA"/>
        </w:rPr>
        <w:t>1</w:t>
      </w:r>
      <w:r w:rsidRPr="00F13659">
        <w:rPr>
          <w:lang w:eastAsia="en-US" w:bidi="ar-SA"/>
        </w:rPr>
        <w:t xml:space="preserve"> Сборник №</w:t>
      </w:r>
      <w:r w:rsidR="004A3C0D">
        <w:rPr>
          <w:lang w:eastAsia="en-US" w:bidi="ar-SA"/>
        </w:rPr>
        <w:t xml:space="preserve"> </w:t>
      </w:r>
      <w:r w:rsidRPr="00F13659">
        <w:rPr>
          <w:lang w:eastAsia="en-US" w:bidi="ar-SA"/>
        </w:rPr>
        <w:t>13 «Наружные тепловые сети».</w:t>
      </w:r>
    </w:p>
    <w:p w14:paraId="123E3880" w14:textId="77777777" w:rsidR="00A24BF0" w:rsidRPr="00F13659" w:rsidRDefault="00A24BF0" w:rsidP="00A24BF0">
      <w:pPr>
        <w:rPr>
          <w:lang w:eastAsia="en-US" w:bidi="ar-SA"/>
        </w:rPr>
      </w:pPr>
      <w:r w:rsidRPr="00F13659">
        <w:rPr>
          <w:lang w:eastAsia="en-US" w:bidi="ar-SA"/>
        </w:rPr>
        <w:t>НЦС представляет собой показатель потребности в денежных средствах, необходимых для прокладки наружных тепловых сетей, рассчитанный на установленную единицу измерения — l км.</w:t>
      </w:r>
    </w:p>
    <w:p w14:paraId="780A3DF2" w14:textId="77777777" w:rsidR="00A24BF0" w:rsidRPr="00F13659" w:rsidRDefault="00A24BF0" w:rsidP="00A24BF0">
      <w:pPr>
        <w:rPr>
          <w:lang w:eastAsia="en-US" w:bidi="ar-SA"/>
        </w:rPr>
      </w:pPr>
      <w:proofErr w:type="gramStart"/>
      <w:r w:rsidRPr="00F13659">
        <w:rPr>
          <w:lang w:eastAsia="en-US" w:bidi="ar-SA"/>
        </w:rPr>
        <w:t>Показатели НЦС разработаны на основе ресурсных моделей, в основу которых положена проектная документация по объектам-представителям, имеющая положительное заключение экспертизы и разработанная в соответствии с действующими на момент разработки НЦС строительными и противопожарными нормами, санитарно-эпидемиологическими правилами и иными обязательными требованиями, установленными законодательством Российской Федерации.</w:t>
      </w:r>
      <w:proofErr w:type="gramEnd"/>
    </w:p>
    <w:p w14:paraId="3BF756A3" w14:textId="77777777" w:rsidR="00A24BF0" w:rsidRPr="00F13659" w:rsidRDefault="00A24BF0" w:rsidP="00A24BF0">
      <w:pPr>
        <w:rPr>
          <w:lang w:eastAsia="en-US" w:bidi="ar-SA"/>
        </w:rPr>
      </w:pPr>
      <w:r w:rsidRPr="00F13659">
        <w:rPr>
          <w:lang w:eastAsia="en-US" w:bidi="ar-SA"/>
        </w:rPr>
        <w:t xml:space="preserve">Показатели НЦС распространяются на тепловые сети (со всеми сопутствующими конструкциями), транспортирующие горячую воду при условном давлении 1,6 МПа и температуре 150°С. Показателями </w:t>
      </w:r>
      <w:proofErr w:type="gramStart"/>
      <w:r w:rsidRPr="00F13659">
        <w:rPr>
          <w:lang w:eastAsia="en-US" w:bidi="ar-SA"/>
        </w:rPr>
        <w:t>H</w:t>
      </w:r>
      <w:proofErr w:type="gramEnd"/>
      <w:r w:rsidRPr="00F13659">
        <w:rPr>
          <w:lang w:eastAsia="en-US" w:bidi="ar-SA"/>
        </w:rPr>
        <w:t>ЦС на устройство сетей теплоснабжения учтена двухтрубная прокладка.</w:t>
      </w:r>
    </w:p>
    <w:p w14:paraId="1AC39072" w14:textId="77777777" w:rsidR="00A24BF0" w:rsidRDefault="00A24BF0" w:rsidP="00A24BF0">
      <w:pPr>
        <w:rPr>
          <w:lang w:eastAsia="en-US" w:bidi="ar-SA"/>
        </w:rPr>
      </w:pPr>
      <w:r w:rsidRPr="002C72AB">
        <w:rPr>
          <w:lang w:eastAsia="en-US" w:bidi="ar-SA"/>
        </w:rPr>
        <w:t>Показатели НЦС рассчитаны в уровне цен по состоянию на 01.01.2020 г. для базового района (Московская область). Переход от цен базового района к уровню цен Удмуртской Республики осуществляется пу</w:t>
      </w:r>
      <w:r>
        <w:rPr>
          <w:lang w:eastAsia="en-US" w:bidi="ar-SA"/>
        </w:rPr>
        <w:t>тем применения к показателю НЦС, поправочных коэффициентов:</w:t>
      </w:r>
    </w:p>
    <w:p w14:paraId="5B892819" w14:textId="77777777" w:rsidR="00A24BF0" w:rsidRPr="002C72AB" w:rsidRDefault="00A24BF0" w:rsidP="00A24BF0">
      <w:pPr>
        <w:pStyle w:val="a6"/>
        <w:numPr>
          <w:ilvl w:val="0"/>
          <w:numId w:val="8"/>
        </w:numPr>
        <w:ind w:left="1211"/>
      </w:pPr>
      <w:proofErr w:type="spellStart"/>
      <w:r>
        <w:lastRenderedPageBreak/>
        <w:t>К</w:t>
      </w:r>
      <w:r w:rsidRPr="005F0AD1">
        <w:rPr>
          <w:vertAlign w:val="subscript"/>
        </w:rPr>
        <w:t>пер</w:t>
      </w:r>
      <w:proofErr w:type="spellEnd"/>
      <w:r>
        <w:t>=0,91 — к</w:t>
      </w:r>
      <w:r w:rsidRPr="005F0AD1">
        <w:t xml:space="preserve">оэффициент перехода от уровня цен базового </w:t>
      </w:r>
      <w:r>
        <w:t>райо</w:t>
      </w:r>
      <w:r w:rsidRPr="005F0AD1">
        <w:t>на</w:t>
      </w:r>
      <w:r>
        <w:t xml:space="preserve"> к уровню цен субъектов РФ;</w:t>
      </w:r>
    </w:p>
    <w:p w14:paraId="37D43A3F" w14:textId="77777777" w:rsidR="00A24BF0" w:rsidRPr="002C72AB" w:rsidRDefault="00A24BF0" w:rsidP="00A24BF0">
      <w:pPr>
        <w:pStyle w:val="a6"/>
        <w:numPr>
          <w:ilvl w:val="0"/>
          <w:numId w:val="8"/>
        </w:numPr>
        <w:ind w:left="1211"/>
      </w:pPr>
      <w:r w:rsidRPr="002C72AB">
        <w:t>К</w:t>
      </w:r>
      <w:r w:rsidRPr="005F0AD1">
        <w:rPr>
          <w:vertAlign w:val="subscript"/>
        </w:rPr>
        <w:t>per1</w:t>
      </w:r>
      <w:r>
        <w:t>=1,01 — к</w:t>
      </w:r>
      <w:r w:rsidRPr="002C72AB">
        <w:t>оэффициент, учитывающий изменение стоимости строительства на территории субъектов РФ, связанные с климатическими условиями;</w:t>
      </w:r>
    </w:p>
    <w:p w14:paraId="63CB63B1" w14:textId="77777777" w:rsidR="00A24BF0" w:rsidRDefault="00A24BF0" w:rsidP="00A24BF0">
      <w:pPr>
        <w:pStyle w:val="a6"/>
        <w:numPr>
          <w:ilvl w:val="0"/>
          <w:numId w:val="8"/>
        </w:numPr>
        <w:ind w:left="1211"/>
      </w:pPr>
      <w:proofErr w:type="spellStart"/>
      <w:r w:rsidRPr="002C72AB">
        <w:t>К</w:t>
      </w:r>
      <w:r w:rsidRPr="005F0AD1">
        <w:rPr>
          <w:vertAlign w:val="subscript"/>
        </w:rPr>
        <w:t>вр</w:t>
      </w:r>
      <w:proofErr w:type="spellEnd"/>
      <w:r>
        <w:t>=1,01 — к</w:t>
      </w:r>
      <w:r w:rsidRPr="002C72AB">
        <w:t>оэффициент перехода от уровня цен I квартала 2020 года к уровню цен II квартала 2020</w:t>
      </w:r>
      <w:r>
        <w:t xml:space="preserve"> года;</w:t>
      </w:r>
    </w:p>
    <w:p w14:paraId="0CBC7138" w14:textId="77777777" w:rsidR="00A24BF0" w:rsidRDefault="00A24BF0" w:rsidP="00A24BF0">
      <w:pPr>
        <w:pStyle w:val="a6"/>
        <w:numPr>
          <w:ilvl w:val="0"/>
          <w:numId w:val="8"/>
        </w:numPr>
        <w:ind w:left="1211"/>
      </w:pPr>
      <w:r w:rsidRPr="002C72AB">
        <w:t>К</w:t>
      </w:r>
      <w:r w:rsidRPr="00A24BF0">
        <w:t>с</w:t>
      </w:r>
      <w:r>
        <w:t>=1,06 — к</w:t>
      </w:r>
      <w:r w:rsidRPr="002C72AB">
        <w:t xml:space="preserve">оэффициент </w:t>
      </w:r>
      <w:r w:rsidRPr="0033035A">
        <w:t>учитывающий проведение работ при строительстве в стесненных условиях застроенной части городов</w:t>
      </w:r>
      <w:r>
        <w:t>.</w:t>
      </w:r>
    </w:p>
    <w:p w14:paraId="67A985AB" w14:textId="21C39FC1" w:rsidR="00126C71" w:rsidRDefault="00A24BF0" w:rsidP="00A24BF0">
      <w:pPr>
        <w:rPr>
          <w:lang w:eastAsia="en-US" w:bidi="ar-SA"/>
        </w:rPr>
      </w:pPr>
      <w:r w:rsidRPr="00F13659">
        <w:rPr>
          <w:lang w:eastAsia="en-US" w:bidi="ar-SA"/>
        </w:rPr>
        <w:t>Расчет капитальных вложений в строительство тепловых сетей,</w:t>
      </w:r>
      <w:r w:rsidRPr="00A24BF0">
        <w:t xml:space="preserve"> </w:t>
      </w:r>
      <w:r w:rsidRPr="00A24BF0">
        <w:rPr>
          <w:lang w:eastAsia="en-US" w:bidi="ar-SA"/>
        </w:rPr>
        <w:t>для подключения перспективных потребителей г. Глазов</w:t>
      </w:r>
      <w:r>
        <w:rPr>
          <w:lang w:eastAsia="en-US" w:bidi="ar-SA"/>
        </w:rPr>
        <w:t>,</w:t>
      </w:r>
      <w:r w:rsidRPr="00F13659">
        <w:rPr>
          <w:lang w:eastAsia="en-US" w:bidi="ar-SA"/>
        </w:rPr>
        <w:t xml:space="preserve"> представлен в таблиц</w:t>
      </w:r>
      <w:r>
        <w:rPr>
          <w:lang w:eastAsia="en-US" w:bidi="ar-SA"/>
        </w:rPr>
        <w:t>е</w:t>
      </w:r>
      <w:r w:rsidRPr="00F13659">
        <w:rPr>
          <w:lang w:eastAsia="en-US" w:bidi="ar-SA"/>
        </w:rPr>
        <w:t xml:space="preserve"> ниже</w:t>
      </w:r>
      <w:r>
        <w:rPr>
          <w:lang w:eastAsia="en-US" w:bidi="ar-SA"/>
        </w:rPr>
        <w:t>.</w:t>
      </w:r>
    </w:p>
    <w:p w14:paraId="68D47A44" w14:textId="69633C06" w:rsidR="00126C71" w:rsidRDefault="00126C71">
      <w:pPr>
        <w:widowControl w:val="0"/>
        <w:spacing w:line="240" w:lineRule="auto"/>
        <w:ind w:firstLine="0"/>
        <w:jc w:val="left"/>
        <w:rPr>
          <w:lang w:eastAsia="en-US" w:bidi="ar-SA"/>
        </w:rPr>
      </w:pPr>
    </w:p>
    <w:p w14:paraId="55E1F177" w14:textId="77777777" w:rsidR="00126C71" w:rsidRDefault="00126C71" w:rsidP="00126C71">
      <w:pPr>
        <w:pStyle w:val="af4"/>
        <w:spacing w:before="0"/>
        <w:sectPr w:rsidR="00126C71" w:rsidSect="00CE536A">
          <w:pgSz w:w="11907" w:h="16840" w:code="9"/>
          <w:pgMar w:top="1134" w:right="567" w:bottom="1134" w:left="1701" w:header="0" w:footer="590" w:gutter="0"/>
          <w:cols w:space="720"/>
          <w:docGrid w:linePitch="299"/>
        </w:sectPr>
      </w:pPr>
    </w:p>
    <w:p w14:paraId="269966A5" w14:textId="2C1B102D" w:rsidR="00126C71" w:rsidRDefault="00126C71" w:rsidP="00126C71">
      <w:pPr>
        <w:pStyle w:val="af4"/>
        <w:spacing w:before="0"/>
      </w:pPr>
      <w:r w:rsidRPr="00755297">
        <w:lastRenderedPageBreak/>
        <w:t xml:space="preserve">Таблица </w:t>
      </w:r>
      <w:r w:rsidRPr="00755297">
        <w:fldChar w:fldCharType="begin"/>
      </w:r>
      <w:r w:rsidRPr="00755297">
        <w:instrText xml:space="preserve"> SEQ Таблица \* ARABIC </w:instrText>
      </w:r>
      <w:r w:rsidRPr="00755297">
        <w:fldChar w:fldCharType="separate"/>
      </w:r>
      <w:r w:rsidR="00A75381">
        <w:rPr>
          <w:noProof/>
        </w:rPr>
        <w:t>7</w:t>
      </w:r>
      <w:r w:rsidRPr="00755297">
        <w:fldChar w:fldCharType="end"/>
      </w:r>
      <w:r w:rsidRPr="00755297">
        <w:t xml:space="preserve">. Мероприятия по строительству </w:t>
      </w:r>
      <w:r w:rsidRPr="00126C71">
        <w:t>тепловых сетей, для подключения перспективных потребителей г. Глазов</w:t>
      </w:r>
    </w:p>
    <w:tbl>
      <w:tblPr>
        <w:tblW w:w="0" w:type="auto"/>
        <w:tblInd w:w="-10" w:type="dxa"/>
        <w:tblLayout w:type="fixed"/>
        <w:tblLook w:val="04A0" w:firstRow="1" w:lastRow="0" w:firstColumn="1" w:lastColumn="0" w:noHBand="0" w:noVBand="1"/>
      </w:tblPr>
      <w:tblGrid>
        <w:gridCol w:w="670"/>
        <w:gridCol w:w="1377"/>
        <w:gridCol w:w="1084"/>
        <w:gridCol w:w="1800"/>
        <w:gridCol w:w="1876"/>
        <w:gridCol w:w="1799"/>
        <w:gridCol w:w="2724"/>
        <w:gridCol w:w="1506"/>
        <w:gridCol w:w="1506"/>
        <w:gridCol w:w="1114"/>
      </w:tblGrid>
      <w:tr w:rsidR="00EE210C" w:rsidRPr="00EE210C" w14:paraId="0AF0F0DD" w14:textId="77777777" w:rsidTr="006E645D">
        <w:trPr>
          <w:cantSplit/>
          <w:trHeight w:val="23"/>
          <w:tblHeader/>
        </w:trPr>
        <w:tc>
          <w:tcPr>
            <w:tcW w:w="670" w:type="dxa"/>
            <w:tcBorders>
              <w:top w:val="single" w:sz="4" w:space="0" w:color="000000"/>
              <w:left w:val="single" w:sz="4" w:space="0" w:color="000000"/>
              <w:bottom w:val="single" w:sz="4" w:space="0" w:color="000000"/>
              <w:right w:val="nil"/>
            </w:tcBorders>
            <w:shd w:val="clear" w:color="auto" w:fill="FFFFFF"/>
            <w:vAlign w:val="center"/>
            <w:hideMark/>
          </w:tcPr>
          <w:p w14:paraId="41F07C4E"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r w:rsidRPr="00EE210C">
              <w:rPr>
                <w:rFonts w:eastAsia="Calibri"/>
                <w:b/>
                <w:bCs/>
                <w:color w:val="000000"/>
                <w:sz w:val="18"/>
                <w:szCs w:val="18"/>
                <w:lang w:val="en-GB" w:eastAsia="en-US" w:bidi="ar-SA"/>
              </w:rPr>
              <w:t>п/п</w:t>
            </w:r>
          </w:p>
        </w:tc>
        <w:tc>
          <w:tcPr>
            <w:tcW w:w="1377" w:type="dxa"/>
            <w:tcBorders>
              <w:top w:val="single" w:sz="4" w:space="0" w:color="000000"/>
              <w:left w:val="single" w:sz="4" w:space="0" w:color="000000"/>
              <w:bottom w:val="single" w:sz="4" w:space="0" w:color="000000"/>
              <w:right w:val="nil"/>
            </w:tcBorders>
            <w:shd w:val="clear" w:color="auto" w:fill="FFFFFF"/>
            <w:vAlign w:val="center"/>
            <w:hideMark/>
          </w:tcPr>
          <w:p w14:paraId="41DD97E6" w14:textId="77777777" w:rsidR="00EE210C" w:rsidRPr="00EE210C" w:rsidRDefault="00EE210C" w:rsidP="00EE210C">
            <w:pPr>
              <w:autoSpaceDE/>
              <w:autoSpaceDN/>
              <w:snapToGrid w:val="0"/>
              <w:spacing w:line="100" w:lineRule="atLeast"/>
              <w:ind w:firstLine="0"/>
              <w:jc w:val="center"/>
              <w:rPr>
                <w:rFonts w:eastAsia="Calibri"/>
                <w:b/>
                <w:bCs/>
                <w:sz w:val="18"/>
                <w:szCs w:val="18"/>
                <w:lang w:eastAsia="en-US" w:bidi="ar-SA"/>
              </w:rPr>
            </w:pPr>
            <w:r w:rsidRPr="00EE210C">
              <w:rPr>
                <w:rFonts w:eastAsia="Calibri"/>
                <w:b/>
                <w:bCs/>
                <w:sz w:val="18"/>
                <w:szCs w:val="18"/>
                <w:lang w:eastAsia="en-US" w:bidi="ar-SA"/>
              </w:rPr>
              <w:t xml:space="preserve">Кадастровый квартал </w:t>
            </w:r>
          </w:p>
        </w:tc>
        <w:tc>
          <w:tcPr>
            <w:tcW w:w="1084" w:type="dxa"/>
            <w:tcBorders>
              <w:top w:val="single" w:sz="4" w:space="0" w:color="000000"/>
              <w:left w:val="single" w:sz="4" w:space="0" w:color="000000"/>
              <w:bottom w:val="single" w:sz="4" w:space="0" w:color="000000"/>
              <w:right w:val="nil"/>
            </w:tcBorders>
            <w:shd w:val="clear" w:color="auto" w:fill="FFFFFF"/>
            <w:vAlign w:val="center"/>
            <w:hideMark/>
          </w:tcPr>
          <w:p w14:paraId="6D192B0B"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proofErr w:type="spellStart"/>
            <w:r w:rsidRPr="00EE210C">
              <w:rPr>
                <w:rFonts w:eastAsia="Calibri"/>
                <w:b/>
                <w:bCs/>
                <w:color w:val="000000"/>
                <w:sz w:val="18"/>
                <w:szCs w:val="18"/>
                <w:lang w:val="en-GB" w:eastAsia="en-US" w:bidi="ar-SA"/>
              </w:rPr>
              <w:t>Наименование</w:t>
            </w:r>
            <w:proofErr w:type="spellEnd"/>
            <w:r w:rsidRPr="00EE210C">
              <w:rPr>
                <w:rFonts w:eastAsia="Calibri"/>
                <w:b/>
                <w:bCs/>
                <w:color w:val="000000"/>
                <w:sz w:val="18"/>
                <w:szCs w:val="18"/>
                <w:lang w:val="en-GB" w:eastAsia="en-US" w:bidi="ar-SA"/>
              </w:rPr>
              <w:t xml:space="preserve"> </w:t>
            </w:r>
            <w:proofErr w:type="spellStart"/>
            <w:r w:rsidRPr="00EE210C">
              <w:rPr>
                <w:rFonts w:eastAsia="Calibri"/>
                <w:b/>
                <w:bCs/>
                <w:color w:val="000000"/>
                <w:sz w:val="18"/>
                <w:szCs w:val="18"/>
                <w:lang w:val="en-GB" w:eastAsia="en-US" w:bidi="ar-SA"/>
              </w:rPr>
              <w:t>начала</w:t>
            </w:r>
            <w:proofErr w:type="spellEnd"/>
            <w:r w:rsidRPr="00EE210C">
              <w:rPr>
                <w:rFonts w:eastAsia="Calibri"/>
                <w:b/>
                <w:bCs/>
                <w:color w:val="000000"/>
                <w:sz w:val="18"/>
                <w:szCs w:val="18"/>
                <w:lang w:val="en-GB" w:eastAsia="en-US" w:bidi="ar-SA"/>
              </w:rPr>
              <w:t xml:space="preserve"> </w:t>
            </w:r>
            <w:proofErr w:type="spellStart"/>
            <w:r w:rsidRPr="00EE210C">
              <w:rPr>
                <w:rFonts w:eastAsia="Calibri"/>
                <w:b/>
                <w:bCs/>
                <w:color w:val="000000"/>
                <w:sz w:val="18"/>
                <w:szCs w:val="18"/>
                <w:lang w:val="en-GB" w:eastAsia="en-US" w:bidi="ar-SA"/>
              </w:rPr>
              <w:t>участка</w:t>
            </w:r>
            <w:proofErr w:type="spellEnd"/>
          </w:p>
        </w:tc>
        <w:tc>
          <w:tcPr>
            <w:tcW w:w="1800" w:type="dxa"/>
            <w:tcBorders>
              <w:top w:val="single" w:sz="4" w:space="0" w:color="000000"/>
              <w:left w:val="single" w:sz="4" w:space="0" w:color="000000"/>
              <w:bottom w:val="single" w:sz="4" w:space="0" w:color="000000"/>
              <w:right w:val="nil"/>
            </w:tcBorders>
            <w:shd w:val="clear" w:color="auto" w:fill="FFFFFF"/>
            <w:vAlign w:val="center"/>
            <w:hideMark/>
          </w:tcPr>
          <w:p w14:paraId="799532B0"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proofErr w:type="spellStart"/>
            <w:r w:rsidRPr="00EE210C">
              <w:rPr>
                <w:rFonts w:eastAsia="Calibri"/>
                <w:b/>
                <w:bCs/>
                <w:color w:val="000000"/>
                <w:sz w:val="18"/>
                <w:szCs w:val="18"/>
                <w:lang w:val="en-GB" w:eastAsia="en-US" w:bidi="ar-SA"/>
              </w:rPr>
              <w:t>Наименование</w:t>
            </w:r>
            <w:proofErr w:type="spellEnd"/>
            <w:r w:rsidRPr="00EE210C">
              <w:rPr>
                <w:rFonts w:eastAsia="Calibri"/>
                <w:b/>
                <w:bCs/>
                <w:color w:val="000000"/>
                <w:sz w:val="18"/>
                <w:szCs w:val="18"/>
                <w:lang w:val="en-GB" w:eastAsia="en-US" w:bidi="ar-SA"/>
              </w:rPr>
              <w:t xml:space="preserve"> </w:t>
            </w:r>
            <w:proofErr w:type="spellStart"/>
            <w:r w:rsidRPr="00EE210C">
              <w:rPr>
                <w:rFonts w:eastAsia="Calibri"/>
                <w:b/>
                <w:bCs/>
                <w:color w:val="000000"/>
                <w:sz w:val="18"/>
                <w:szCs w:val="18"/>
                <w:lang w:val="en-GB" w:eastAsia="en-US" w:bidi="ar-SA"/>
              </w:rPr>
              <w:t>конца</w:t>
            </w:r>
            <w:proofErr w:type="spellEnd"/>
            <w:r w:rsidRPr="00EE210C">
              <w:rPr>
                <w:rFonts w:eastAsia="Calibri"/>
                <w:b/>
                <w:bCs/>
                <w:color w:val="000000"/>
                <w:sz w:val="18"/>
                <w:szCs w:val="18"/>
                <w:lang w:val="en-GB" w:eastAsia="en-US" w:bidi="ar-SA"/>
              </w:rPr>
              <w:t xml:space="preserve"> </w:t>
            </w:r>
            <w:proofErr w:type="spellStart"/>
            <w:r w:rsidRPr="00EE210C">
              <w:rPr>
                <w:rFonts w:eastAsia="Calibri"/>
                <w:b/>
                <w:bCs/>
                <w:color w:val="000000"/>
                <w:sz w:val="18"/>
                <w:szCs w:val="18"/>
                <w:lang w:val="en-GB" w:eastAsia="en-US" w:bidi="ar-SA"/>
              </w:rPr>
              <w:t>участка</w:t>
            </w:r>
            <w:proofErr w:type="spellEnd"/>
          </w:p>
        </w:tc>
        <w:tc>
          <w:tcPr>
            <w:tcW w:w="1876" w:type="dxa"/>
            <w:tcBorders>
              <w:top w:val="single" w:sz="4" w:space="0" w:color="000000"/>
              <w:left w:val="single" w:sz="4" w:space="0" w:color="000000"/>
              <w:bottom w:val="single" w:sz="4" w:space="0" w:color="000000"/>
              <w:right w:val="nil"/>
            </w:tcBorders>
            <w:shd w:val="clear" w:color="auto" w:fill="FFFFFF"/>
            <w:vAlign w:val="center"/>
            <w:hideMark/>
          </w:tcPr>
          <w:p w14:paraId="6BC68724"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proofErr w:type="spellStart"/>
            <w:r w:rsidRPr="00EE210C">
              <w:rPr>
                <w:rFonts w:eastAsia="Calibri"/>
                <w:b/>
                <w:bCs/>
                <w:color w:val="000000"/>
                <w:sz w:val="18"/>
                <w:szCs w:val="18"/>
                <w:lang w:val="en-GB" w:eastAsia="en-US" w:bidi="ar-SA"/>
              </w:rPr>
              <w:t>Протяженность</w:t>
            </w:r>
            <w:proofErr w:type="spellEnd"/>
            <w:r w:rsidRPr="00EE210C">
              <w:rPr>
                <w:rFonts w:eastAsia="Calibri"/>
                <w:b/>
                <w:bCs/>
                <w:color w:val="000000"/>
                <w:sz w:val="18"/>
                <w:szCs w:val="18"/>
                <w:lang w:val="en-GB" w:eastAsia="en-US" w:bidi="ar-SA"/>
              </w:rPr>
              <w:t xml:space="preserve"> </w:t>
            </w:r>
            <w:proofErr w:type="spellStart"/>
            <w:r w:rsidRPr="00EE210C">
              <w:rPr>
                <w:rFonts w:eastAsia="Calibri"/>
                <w:b/>
                <w:bCs/>
                <w:color w:val="000000"/>
                <w:sz w:val="18"/>
                <w:szCs w:val="18"/>
                <w:lang w:val="en-GB" w:eastAsia="en-US" w:bidi="ar-SA"/>
              </w:rPr>
              <w:t>участка</w:t>
            </w:r>
            <w:proofErr w:type="spellEnd"/>
            <w:r w:rsidRPr="00EE210C">
              <w:rPr>
                <w:rFonts w:eastAsia="Calibri"/>
                <w:b/>
                <w:bCs/>
                <w:color w:val="000000"/>
                <w:sz w:val="18"/>
                <w:szCs w:val="18"/>
                <w:lang w:val="en-GB" w:eastAsia="en-US" w:bidi="ar-SA"/>
              </w:rPr>
              <w:t xml:space="preserve">, </w:t>
            </w:r>
            <w:proofErr w:type="spellStart"/>
            <w:r w:rsidRPr="00EE210C">
              <w:rPr>
                <w:rFonts w:eastAsia="Calibri"/>
                <w:b/>
                <w:bCs/>
                <w:color w:val="000000"/>
                <w:sz w:val="18"/>
                <w:szCs w:val="18"/>
                <w:lang w:val="en-GB" w:eastAsia="en-US" w:bidi="ar-SA"/>
              </w:rPr>
              <w:t>м.п</w:t>
            </w:r>
            <w:proofErr w:type="spellEnd"/>
            <w:r w:rsidRPr="00EE210C">
              <w:rPr>
                <w:rFonts w:eastAsia="Calibri"/>
                <w:b/>
                <w:bCs/>
                <w:color w:val="000000"/>
                <w:sz w:val="18"/>
                <w:szCs w:val="18"/>
                <w:lang w:val="en-GB" w:eastAsia="en-US" w:bidi="ar-SA"/>
              </w:rPr>
              <w:t>.</w:t>
            </w:r>
          </w:p>
        </w:tc>
        <w:tc>
          <w:tcPr>
            <w:tcW w:w="1799" w:type="dxa"/>
            <w:tcBorders>
              <w:top w:val="single" w:sz="4" w:space="0" w:color="000000"/>
              <w:left w:val="single" w:sz="4" w:space="0" w:color="000000"/>
              <w:bottom w:val="single" w:sz="4" w:space="0" w:color="000000"/>
              <w:right w:val="nil"/>
            </w:tcBorders>
            <w:shd w:val="clear" w:color="auto" w:fill="FFFFFF"/>
            <w:vAlign w:val="center"/>
            <w:hideMark/>
          </w:tcPr>
          <w:p w14:paraId="3A3B5E00"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proofErr w:type="spellStart"/>
            <w:r w:rsidRPr="00EE210C">
              <w:rPr>
                <w:rFonts w:eastAsia="Calibri"/>
                <w:b/>
                <w:bCs/>
                <w:color w:val="000000"/>
                <w:sz w:val="18"/>
                <w:szCs w:val="18"/>
                <w:lang w:val="en-GB" w:eastAsia="en-US" w:bidi="ar-SA"/>
              </w:rPr>
              <w:t>Диаметр</w:t>
            </w:r>
            <w:proofErr w:type="spellEnd"/>
            <w:r w:rsidRPr="00EE210C">
              <w:rPr>
                <w:rFonts w:eastAsia="Calibri"/>
                <w:b/>
                <w:bCs/>
                <w:color w:val="000000"/>
                <w:sz w:val="18"/>
                <w:szCs w:val="18"/>
                <w:lang w:val="en-GB" w:eastAsia="en-US" w:bidi="ar-SA"/>
              </w:rPr>
              <w:t xml:space="preserve"> </w:t>
            </w:r>
            <w:proofErr w:type="spellStart"/>
            <w:r w:rsidRPr="00EE210C">
              <w:rPr>
                <w:rFonts w:eastAsia="Calibri"/>
                <w:b/>
                <w:bCs/>
                <w:color w:val="000000"/>
                <w:sz w:val="18"/>
                <w:szCs w:val="18"/>
                <w:lang w:val="en-GB" w:eastAsia="en-US" w:bidi="ar-SA"/>
              </w:rPr>
              <w:t>участка</w:t>
            </w:r>
            <w:proofErr w:type="spellEnd"/>
            <w:r w:rsidRPr="00EE210C">
              <w:rPr>
                <w:rFonts w:eastAsia="Calibri"/>
                <w:b/>
                <w:bCs/>
                <w:color w:val="000000"/>
                <w:sz w:val="18"/>
                <w:szCs w:val="18"/>
                <w:lang w:val="en-GB" w:eastAsia="en-US" w:bidi="ar-SA"/>
              </w:rPr>
              <w:t xml:space="preserve">, </w:t>
            </w:r>
            <w:proofErr w:type="spellStart"/>
            <w:r w:rsidRPr="00EE210C">
              <w:rPr>
                <w:rFonts w:eastAsia="Calibri"/>
                <w:b/>
                <w:bCs/>
                <w:color w:val="000000"/>
                <w:sz w:val="18"/>
                <w:szCs w:val="18"/>
                <w:lang w:val="en-GB" w:eastAsia="en-US" w:bidi="ar-SA"/>
              </w:rPr>
              <w:t>мм</w:t>
            </w:r>
            <w:proofErr w:type="spellEnd"/>
          </w:p>
        </w:tc>
        <w:tc>
          <w:tcPr>
            <w:tcW w:w="2724" w:type="dxa"/>
            <w:tcBorders>
              <w:top w:val="single" w:sz="4" w:space="0" w:color="000000"/>
              <w:left w:val="single" w:sz="4" w:space="0" w:color="000000"/>
              <w:bottom w:val="single" w:sz="4" w:space="0" w:color="000000"/>
              <w:right w:val="nil"/>
            </w:tcBorders>
            <w:shd w:val="clear" w:color="auto" w:fill="FFFFFF"/>
            <w:vAlign w:val="center"/>
            <w:hideMark/>
          </w:tcPr>
          <w:p w14:paraId="1291EB76"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proofErr w:type="spellStart"/>
            <w:r w:rsidRPr="00EE210C">
              <w:rPr>
                <w:rFonts w:eastAsia="Calibri"/>
                <w:b/>
                <w:bCs/>
                <w:color w:val="000000"/>
                <w:sz w:val="18"/>
                <w:szCs w:val="18"/>
                <w:lang w:val="en-GB" w:eastAsia="en-US" w:bidi="ar-SA"/>
              </w:rPr>
              <w:t>Тип</w:t>
            </w:r>
            <w:proofErr w:type="spellEnd"/>
            <w:r w:rsidRPr="00EE210C">
              <w:rPr>
                <w:rFonts w:eastAsia="Calibri"/>
                <w:b/>
                <w:bCs/>
                <w:color w:val="000000"/>
                <w:sz w:val="18"/>
                <w:szCs w:val="18"/>
                <w:lang w:val="en-GB" w:eastAsia="en-US" w:bidi="ar-SA"/>
              </w:rPr>
              <w:t xml:space="preserve"> </w:t>
            </w:r>
            <w:proofErr w:type="spellStart"/>
            <w:r w:rsidRPr="00EE210C">
              <w:rPr>
                <w:rFonts w:eastAsia="Calibri"/>
                <w:b/>
                <w:bCs/>
                <w:color w:val="000000"/>
                <w:sz w:val="18"/>
                <w:szCs w:val="18"/>
                <w:lang w:val="en-GB" w:eastAsia="en-US" w:bidi="ar-SA"/>
              </w:rPr>
              <w:t>прокладки</w:t>
            </w:r>
            <w:proofErr w:type="spellEnd"/>
          </w:p>
        </w:tc>
        <w:tc>
          <w:tcPr>
            <w:tcW w:w="1506" w:type="dxa"/>
            <w:tcBorders>
              <w:top w:val="single" w:sz="4" w:space="0" w:color="000000"/>
              <w:left w:val="single" w:sz="4" w:space="0" w:color="000000"/>
              <w:bottom w:val="single" w:sz="4" w:space="0" w:color="000000"/>
              <w:right w:val="nil"/>
            </w:tcBorders>
            <w:shd w:val="clear" w:color="auto" w:fill="FFFFFF"/>
            <w:vAlign w:val="center"/>
            <w:hideMark/>
          </w:tcPr>
          <w:p w14:paraId="0302CFF5"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eastAsia="en-US" w:bidi="ar-SA"/>
              </w:rPr>
            </w:pPr>
            <w:r w:rsidRPr="00EE210C">
              <w:rPr>
                <w:rFonts w:eastAsia="Calibri"/>
                <w:b/>
                <w:bCs/>
                <w:color w:val="000000"/>
                <w:sz w:val="18"/>
                <w:szCs w:val="18"/>
                <w:lang w:eastAsia="en-US" w:bidi="ar-SA"/>
              </w:rPr>
              <w:t xml:space="preserve">Суммарная материальная х-ка </w:t>
            </w:r>
            <w:proofErr w:type="spellStart"/>
            <w:r w:rsidRPr="00EE210C">
              <w:rPr>
                <w:rFonts w:eastAsia="Calibri"/>
                <w:b/>
                <w:bCs/>
                <w:color w:val="000000"/>
                <w:sz w:val="18"/>
                <w:szCs w:val="18"/>
                <w:lang w:eastAsia="en-US" w:bidi="ar-SA"/>
              </w:rPr>
              <w:t>тр-дов</w:t>
            </w:r>
            <w:proofErr w:type="spellEnd"/>
            <w:r w:rsidRPr="00EE210C">
              <w:rPr>
                <w:rFonts w:eastAsia="Calibri"/>
                <w:b/>
                <w:bCs/>
                <w:color w:val="000000"/>
                <w:sz w:val="18"/>
                <w:szCs w:val="18"/>
                <w:lang w:eastAsia="en-US" w:bidi="ar-SA"/>
              </w:rPr>
              <w:t>, м²</w:t>
            </w:r>
          </w:p>
        </w:tc>
        <w:tc>
          <w:tcPr>
            <w:tcW w:w="1506" w:type="dxa"/>
            <w:tcBorders>
              <w:top w:val="single" w:sz="4" w:space="0" w:color="000000"/>
              <w:left w:val="single" w:sz="4" w:space="0" w:color="000000"/>
              <w:bottom w:val="single" w:sz="4" w:space="0" w:color="000000"/>
              <w:right w:val="nil"/>
            </w:tcBorders>
            <w:shd w:val="clear" w:color="auto" w:fill="FFFFFF"/>
            <w:vAlign w:val="center"/>
            <w:hideMark/>
          </w:tcPr>
          <w:p w14:paraId="1DF0A56D"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proofErr w:type="spellStart"/>
            <w:r w:rsidRPr="00EE210C">
              <w:rPr>
                <w:rFonts w:eastAsia="Calibri"/>
                <w:b/>
                <w:bCs/>
                <w:color w:val="000000"/>
                <w:sz w:val="18"/>
                <w:szCs w:val="18"/>
                <w:lang w:val="en-GB" w:eastAsia="en-US" w:bidi="ar-SA"/>
              </w:rPr>
              <w:t>Примечание</w:t>
            </w:r>
            <w:proofErr w:type="spellEnd"/>
          </w:p>
        </w:tc>
        <w:tc>
          <w:tcPr>
            <w:tcW w:w="111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06FBA6"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eastAsia="en-US" w:bidi="ar-SA"/>
              </w:rPr>
            </w:pPr>
            <w:r w:rsidRPr="00EE210C">
              <w:rPr>
                <w:rFonts w:eastAsia="Calibri"/>
                <w:b/>
                <w:bCs/>
                <w:color w:val="000000"/>
                <w:sz w:val="18"/>
                <w:szCs w:val="18"/>
                <w:lang w:eastAsia="en-US" w:bidi="ar-SA"/>
              </w:rPr>
              <w:t>Итоговая стоимость, тыс. руб. (с НДС)</w:t>
            </w:r>
          </w:p>
        </w:tc>
      </w:tr>
      <w:tr w:rsidR="00EE210C" w:rsidRPr="00EE210C" w14:paraId="52358C1F"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585514CB"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r w:rsidRPr="00EE210C">
              <w:rPr>
                <w:rFonts w:eastAsia="Calibri"/>
                <w:b/>
                <w:bCs/>
                <w:color w:val="000000"/>
                <w:sz w:val="18"/>
                <w:szCs w:val="18"/>
                <w:lang w:val="en-GB" w:eastAsia="en-US" w:bidi="ar-SA"/>
              </w:rPr>
              <w:t>1</w:t>
            </w:r>
          </w:p>
        </w:tc>
        <w:tc>
          <w:tcPr>
            <w:tcW w:w="2461" w:type="dxa"/>
            <w:gridSpan w:val="2"/>
            <w:tcBorders>
              <w:top w:val="nil"/>
              <w:left w:val="single" w:sz="4" w:space="0" w:color="000000"/>
              <w:bottom w:val="single" w:sz="4" w:space="0" w:color="000000"/>
              <w:right w:val="nil"/>
            </w:tcBorders>
            <w:shd w:val="clear" w:color="auto" w:fill="FFFFFF"/>
            <w:vAlign w:val="center"/>
          </w:tcPr>
          <w:p w14:paraId="530B86A9" w14:textId="77777777" w:rsidR="00EE210C" w:rsidRPr="00EE210C" w:rsidRDefault="00EE210C" w:rsidP="00EE210C">
            <w:pPr>
              <w:autoSpaceDE/>
              <w:autoSpaceDN/>
              <w:snapToGrid w:val="0"/>
              <w:spacing w:line="100" w:lineRule="atLeast"/>
              <w:ind w:firstLine="0"/>
              <w:jc w:val="center"/>
              <w:rPr>
                <w:rFonts w:eastAsia="Calibri"/>
                <w:sz w:val="18"/>
                <w:szCs w:val="18"/>
                <w:lang w:eastAsia="en-US" w:bidi="ar-SA"/>
              </w:rPr>
            </w:pPr>
          </w:p>
          <w:p w14:paraId="7C39F634" w14:textId="77777777" w:rsidR="00EE210C" w:rsidRPr="00EE210C" w:rsidRDefault="00EE210C" w:rsidP="00EE210C">
            <w:pPr>
              <w:autoSpaceDE/>
              <w:autoSpaceDN/>
              <w:spacing w:line="100" w:lineRule="atLeast"/>
              <w:ind w:firstLine="0"/>
              <w:jc w:val="left"/>
              <w:rPr>
                <w:rFonts w:eastAsia="Calibri"/>
                <w:b/>
                <w:bCs/>
                <w:color w:val="000000"/>
                <w:sz w:val="18"/>
                <w:szCs w:val="18"/>
                <w:lang w:eastAsia="en-US" w:bidi="ar-SA"/>
              </w:rPr>
            </w:pPr>
            <w:r w:rsidRPr="00EE210C">
              <w:rPr>
                <w:rFonts w:eastAsia="Calibri"/>
                <w:b/>
                <w:bCs/>
                <w:color w:val="000000"/>
                <w:sz w:val="18"/>
                <w:szCs w:val="18"/>
                <w:lang w:eastAsia="en-US" w:bidi="ar-SA"/>
              </w:rPr>
              <w:t xml:space="preserve">ТЭЦ АО «РИР», </w:t>
            </w:r>
          </w:p>
          <w:p w14:paraId="56A72FE9" w14:textId="77777777" w:rsidR="00EE210C" w:rsidRPr="00EE210C" w:rsidRDefault="00EE210C" w:rsidP="00EE210C">
            <w:pPr>
              <w:autoSpaceDE/>
              <w:autoSpaceDN/>
              <w:spacing w:line="100" w:lineRule="atLeast"/>
              <w:ind w:firstLine="0"/>
              <w:jc w:val="left"/>
              <w:rPr>
                <w:rFonts w:eastAsia="Calibri"/>
                <w:b/>
                <w:bCs/>
                <w:color w:val="000000"/>
                <w:sz w:val="18"/>
                <w:szCs w:val="18"/>
                <w:lang w:eastAsia="en-US" w:bidi="ar-SA"/>
              </w:rPr>
            </w:pPr>
            <w:r w:rsidRPr="00EE210C">
              <w:rPr>
                <w:rFonts w:eastAsia="Calibri"/>
                <w:b/>
                <w:bCs/>
                <w:color w:val="000000"/>
                <w:sz w:val="18"/>
                <w:szCs w:val="18"/>
                <w:lang w:eastAsia="en-US" w:bidi="ar-SA"/>
              </w:rPr>
              <w:t>ул. Белова, д. 7</w:t>
            </w:r>
          </w:p>
        </w:tc>
        <w:tc>
          <w:tcPr>
            <w:tcW w:w="1800" w:type="dxa"/>
            <w:tcBorders>
              <w:top w:val="nil"/>
              <w:left w:val="single" w:sz="4" w:space="0" w:color="000000"/>
              <w:bottom w:val="single" w:sz="4" w:space="0" w:color="000000"/>
              <w:right w:val="nil"/>
            </w:tcBorders>
            <w:shd w:val="clear" w:color="auto" w:fill="FFFFFF"/>
            <w:vAlign w:val="center"/>
          </w:tcPr>
          <w:p w14:paraId="66E5E39F"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eastAsia="en-US" w:bidi="ar-SA"/>
              </w:rPr>
            </w:pPr>
          </w:p>
        </w:tc>
        <w:tc>
          <w:tcPr>
            <w:tcW w:w="1876" w:type="dxa"/>
            <w:tcBorders>
              <w:top w:val="nil"/>
              <w:left w:val="single" w:sz="4" w:space="0" w:color="000000"/>
              <w:bottom w:val="single" w:sz="4" w:space="0" w:color="000000"/>
              <w:right w:val="nil"/>
            </w:tcBorders>
            <w:shd w:val="clear" w:color="auto" w:fill="FFFFFF"/>
            <w:vAlign w:val="center"/>
            <w:hideMark/>
          </w:tcPr>
          <w:p w14:paraId="1C5A2CC5"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r w:rsidRPr="00EE210C">
              <w:rPr>
                <w:rFonts w:eastAsia="Calibri"/>
                <w:b/>
                <w:bCs/>
                <w:color w:val="000000"/>
                <w:sz w:val="18"/>
                <w:szCs w:val="18"/>
                <w:lang w:val="en-GB" w:eastAsia="en-US" w:bidi="ar-SA"/>
              </w:rPr>
              <w:t>5865,27</w:t>
            </w:r>
          </w:p>
        </w:tc>
        <w:tc>
          <w:tcPr>
            <w:tcW w:w="1799" w:type="dxa"/>
            <w:tcBorders>
              <w:top w:val="nil"/>
              <w:left w:val="single" w:sz="4" w:space="0" w:color="000000"/>
              <w:bottom w:val="single" w:sz="4" w:space="0" w:color="000000"/>
              <w:right w:val="nil"/>
            </w:tcBorders>
            <w:shd w:val="clear" w:color="auto" w:fill="FFFFFF"/>
            <w:vAlign w:val="center"/>
            <w:hideMark/>
          </w:tcPr>
          <w:p w14:paraId="4A744B85"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r w:rsidRPr="00EE210C">
              <w:rPr>
                <w:rFonts w:eastAsia="Calibri"/>
                <w:b/>
                <w:bCs/>
                <w:color w:val="000000"/>
                <w:sz w:val="18"/>
                <w:szCs w:val="18"/>
                <w:lang w:val="en-GB" w:eastAsia="en-US" w:bidi="ar-SA"/>
              </w:rPr>
              <w:t> 127</w:t>
            </w:r>
          </w:p>
        </w:tc>
        <w:tc>
          <w:tcPr>
            <w:tcW w:w="2724" w:type="dxa"/>
            <w:tcBorders>
              <w:top w:val="nil"/>
              <w:left w:val="single" w:sz="4" w:space="0" w:color="000000"/>
              <w:bottom w:val="single" w:sz="4" w:space="0" w:color="000000"/>
              <w:right w:val="nil"/>
            </w:tcBorders>
            <w:shd w:val="clear" w:color="auto" w:fill="FFFFFF"/>
            <w:vAlign w:val="center"/>
          </w:tcPr>
          <w:p w14:paraId="6A8211DE"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p>
        </w:tc>
        <w:tc>
          <w:tcPr>
            <w:tcW w:w="1506" w:type="dxa"/>
            <w:tcBorders>
              <w:top w:val="nil"/>
              <w:left w:val="single" w:sz="4" w:space="0" w:color="000000"/>
              <w:bottom w:val="single" w:sz="4" w:space="0" w:color="000000"/>
              <w:right w:val="nil"/>
            </w:tcBorders>
            <w:shd w:val="clear" w:color="auto" w:fill="FFFFFF"/>
            <w:vAlign w:val="center"/>
            <w:hideMark/>
          </w:tcPr>
          <w:p w14:paraId="1AF468B6"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r w:rsidRPr="00EE210C">
              <w:rPr>
                <w:rFonts w:eastAsia="Calibri"/>
                <w:b/>
                <w:bCs/>
                <w:color w:val="000000"/>
                <w:sz w:val="18"/>
                <w:szCs w:val="18"/>
                <w:lang w:val="en-GB" w:eastAsia="en-US" w:bidi="ar-SA"/>
              </w:rPr>
              <w:t>1482,2</w:t>
            </w:r>
          </w:p>
        </w:tc>
        <w:tc>
          <w:tcPr>
            <w:tcW w:w="1506" w:type="dxa"/>
            <w:tcBorders>
              <w:top w:val="nil"/>
              <w:left w:val="single" w:sz="4" w:space="0" w:color="000000"/>
              <w:bottom w:val="single" w:sz="4" w:space="0" w:color="000000"/>
              <w:right w:val="nil"/>
            </w:tcBorders>
            <w:shd w:val="clear" w:color="auto" w:fill="FFFFFF"/>
            <w:vAlign w:val="center"/>
          </w:tcPr>
          <w:p w14:paraId="2D61D9A5"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DE76C61" w14:textId="77777777" w:rsidR="00EE210C" w:rsidRPr="00EE210C" w:rsidRDefault="00EE210C" w:rsidP="00EE210C">
            <w:pPr>
              <w:autoSpaceDE/>
              <w:autoSpaceDN/>
              <w:snapToGrid w:val="0"/>
              <w:spacing w:line="240" w:lineRule="auto"/>
              <w:ind w:firstLine="0"/>
              <w:jc w:val="center"/>
              <w:rPr>
                <w:rFonts w:eastAsia="Calibri"/>
                <w:b/>
                <w:bCs/>
                <w:sz w:val="18"/>
                <w:szCs w:val="18"/>
                <w:lang w:val="en-GB" w:eastAsia="en-US" w:bidi="ar-SA"/>
              </w:rPr>
            </w:pPr>
            <w:r w:rsidRPr="00EE210C">
              <w:rPr>
                <w:rFonts w:eastAsia="Calibri"/>
                <w:b/>
                <w:bCs/>
                <w:sz w:val="18"/>
                <w:szCs w:val="18"/>
                <w:lang w:val="en-GB" w:eastAsia="en-US" w:bidi="ar-SA"/>
              </w:rPr>
              <w:t>127637,7</w:t>
            </w:r>
          </w:p>
        </w:tc>
      </w:tr>
      <w:tr w:rsidR="00EE210C" w:rsidRPr="00EE210C" w14:paraId="484396E7"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6B4D54A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w:t>
            </w:r>
          </w:p>
        </w:tc>
        <w:tc>
          <w:tcPr>
            <w:tcW w:w="1377" w:type="dxa"/>
            <w:tcBorders>
              <w:top w:val="nil"/>
              <w:left w:val="single" w:sz="4" w:space="0" w:color="000000"/>
              <w:bottom w:val="single" w:sz="4" w:space="0" w:color="000000"/>
              <w:right w:val="nil"/>
            </w:tcBorders>
            <w:shd w:val="clear" w:color="auto" w:fill="FFFFFF"/>
            <w:vAlign w:val="center"/>
            <w:hideMark/>
          </w:tcPr>
          <w:p w14:paraId="10B5913E"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18:28:14</w:t>
            </w:r>
          </w:p>
        </w:tc>
        <w:tc>
          <w:tcPr>
            <w:tcW w:w="1084" w:type="dxa"/>
            <w:tcBorders>
              <w:top w:val="nil"/>
              <w:left w:val="single" w:sz="4" w:space="0" w:color="000000"/>
              <w:bottom w:val="single" w:sz="4" w:space="0" w:color="000000"/>
              <w:right w:val="nil"/>
            </w:tcBorders>
            <w:shd w:val="clear" w:color="auto" w:fill="FFFFFF"/>
            <w:vAlign w:val="center"/>
            <w:hideMark/>
          </w:tcPr>
          <w:p w14:paraId="2091B3B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 xml:space="preserve">ТК </w:t>
            </w:r>
            <w:proofErr w:type="spellStart"/>
            <w:r w:rsidRPr="00EE210C">
              <w:rPr>
                <w:rFonts w:eastAsia="Calibri"/>
                <w:color w:val="000000"/>
                <w:sz w:val="18"/>
                <w:szCs w:val="18"/>
                <w:lang w:val="en-GB" w:eastAsia="en-US" w:bidi="ar-SA"/>
              </w:rPr>
              <w:t>Новая</w:t>
            </w:r>
            <w:proofErr w:type="spellEnd"/>
          </w:p>
        </w:tc>
        <w:tc>
          <w:tcPr>
            <w:tcW w:w="1800" w:type="dxa"/>
            <w:tcBorders>
              <w:top w:val="nil"/>
              <w:left w:val="single" w:sz="4" w:space="0" w:color="000000"/>
              <w:bottom w:val="single" w:sz="4" w:space="0" w:color="000000"/>
              <w:right w:val="nil"/>
            </w:tcBorders>
            <w:shd w:val="clear" w:color="auto" w:fill="FFFFFF"/>
            <w:vAlign w:val="center"/>
            <w:hideMark/>
          </w:tcPr>
          <w:p w14:paraId="10A761A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005ACB3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23,19</w:t>
            </w:r>
          </w:p>
        </w:tc>
        <w:tc>
          <w:tcPr>
            <w:tcW w:w="1799" w:type="dxa"/>
            <w:tcBorders>
              <w:top w:val="nil"/>
              <w:left w:val="single" w:sz="4" w:space="0" w:color="000000"/>
              <w:bottom w:val="single" w:sz="4" w:space="0" w:color="000000"/>
              <w:right w:val="nil"/>
            </w:tcBorders>
            <w:shd w:val="clear" w:color="auto" w:fill="FFFFFF"/>
            <w:vAlign w:val="center"/>
            <w:hideMark/>
          </w:tcPr>
          <w:p w14:paraId="3631EA1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33EF808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621A38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4,6</w:t>
            </w:r>
          </w:p>
        </w:tc>
        <w:tc>
          <w:tcPr>
            <w:tcW w:w="1506" w:type="dxa"/>
            <w:tcBorders>
              <w:top w:val="nil"/>
              <w:left w:val="single" w:sz="4" w:space="0" w:color="000000"/>
              <w:bottom w:val="single" w:sz="4" w:space="0" w:color="000000"/>
              <w:right w:val="nil"/>
            </w:tcBorders>
            <w:shd w:val="clear" w:color="auto" w:fill="FFFFFF"/>
            <w:vAlign w:val="center"/>
            <w:hideMark/>
          </w:tcPr>
          <w:p w14:paraId="538BB455"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ул.Пехтина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191FA7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405,6</w:t>
            </w:r>
          </w:p>
        </w:tc>
      </w:tr>
      <w:tr w:rsidR="00EE210C" w:rsidRPr="00EE210C" w14:paraId="2AACCF25"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640101A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15A9F097"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18:28:000014</w:t>
            </w:r>
          </w:p>
        </w:tc>
        <w:tc>
          <w:tcPr>
            <w:tcW w:w="1084" w:type="dxa"/>
            <w:tcBorders>
              <w:top w:val="nil"/>
              <w:left w:val="single" w:sz="4" w:space="0" w:color="000000"/>
              <w:bottom w:val="single" w:sz="4" w:space="0" w:color="000000"/>
              <w:right w:val="nil"/>
            </w:tcBorders>
            <w:shd w:val="clear" w:color="auto" w:fill="FFFFFF"/>
            <w:vAlign w:val="center"/>
            <w:hideMark/>
          </w:tcPr>
          <w:p w14:paraId="337F80D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 xml:space="preserve">ТК </w:t>
            </w:r>
            <w:proofErr w:type="spellStart"/>
            <w:r w:rsidRPr="00EE210C">
              <w:rPr>
                <w:rFonts w:eastAsia="Calibri"/>
                <w:color w:val="000000"/>
                <w:sz w:val="18"/>
                <w:szCs w:val="18"/>
                <w:lang w:val="en-GB" w:eastAsia="en-US" w:bidi="ar-SA"/>
              </w:rPr>
              <w:t>Новая</w:t>
            </w:r>
            <w:proofErr w:type="spellEnd"/>
          </w:p>
        </w:tc>
        <w:tc>
          <w:tcPr>
            <w:tcW w:w="1800" w:type="dxa"/>
            <w:tcBorders>
              <w:top w:val="nil"/>
              <w:left w:val="single" w:sz="4" w:space="0" w:color="000000"/>
              <w:bottom w:val="single" w:sz="4" w:space="0" w:color="000000"/>
              <w:right w:val="nil"/>
            </w:tcBorders>
            <w:shd w:val="clear" w:color="auto" w:fill="FFFFFF"/>
            <w:vAlign w:val="center"/>
            <w:hideMark/>
          </w:tcPr>
          <w:p w14:paraId="3D7D68A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уз-3541</w:t>
            </w:r>
          </w:p>
        </w:tc>
        <w:tc>
          <w:tcPr>
            <w:tcW w:w="1876" w:type="dxa"/>
            <w:tcBorders>
              <w:top w:val="nil"/>
              <w:left w:val="single" w:sz="4" w:space="0" w:color="000000"/>
              <w:bottom w:val="single" w:sz="4" w:space="0" w:color="000000"/>
              <w:right w:val="nil"/>
            </w:tcBorders>
            <w:shd w:val="clear" w:color="auto" w:fill="FFFFFF"/>
            <w:vAlign w:val="center"/>
            <w:hideMark/>
          </w:tcPr>
          <w:p w14:paraId="0F23C3C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19,47</w:t>
            </w:r>
          </w:p>
        </w:tc>
        <w:tc>
          <w:tcPr>
            <w:tcW w:w="1799" w:type="dxa"/>
            <w:tcBorders>
              <w:top w:val="nil"/>
              <w:left w:val="single" w:sz="4" w:space="0" w:color="000000"/>
              <w:bottom w:val="single" w:sz="4" w:space="0" w:color="000000"/>
              <w:right w:val="nil"/>
            </w:tcBorders>
            <w:shd w:val="clear" w:color="auto" w:fill="FFFFFF"/>
            <w:vAlign w:val="center"/>
            <w:hideMark/>
          </w:tcPr>
          <w:p w14:paraId="6A197FB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50</w:t>
            </w:r>
          </w:p>
        </w:tc>
        <w:tc>
          <w:tcPr>
            <w:tcW w:w="2724" w:type="dxa"/>
            <w:tcBorders>
              <w:top w:val="nil"/>
              <w:left w:val="single" w:sz="4" w:space="0" w:color="000000"/>
              <w:bottom w:val="single" w:sz="4" w:space="0" w:color="000000"/>
              <w:right w:val="nil"/>
            </w:tcBorders>
            <w:shd w:val="clear" w:color="auto" w:fill="FFFFFF"/>
            <w:vAlign w:val="center"/>
            <w:hideMark/>
          </w:tcPr>
          <w:p w14:paraId="6F4600B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6B979B1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1,9</w:t>
            </w:r>
          </w:p>
        </w:tc>
        <w:tc>
          <w:tcPr>
            <w:tcW w:w="1506" w:type="dxa"/>
            <w:tcBorders>
              <w:top w:val="nil"/>
              <w:left w:val="single" w:sz="4" w:space="0" w:color="000000"/>
              <w:bottom w:val="single" w:sz="4" w:space="0" w:color="000000"/>
              <w:right w:val="nil"/>
            </w:tcBorders>
            <w:shd w:val="clear" w:color="auto" w:fill="FFFFFF"/>
            <w:vAlign w:val="center"/>
            <w:hideMark/>
          </w:tcPr>
          <w:p w14:paraId="3225BD5D"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Пожарное</w:t>
            </w:r>
            <w:proofErr w:type="spellEnd"/>
            <w:r w:rsidRPr="00EE210C">
              <w:rPr>
                <w:rFonts w:eastAsia="Calibri"/>
                <w:color w:val="000000"/>
                <w:sz w:val="18"/>
                <w:szCs w:val="18"/>
                <w:lang w:val="en-GB" w:eastAsia="en-US" w:bidi="ar-SA"/>
              </w:rPr>
              <w:t xml:space="preserve"> ДЕПО </w:t>
            </w:r>
            <w:proofErr w:type="spellStart"/>
            <w:r w:rsidRPr="00EE210C">
              <w:rPr>
                <w:rFonts w:eastAsia="Calibri"/>
                <w:color w:val="000000"/>
                <w:sz w:val="18"/>
                <w:szCs w:val="18"/>
                <w:lang w:val="en-GB" w:eastAsia="en-US" w:bidi="ar-SA"/>
              </w:rPr>
              <w:t>ул.Пехтина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6CDE63F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289,1</w:t>
            </w:r>
          </w:p>
        </w:tc>
      </w:tr>
      <w:tr w:rsidR="00EE210C" w:rsidRPr="00EE210C" w14:paraId="05E59E61"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429399EE"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338510FC"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12E95F0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уз-3541</w:t>
            </w:r>
          </w:p>
        </w:tc>
        <w:tc>
          <w:tcPr>
            <w:tcW w:w="1800" w:type="dxa"/>
            <w:tcBorders>
              <w:top w:val="nil"/>
              <w:left w:val="single" w:sz="4" w:space="0" w:color="000000"/>
              <w:bottom w:val="single" w:sz="4" w:space="0" w:color="000000"/>
              <w:right w:val="nil"/>
            </w:tcBorders>
            <w:shd w:val="clear" w:color="auto" w:fill="FFFFFF"/>
            <w:vAlign w:val="center"/>
            <w:hideMark/>
          </w:tcPr>
          <w:p w14:paraId="1DEE597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Пожарное</w:t>
            </w:r>
            <w:proofErr w:type="spellEnd"/>
            <w:r w:rsidRPr="00EE210C">
              <w:rPr>
                <w:rFonts w:eastAsia="Calibri"/>
                <w:color w:val="000000"/>
                <w:sz w:val="18"/>
                <w:szCs w:val="18"/>
                <w:lang w:val="en-GB" w:eastAsia="en-US" w:bidi="ar-SA"/>
              </w:rPr>
              <w:t xml:space="preserve"> ДЕПО</w:t>
            </w:r>
          </w:p>
        </w:tc>
        <w:tc>
          <w:tcPr>
            <w:tcW w:w="1876" w:type="dxa"/>
            <w:tcBorders>
              <w:top w:val="nil"/>
              <w:left w:val="single" w:sz="4" w:space="0" w:color="000000"/>
              <w:bottom w:val="single" w:sz="4" w:space="0" w:color="000000"/>
              <w:right w:val="nil"/>
            </w:tcBorders>
            <w:shd w:val="clear" w:color="auto" w:fill="FFFFFF"/>
            <w:vAlign w:val="center"/>
            <w:hideMark/>
          </w:tcPr>
          <w:p w14:paraId="5BEB1B9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30,61</w:t>
            </w:r>
          </w:p>
        </w:tc>
        <w:tc>
          <w:tcPr>
            <w:tcW w:w="1799" w:type="dxa"/>
            <w:tcBorders>
              <w:top w:val="nil"/>
              <w:left w:val="single" w:sz="4" w:space="0" w:color="000000"/>
              <w:bottom w:val="single" w:sz="4" w:space="0" w:color="000000"/>
              <w:right w:val="nil"/>
            </w:tcBorders>
            <w:shd w:val="clear" w:color="auto" w:fill="FFFFFF"/>
            <w:vAlign w:val="center"/>
            <w:hideMark/>
          </w:tcPr>
          <w:p w14:paraId="658E8F9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50</w:t>
            </w:r>
          </w:p>
        </w:tc>
        <w:tc>
          <w:tcPr>
            <w:tcW w:w="2724" w:type="dxa"/>
            <w:tcBorders>
              <w:top w:val="nil"/>
              <w:left w:val="single" w:sz="4" w:space="0" w:color="000000"/>
              <w:bottom w:val="single" w:sz="4" w:space="0" w:color="000000"/>
              <w:right w:val="nil"/>
            </w:tcBorders>
            <w:shd w:val="clear" w:color="auto" w:fill="FFFFFF"/>
            <w:vAlign w:val="center"/>
            <w:hideMark/>
          </w:tcPr>
          <w:p w14:paraId="2927EAA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7B62BF9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3,1</w:t>
            </w:r>
          </w:p>
        </w:tc>
        <w:tc>
          <w:tcPr>
            <w:tcW w:w="1506" w:type="dxa"/>
            <w:tcBorders>
              <w:top w:val="nil"/>
              <w:left w:val="single" w:sz="4" w:space="0" w:color="000000"/>
              <w:bottom w:val="single" w:sz="4" w:space="0" w:color="000000"/>
              <w:right w:val="nil"/>
            </w:tcBorders>
            <w:shd w:val="clear" w:color="auto" w:fill="FFFFFF"/>
            <w:vAlign w:val="center"/>
            <w:hideMark/>
          </w:tcPr>
          <w:p w14:paraId="165E0943"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ул.Пехтина</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Пожарное</w:t>
            </w:r>
            <w:proofErr w:type="spellEnd"/>
            <w:r w:rsidRPr="00EE210C">
              <w:rPr>
                <w:rFonts w:eastAsia="Calibri"/>
                <w:color w:val="000000"/>
                <w:sz w:val="18"/>
                <w:szCs w:val="18"/>
                <w:lang w:val="en-GB" w:eastAsia="en-US" w:bidi="ar-SA"/>
              </w:rPr>
              <w:t xml:space="preserve"> ДЕПО</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096025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454,6</w:t>
            </w:r>
          </w:p>
        </w:tc>
      </w:tr>
      <w:tr w:rsidR="00EE210C" w:rsidRPr="00EE210C" w14:paraId="506D5FBD"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54F994A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1.3</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05C7B078"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18:28:000092</w:t>
            </w:r>
          </w:p>
        </w:tc>
        <w:tc>
          <w:tcPr>
            <w:tcW w:w="1084" w:type="dxa"/>
            <w:tcBorders>
              <w:top w:val="nil"/>
              <w:left w:val="single" w:sz="4" w:space="0" w:color="000000"/>
              <w:bottom w:val="single" w:sz="4" w:space="0" w:color="000000"/>
              <w:right w:val="nil"/>
            </w:tcBorders>
            <w:shd w:val="clear" w:color="auto" w:fill="FFFFFF"/>
            <w:vAlign w:val="center"/>
            <w:hideMark/>
          </w:tcPr>
          <w:p w14:paraId="58C9A61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ТК-1081</w:t>
            </w:r>
          </w:p>
        </w:tc>
        <w:tc>
          <w:tcPr>
            <w:tcW w:w="1800" w:type="dxa"/>
            <w:tcBorders>
              <w:top w:val="nil"/>
              <w:left w:val="single" w:sz="4" w:space="0" w:color="000000"/>
              <w:bottom w:val="single" w:sz="4" w:space="0" w:color="000000"/>
              <w:right w:val="nil"/>
            </w:tcBorders>
            <w:shd w:val="clear" w:color="auto" w:fill="FFFFFF"/>
            <w:vAlign w:val="center"/>
            <w:hideMark/>
          </w:tcPr>
          <w:p w14:paraId="4AF67B0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уз-3021</w:t>
            </w:r>
          </w:p>
        </w:tc>
        <w:tc>
          <w:tcPr>
            <w:tcW w:w="1876" w:type="dxa"/>
            <w:tcBorders>
              <w:top w:val="nil"/>
              <w:left w:val="single" w:sz="4" w:space="0" w:color="000000"/>
              <w:bottom w:val="single" w:sz="4" w:space="0" w:color="000000"/>
              <w:right w:val="nil"/>
            </w:tcBorders>
            <w:shd w:val="clear" w:color="auto" w:fill="FFFFFF"/>
            <w:vAlign w:val="center"/>
            <w:hideMark/>
          </w:tcPr>
          <w:p w14:paraId="6CDB9DB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252,98</w:t>
            </w:r>
          </w:p>
        </w:tc>
        <w:tc>
          <w:tcPr>
            <w:tcW w:w="1799" w:type="dxa"/>
            <w:tcBorders>
              <w:top w:val="nil"/>
              <w:left w:val="single" w:sz="4" w:space="0" w:color="000000"/>
              <w:bottom w:val="single" w:sz="4" w:space="0" w:color="000000"/>
              <w:right w:val="nil"/>
            </w:tcBorders>
            <w:shd w:val="clear" w:color="auto" w:fill="FFFFFF"/>
            <w:vAlign w:val="center"/>
            <w:hideMark/>
          </w:tcPr>
          <w:p w14:paraId="403EDA0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150</w:t>
            </w:r>
          </w:p>
        </w:tc>
        <w:tc>
          <w:tcPr>
            <w:tcW w:w="2724" w:type="dxa"/>
            <w:tcBorders>
              <w:top w:val="nil"/>
              <w:left w:val="single" w:sz="4" w:space="0" w:color="000000"/>
              <w:bottom w:val="single" w:sz="4" w:space="0" w:color="000000"/>
              <w:right w:val="nil"/>
            </w:tcBorders>
            <w:shd w:val="clear" w:color="auto" w:fill="FFFFFF"/>
            <w:vAlign w:val="center"/>
            <w:hideMark/>
          </w:tcPr>
          <w:p w14:paraId="463E7F1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669E01D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75,9</w:t>
            </w:r>
          </w:p>
        </w:tc>
        <w:tc>
          <w:tcPr>
            <w:tcW w:w="1506" w:type="dxa"/>
            <w:tcBorders>
              <w:top w:val="nil"/>
              <w:left w:val="single" w:sz="4" w:space="0" w:color="000000"/>
              <w:bottom w:val="single" w:sz="4" w:space="0" w:color="000000"/>
              <w:right w:val="nil"/>
            </w:tcBorders>
            <w:shd w:val="clear" w:color="auto" w:fill="FFFFFF"/>
            <w:vAlign w:val="center"/>
            <w:hideMark/>
          </w:tcPr>
          <w:p w14:paraId="56BABF85"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proofErr w:type="spellStart"/>
            <w:r w:rsidRPr="00EE210C">
              <w:rPr>
                <w:rFonts w:eastAsia="Calibri"/>
                <w:color w:val="000000"/>
                <w:sz w:val="18"/>
                <w:szCs w:val="18"/>
                <w:lang w:eastAsia="en-US" w:bidi="ar-SA"/>
              </w:rPr>
              <w:t>ул</w:t>
            </w:r>
            <w:proofErr w:type="gramStart"/>
            <w:r w:rsidRPr="00EE210C">
              <w:rPr>
                <w:rFonts w:eastAsia="Calibri"/>
                <w:color w:val="000000"/>
                <w:sz w:val="18"/>
                <w:szCs w:val="18"/>
                <w:lang w:eastAsia="en-US" w:bidi="ar-SA"/>
              </w:rPr>
              <w:t>.К</w:t>
            </w:r>
            <w:proofErr w:type="gramEnd"/>
            <w:r w:rsidRPr="00EE210C">
              <w:rPr>
                <w:rFonts w:eastAsia="Calibri"/>
                <w:color w:val="000000"/>
                <w:sz w:val="18"/>
                <w:szCs w:val="18"/>
                <w:lang w:eastAsia="en-US" w:bidi="ar-SA"/>
              </w:rPr>
              <w:t>уйбышева-ул.Южная-ул.Первая</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555246A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5407,7</w:t>
            </w:r>
          </w:p>
        </w:tc>
      </w:tr>
      <w:tr w:rsidR="00EE210C" w:rsidRPr="00EE210C" w14:paraId="2D2B6F5D"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0EFEC528"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EDE4DCC"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115B62C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уз-3021</w:t>
            </w:r>
          </w:p>
        </w:tc>
        <w:tc>
          <w:tcPr>
            <w:tcW w:w="1800" w:type="dxa"/>
            <w:tcBorders>
              <w:top w:val="nil"/>
              <w:left w:val="single" w:sz="4" w:space="0" w:color="000000"/>
              <w:bottom w:val="single" w:sz="4" w:space="0" w:color="000000"/>
              <w:right w:val="nil"/>
            </w:tcBorders>
            <w:shd w:val="clear" w:color="auto" w:fill="FFFFFF"/>
            <w:vAlign w:val="center"/>
            <w:hideMark/>
          </w:tcPr>
          <w:p w14:paraId="79E933B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027137D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63,35</w:t>
            </w:r>
          </w:p>
        </w:tc>
        <w:tc>
          <w:tcPr>
            <w:tcW w:w="1799" w:type="dxa"/>
            <w:tcBorders>
              <w:top w:val="nil"/>
              <w:left w:val="single" w:sz="4" w:space="0" w:color="000000"/>
              <w:bottom w:val="single" w:sz="4" w:space="0" w:color="000000"/>
              <w:right w:val="nil"/>
            </w:tcBorders>
            <w:shd w:val="clear" w:color="auto" w:fill="FFFFFF"/>
            <w:vAlign w:val="center"/>
            <w:hideMark/>
          </w:tcPr>
          <w:p w14:paraId="4C77F67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150</w:t>
            </w:r>
          </w:p>
        </w:tc>
        <w:tc>
          <w:tcPr>
            <w:tcW w:w="2724" w:type="dxa"/>
            <w:tcBorders>
              <w:top w:val="nil"/>
              <w:left w:val="single" w:sz="4" w:space="0" w:color="000000"/>
              <w:bottom w:val="single" w:sz="4" w:space="0" w:color="000000"/>
              <w:right w:val="nil"/>
            </w:tcBorders>
            <w:shd w:val="clear" w:color="auto" w:fill="FFFFFF"/>
            <w:vAlign w:val="center"/>
            <w:hideMark/>
          </w:tcPr>
          <w:p w14:paraId="3137186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9AF60B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19,0</w:t>
            </w:r>
          </w:p>
        </w:tc>
        <w:tc>
          <w:tcPr>
            <w:tcW w:w="1506" w:type="dxa"/>
            <w:tcBorders>
              <w:top w:val="nil"/>
              <w:left w:val="single" w:sz="4" w:space="0" w:color="000000"/>
              <w:bottom w:val="single" w:sz="4" w:space="0" w:color="000000"/>
              <w:right w:val="nil"/>
            </w:tcBorders>
            <w:shd w:val="clear" w:color="auto" w:fill="FFFFFF"/>
            <w:vAlign w:val="center"/>
            <w:hideMark/>
          </w:tcPr>
          <w:p w14:paraId="481D07CB"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proofErr w:type="spellStart"/>
            <w:r w:rsidRPr="00EE210C">
              <w:rPr>
                <w:rFonts w:eastAsia="Calibri"/>
                <w:color w:val="000000"/>
                <w:sz w:val="18"/>
                <w:szCs w:val="18"/>
                <w:lang w:eastAsia="en-US" w:bidi="ar-SA"/>
              </w:rPr>
              <w:t>ул</w:t>
            </w:r>
            <w:proofErr w:type="gramStart"/>
            <w:r w:rsidRPr="00EE210C">
              <w:rPr>
                <w:rFonts w:eastAsia="Calibri"/>
                <w:color w:val="000000"/>
                <w:sz w:val="18"/>
                <w:szCs w:val="18"/>
                <w:lang w:eastAsia="en-US" w:bidi="ar-SA"/>
              </w:rPr>
              <w:t>.К</w:t>
            </w:r>
            <w:proofErr w:type="gramEnd"/>
            <w:r w:rsidRPr="00EE210C">
              <w:rPr>
                <w:rFonts w:eastAsia="Calibri"/>
                <w:color w:val="000000"/>
                <w:sz w:val="18"/>
                <w:szCs w:val="18"/>
                <w:lang w:eastAsia="en-US" w:bidi="ar-SA"/>
              </w:rPr>
              <w:t>уйбышева-ул.Южная-ул.Первая</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CC0D80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1354,2</w:t>
            </w:r>
          </w:p>
        </w:tc>
      </w:tr>
      <w:tr w:rsidR="00EE210C" w:rsidRPr="00EE210C" w14:paraId="67F5FC21"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765C03D2"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430B829B"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2B9E3CC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уз-3021</w:t>
            </w:r>
          </w:p>
        </w:tc>
        <w:tc>
          <w:tcPr>
            <w:tcW w:w="1800" w:type="dxa"/>
            <w:tcBorders>
              <w:top w:val="nil"/>
              <w:left w:val="single" w:sz="4" w:space="0" w:color="000000"/>
              <w:bottom w:val="single" w:sz="4" w:space="0" w:color="000000"/>
              <w:right w:val="nil"/>
            </w:tcBorders>
            <w:shd w:val="clear" w:color="auto" w:fill="FFFFFF"/>
            <w:vAlign w:val="center"/>
            <w:hideMark/>
          </w:tcPr>
          <w:p w14:paraId="708DF77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уз-3501</w:t>
            </w:r>
          </w:p>
        </w:tc>
        <w:tc>
          <w:tcPr>
            <w:tcW w:w="1876" w:type="dxa"/>
            <w:tcBorders>
              <w:top w:val="nil"/>
              <w:left w:val="single" w:sz="4" w:space="0" w:color="000000"/>
              <w:bottom w:val="single" w:sz="4" w:space="0" w:color="000000"/>
              <w:right w:val="nil"/>
            </w:tcBorders>
            <w:shd w:val="clear" w:color="auto" w:fill="FFFFFF"/>
            <w:vAlign w:val="center"/>
            <w:hideMark/>
          </w:tcPr>
          <w:p w14:paraId="115C001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9,51</w:t>
            </w:r>
          </w:p>
        </w:tc>
        <w:tc>
          <w:tcPr>
            <w:tcW w:w="1799" w:type="dxa"/>
            <w:tcBorders>
              <w:top w:val="nil"/>
              <w:left w:val="single" w:sz="4" w:space="0" w:color="000000"/>
              <w:bottom w:val="single" w:sz="4" w:space="0" w:color="000000"/>
              <w:right w:val="nil"/>
            </w:tcBorders>
            <w:shd w:val="clear" w:color="auto" w:fill="FFFFFF"/>
            <w:vAlign w:val="center"/>
            <w:hideMark/>
          </w:tcPr>
          <w:p w14:paraId="117BC36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150</w:t>
            </w:r>
          </w:p>
        </w:tc>
        <w:tc>
          <w:tcPr>
            <w:tcW w:w="2724" w:type="dxa"/>
            <w:tcBorders>
              <w:top w:val="nil"/>
              <w:left w:val="single" w:sz="4" w:space="0" w:color="000000"/>
              <w:bottom w:val="single" w:sz="4" w:space="0" w:color="000000"/>
              <w:right w:val="nil"/>
            </w:tcBorders>
            <w:shd w:val="clear" w:color="auto" w:fill="FFFFFF"/>
            <w:vAlign w:val="center"/>
            <w:hideMark/>
          </w:tcPr>
          <w:p w14:paraId="540317F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5BBFDC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2,9</w:t>
            </w:r>
          </w:p>
        </w:tc>
        <w:tc>
          <w:tcPr>
            <w:tcW w:w="1506" w:type="dxa"/>
            <w:tcBorders>
              <w:top w:val="nil"/>
              <w:left w:val="single" w:sz="4" w:space="0" w:color="000000"/>
              <w:bottom w:val="single" w:sz="4" w:space="0" w:color="000000"/>
              <w:right w:val="nil"/>
            </w:tcBorders>
            <w:shd w:val="clear" w:color="auto" w:fill="FFFFFF"/>
            <w:vAlign w:val="center"/>
            <w:hideMark/>
          </w:tcPr>
          <w:p w14:paraId="6803B653"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proofErr w:type="spellStart"/>
            <w:r w:rsidRPr="00EE210C">
              <w:rPr>
                <w:rFonts w:eastAsia="Calibri"/>
                <w:color w:val="000000"/>
                <w:sz w:val="18"/>
                <w:szCs w:val="18"/>
                <w:lang w:eastAsia="en-US" w:bidi="ar-SA"/>
              </w:rPr>
              <w:t>ул</w:t>
            </w:r>
            <w:proofErr w:type="gramStart"/>
            <w:r w:rsidRPr="00EE210C">
              <w:rPr>
                <w:rFonts w:eastAsia="Calibri"/>
                <w:color w:val="000000"/>
                <w:sz w:val="18"/>
                <w:szCs w:val="18"/>
                <w:lang w:eastAsia="en-US" w:bidi="ar-SA"/>
              </w:rPr>
              <w:t>.К</w:t>
            </w:r>
            <w:proofErr w:type="gramEnd"/>
            <w:r w:rsidRPr="00EE210C">
              <w:rPr>
                <w:rFonts w:eastAsia="Calibri"/>
                <w:color w:val="000000"/>
                <w:sz w:val="18"/>
                <w:szCs w:val="18"/>
                <w:lang w:eastAsia="en-US" w:bidi="ar-SA"/>
              </w:rPr>
              <w:t>уйбышева-ул.Южная-ул.Первая</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17671B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203,3</w:t>
            </w:r>
          </w:p>
        </w:tc>
      </w:tr>
      <w:tr w:rsidR="00EE210C" w:rsidRPr="00EE210C" w14:paraId="3C78761A"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62D67F17"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9D66DEB"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1243C50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уз-3501</w:t>
            </w:r>
          </w:p>
        </w:tc>
        <w:tc>
          <w:tcPr>
            <w:tcW w:w="1800" w:type="dxa"/>
            <w:tcBorders>
              <w:top w:val="nil"/>
              <w:left w:val="single" w:sz="4" w:space="0" w:color="000000"/>
              <w:bottom w:val="single" w:sz="4" w:space="0" w:color="000000"/>
              <w:right w:val="nil"/>
            </w:tcBorders>
            <w:shd w:val="clear" w:color="auto" w:fill="FFFFFF"/>
            <w:vAlign w:val="center"/>
            <w:hideMark/>
          </w:tcPr>
          <w:p w14:paraId="4CEABCF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6461242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62,1</w:t>
            </w:r>
          </w:p>
        </w:tc>
        <w:tc>
          <w:tcPr>
            <w:tcW w:w="1799" w:type="dxa"/>
            <w:tcBorders>
              <w:top w:val="nil"/>
              <w:left w:val="single" w:sz="4" w:space="0" w:color="000000"/>
              <w:bottom w:val="single" w:sz="4" w:space="0" w:color="000000"/>
              <w:right w:val="nil"/>
            </w:tcBorders>
            <w:shd w:val="clear" w:color="auto" w:fill="FFFFFF"/>
            <w:vAlign w:val="center"/>
            <w:hideMark/>
          </w:tcPr>
          <w:p w14:paraId="7DB3E73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150</w:t>
            </w:r>
          </w:p>
        </w:tc>
        <w:tc>
          <w:tcPr>
            <w:tcW w:w="2724" w:type="dxa"/>
            <w:tcBorders>
              <w:top w:val="nil"/>
              <w:left w:val="single" w:sz="4" w:space="0" w:color="000000"/>
              <w:bottom w:val="single" w:sz="4" w:space="0" w:color="000000"/>
              <w:right w:val="nil"/>
            </w:tcBorders>
            <w:shd w:val="clear" w:color="auto" w:fill="FFFFFF"/>
            <w:vAlign w:val="center"/>
            <w:hideMark/>
          </w:tcPr>
          <w:p w14:paraId="79BB2CE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CB5C19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18,6</w:t>
            </w:r>
          </w:p>
        </w:tc>
        <w:tc>
          <w:tcPr>
            <w:tcW w:w="1506" w:type="dxa"/>
            <w:tcBorders>
              <w:top w:val="nil"/>
              <w:left w:val="single" w:sz="4" w:space="0" w:color="000000"/>
              <w:bottom w:val="single" w:sz="4" w:space="0" w:color="000000"/>
              <w:right w:val="nil"/>
            </w:tcBorders>
            <w:shd w:val="clear" w:color="auto" w:fill="FFFFFF"/>
            <w:vAlign w:val="center"/>
            <w:hideMark/>
          </w:tcPr>
          <w:p w14:paraId="03D01EC4"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proofErr w:type="spellStart"/>
            <w:r w:rsidRPr="00EE210C">
              <w:rPr>
                <w:rFonts w:eastAsia="Calibri"/>
                <w:color w:val="000000"/>
                <w:sz w:val="18"/>
                <w:szCs w:val="18"/>
                <w:lang w:eastAsia="en-US" w:bidi="ar-SA"/>
              </w:rPr>
              <w:t>ул</w:t>
            </w:r>
            <w:proofErr w:type="gramStart"/>
            <w:r w:rsidRPr="00EE210C">
              <w:rPr>
                <w:rFonts w:eastAsia="Calibri"/>
                <w:color w:val="000000"/>
                <w:sz w:val="18"/>
                <w:szCs w:val="18"/>
                <w:lang w:eastAsia="en-US" w:bidi="ar-SA"/>
              </w:rPr>
              <w:t>.К</w:t>
            </w:r>
            <w:proofErr w:type="gramEnd"/>
            <w:r w:rsidRPr="00EE210C">
              <w:rPr>
                <w:rFonts w:eastAsia="Calibri"/>
                <w:color w:val="000000"/>
                <w:sz w:val="18"/>
                <w:szCs w:val="18"/>
                <w:lang w:eastAsia="en-US" w:bidi="ar-SA"/>
              </w:rPr>
              <w:t>уйбышева-ул.Южная-ул.Первая</w:t>
            </w:r>
            <w:proofErr w:type="spellEnd"/>
            <w:r w:rsidRPr="00EE210C">
              <w:rPr>
                <w:rFonts w:eastAsia="Calibri"/>
                <w:color w:val="000000"/>
                <w:sz w:val="18"/>
                <w:szCs w:val="18"/>
                <w:lang w:eastAsia="en-US" w:bidi="ar-SA"/>
              </w:rPr>
              <w:t xml:space="preserve"> Жилые дома</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6238EA1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1327,4</w:t>
            </w:r>
          </w:p>
        </w:tc>
      </w:tr>
      <w:tr w:rsidR="00EE210C" w:rsidRPr="00EE210C" w14:paraId="5BF5855F"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74579AC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1.4</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5FDAEF75"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18:28:000091</w:t>
            </w:r>
          </w:p>
        </w:tc>
        <w:tc>
          <w:tcPr>
            <w:tcW w:w="1084" w:type="dxa"/>
            <w:tcBorders>
              <w:top w:val="nil"/>
              <w:left w:val="single" w:sz="4" w:space="0" w:color="000000"/>
              <w:bottom w:val="single" w:sz="4" w:space="0" w:color="000000"/>
              <w:right w:val="nil"/>
            </w:tcBorders>
            <w:shd w:val="clear" w:color="auto" w:fill="FFFFFF"/>
            <w:vAlign w:val="center"/>
            <w:hideMark/>
          </w:tcPr>
          <w:p w14:paraId="6D2149D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ТК-1081</w:t>
            </w:r>
          </w:p>
        </w:tc>
        <w:tc>
          <w:tcPr>
            <w:tcW w:w="1800" w:type="dxa"/>
            <w:tcBorders>
              <w:top w:val="nil"/>
              <w:left w:val="single" w:sz="4" w:space="0" w:color="000000"/>
              <w:bottom w:val="single" w:sz="4" w:space="0" w:color="000000"/>
              <w:right w:val="nil"/>
            </w:tcBorders>
            <w:shd w:val="clear" w:color="auto" w:fill="FFFFFF"/>
            <w:vAlign w:val="center"/>
            <w:hideMark/>
          </w:tcPr>
          <w:p w14:paraId="311BDF3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уз-3025</w:t>
            </w:r>
          </w:p>
        </w:tc>
        <w:tc>
          <w:tcPr>
            <w:tcW w:w="1876" w:type="dxa"/>
            <w:tcBorders>
              <w:top w:val="nil"/>
              <w:left w:val="single" w:sz="4" w:space="0" w:color="000000"/>
              <w:bottom w:val="single" w:sz="4" w:space="0" w:color="000000"/>
              <w:right w:val="nil"/>
            </w:tcBorders>
            <w:shd w:val="clear" w:color="auto" w:fill="FFFFFF"/>
            <w:vAlign w:val="center"/>
            <w:hideMark/>
          </w:tcPr>
          <w:p w14:paraId="154EBD0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62,44</w:t>
            </w:r>
          </w:p>
        </w:tc>
        <w:tc>
          <w:tcPr>
            <w:tcW w:w="1799" w:type="dxa"/>
            <w:tcBorders>
              <w:top w:val="nil"/>
              <w:left w:val="single" w:sz="4" w:space="0" w:color="000000"/>
              <w:bottom w:val="single" w:sz="4" w:space="0" w:color="000000"/>
              <w:right w:val="nil"/>
            </w:tcBorders>
            <w:shd w:val="clear" w:color="auto" w:fill="FFFFFF"/>
            <w:vAlign w:val="center"/>
            <w:hideMark/>
          </w:tcPr>
          <w:p w14:paraId="08B5DDE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440DC6A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5F8A93D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1506" w:type="dxa"/>
            <w:tcBorders>
              <w:top w:val="nil"/>
              <w:left w:val="single" w:sz="4" w:space="0" w:color="000000"/>
              <w:bottom w:val="single" w:sz="4" w:space="0" w:color="000000"/>
              <w:right w:val="nil"/>
            </w:tcBorders>
            <w:shd w:val="clear" w:color="auto" w:fill="FFFFFF"/>
            <w:vAlign w:val="center"/>
            <w:hideMark/>
          </w:tcPr>
          <w:p w14:paraId="62566829"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Район</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Южный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27E6CA8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1027,5</w:t>
            </w:r>
          </w:p>
        </w:tc>
      </w:tr>
      <w:tr w:rsidR="00EE210C" w:rsidRPr="00EE210C" w14:paraId="0128C128"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750A7AE7"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2E19F79D"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353D1A1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уз-3025</w:t>
            </w:r>
          </w:p>
        </w:tc>
        <w:tc>
          <w:tcPr>
            <w:tcW w:w="1800" w:type="dxa"/>
            <w:tcBorders>
              <w:top w:val="nil"/>
              <w:left w:val="single" w:sz="4" w:space="0" w:color="000000"/>
              <w:bottom w:val="single" w:sz="4" w:space="0" w:color="000000"/>
              <w:right w:val="nil"/>
            </w:tcBorders>
            <w:shd w:val="clear" w:color="auto" w:fill="FFFFFF"/>
            <w:vAlign w:val="center"/>
            <w:hideMark/>
          </w:tcPr>
          <w:p w14:paraId="041E352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15E9E26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32,22</w:t>
            </w:r>
          </w:p>
        </w:tc>
        <w:tc>
          <w:tcPr>
            <w:tcW w:w="1799" w:type="dxa"/>
            <w:tcBorders>
              <w:top w:val="nil"/>
              <w:left w:val="single" w:sz="4" w:space="0" w:color="000000"/>
              <w:bottom w:val="single" w:sz="4" w:space="0" w:color="000000"/>
              <w:right w:val="nil"/>
            </w:tcBorders>
            <w:shd w:val="clear" w:color="auto" w:fill="FFFFFF"/>
            <w:vAlign w:val="center"/>
            <w:hideMark/>
          </w:tcPr>
          <w:p w14:paraId="489E421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7A5AFFB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010FDA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5,2</w:t>
            </w:r>
          </w:p>
        </w:tc>
        <w:tc>
          <w:tcPr>
            <w:tcW w:w="1506" w:type="dxa"/>
            <w:tcBorders>
              <w:top w:val="nil"/>
              <w:left w:val="single" w:sz="4" w:space="0" w:color="000000"/>
              <w:bottom w:val="single" w:sz="4" w:space="0" w:color="000000"/>
              <w:right w:val="nil"/>
            </w:tcBorders>
            <w:shd w:val="clear" w:color="auto" w:fill="FFFFFF"/>
            <w:vAlign w:val="center"/>
            <w:hideMark/>
          </w:tcPr>
          <w:p w14:paraId="76DEBD69"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Район</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Южный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5A1560A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530,2</w:t>
            </w:r>
          </w:p>
        </w:tc>
      </w:tr>
      <w:tr w:rsidR="00EE210C" w:rsidRPr="00EE210C" w14:paraId="61C8CCEE"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1386C5A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34590191"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18:28:000081</w:t>
            </w:r>
          </w:p>
        </w:tc>
        <w:tc>
          <w:tcPr>
            <w:tcW w:w="1084" w:type="dxa"/>
            <w:tcBorders>
              <w:top w:val="nil"/>
              <w:left w:val="single" w:sz="4" w:space="0" w:color="000000"/>
              <w:bottom w:val="single" w:sz="4" w:space="0" w:color="000000"/>
              <w:right w:val="nil"/>
            </w:tcBorders>
            <w:shd w:val="clear" w:color="auto" w:fill="FFFFFF"/>
            <w:vAlign w:val="center"/>
            <w:hideMark/>
          </w:tcPr>
          <w:p w14:paraId="559DE69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ТК-1081а</w:t>
            </w:r>
          </w:p>
        </w:tc>
        <w:tc>
          <w:tcPr>
            <w:tcW w:w="1800" w:type="dxa"/>
            <w:tcBorders>
              <w:top w:val="nil"/>
              <w:left w:val="single" w:sz="4" w:space="0" w:color="000000"/>
              <w:bottom w:val="single" w:sz="4" w:space="0" w:color="000000"/>
              <w:right w:val="nil"/>
            </w:tcBorders>
            <w:shd w:val="clear" w:color="auto" w:fill="FFFFFF"/>
            <w:vAlign w:val="center"/>
            <w:hideMark/>
          </w:tcPr>
          <w:p w14:paraId="25A4E97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уз-3542</w:t>
            </w:r>
          </w:p>
        </w:tc>
        <w:tc>
          <w:tcPr>
            <w:tcW w:w="1876" w:type="dxa"/>
            <w:tcBorders>
              <w:top w:val="nil"/>
              <w:left w:val="single" w:sz="4" w:space="0" w:color="000000"/>
              <w:bottom w:val="single" w:sz="4" w:space="0" w:color="000000"/>
              <w:right w:val="nil"/>
            </w:tcBorders>
            <w:shd w:val="clear" w:color="auto" w:fill="FFFFFF"/>
            <w:vAlign w:val="center"/>
            <w:hideMark/>
          </w:tcPr>
          <w:p w14:paraId="429C727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40,99</w:t>
            </w:r>
          </w:p>
        </w:tc>
        <w:tc>
          <w:tcPr>
            <w:tcW w:w="1799" w:type="dxa"/>
            <w:tcBorders>
              <w:top w:val="nil"/>
              <w:left w:val="single" w:sz="4" w:space="0" w:color="000000"/>
              <w:bottom w:val="single" w:sz="4" w:space="0" w:color="000000"/>
              <w:right w:val="nil"/>
            </w:tcBorders>
            <w:shd w:val="clear" w:color="auto" w:fill="FFFFFF"/>
            <w:vAlign w:val="center"/>
            <w:hideMark/>
          </w:tcPr>
          <w:p w14:paraId="06DFED9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50</w:t>
            </w:r>
          </w:p>
        </w:tc>
        <w:tc>
          <w:tcPr>
            <w:tcW w:w="2724" w:type="dxa"/>
            <w:tcBorders>
              <w:top w:val="nil"/>
              <w:left w:val="single" w:sz="4" w:space="0" w:color="000000"/>
              <w:bottom w:val="single" w:sz="4" w:space="0" w:color="000000"/>
              <w:right w:val="nil"/>
            </w:tcBorders>
            <w:shd w:val="clear" w:color="auto" w:fill="FFFFFF"/>
            <w:vAlign w:val="center"/>
            <w:hideMark/>
          </w:tcPr>
          <w:p w14:paraId="57AB643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65309D6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4,1</w:t>
            </w:r>
          </w:p>
        </w:tc>
        <w:tc>
          <w:tcPr>
            <w:tcW w:w="1506" w:type="dxa"/>
            <w:tcBorders>
              <w:top w:val="nil"/>
              <w:left w:val="single" w:sz="4" w:space="0" w:color="000000"/>
              <w:bottom w:val="single" w:sz="4" w:space="0" w:color="000000"/>
              <w:right w:val="nil"/>
            </w:tcBorders>
            <w:shd w:val="clear" w:color="auto" w:fill="FFFFFF"/>
            <w:vAlign w:val="center"/>
            <w:hideMark/>
          </w:tcPr>
          <w:p w14:paraId="1514135A"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Район</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Южный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E37126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608,7</w:t>
            </w:r>
          </w:p>
        </w:tc>
      </w:tr>
      <w:tr w:rsidR="00EE210C" w:rsidRPr="00EE210C" w14:paraId="77F78970"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6F6AC16A"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6D8B027B"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08EB160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уз-3542</w:t>
            </w:r>
          </w:p>
        </w:tc>
        <w:tc>
          <w:tcPr>
            <w:tcW w:w="1800" w:type="dxa"/>
            <w:tcBorders>
              <w:top w:val="nil"/>
              <w:left w:val="single" w:sz="4" w:space="0" w:color="000000"/>
              <w:bottom w:val="single" w:sz="4" w:space="0" w:color="000000"/>
              <w:right w:val="nil"/>
            </w:tcBorders>
            <w:shd w:val="clear" w:color="auto" w:fill="FFFFFF"/>
            <w:vAlign w:val="center"/>
            <w:hideMark/>
          </w:tcPr>
          <w:p w14:paraId="3DB7FEC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56B6E18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12,03</w:t>
            </w:r>
          </w:p>
        </w:tc>
        <w:tc>
          <w:tcPr>
            <w:tcW w:w="1799" w:type="dxa"/>
            <w:tcBorders>
              <w:top w:val="nil"/>
              <w:left w:val="single" w:sz="4" w:space="0" w:color="000000"/>
              <w:bottom w:val="single" w:sz="4" w:space="0" w:color="000000"/>
              <w:right w:val="nil"/>
            </w:tcBorders>
            <w:shd w:val="clear" w:color="auto" w:fill="FFFFFF"/>
            <w:vAlign w:val="center"/>
            <w:hideMark/>
          </w:tcPr>
          <w:p w14:paraId="40F6D6D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50</w:t>
            </w:r>
          </w:p>
        </w:tc>
        <w:tc>
          <w:tcPr>
            <w:tcW w:w="2724" w:type="dxa"/>
            <w:tcBorders>
              <w:top w:val="nil"/>
              <w:left w:val="single" w:sz="4" w:space="0" w:color="000000"/>
              <w:bottom w:val="single" w:sz="4" w:space="0" w:color="000000"/>
              <w:right w:val="nil"/>
            </w:tcBorders>
            <w:shd w:val="clear" w:color="auto" w:fill="FFFFFF"/>
            <w:vAlign w:val="center"/>
            <w:hideMark/>
          </w:tcPr>
          <w:p w14:paraId="589C543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0587E1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w:t>
            </w:r>
          </w:p>
        </w:tc>
        <w:tc>
          <w:tcPr>
            <w:tcW w:w="1506" w:type="dxa"/>
            <w:tcBorders>
              <w:top w:val="nil"/>
              <w:left w:val="single" w:sz="4" w:space="0" w:color="000000"/>
              <w:bottom w:val="single" w:sz="4" w:space="0" w:color="000000"/>
              <w:right w:val="nil"/>
            </w:tcBorders>
            <w:shd w:val="clear" w:color="auto" w:fill="FFFFFF"/>
            <w:vAlign w:val="center"/>
            <w:hideMark/>
          </w:tcPr>
          <w:p w14:paraId="5DEA9265"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Район</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Южный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0AFF1C9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178,6</w:t>
            </w:r>
          </w:p>
        </w:tc>
      </w:tr>
      <w:tr w:rsidR="00EE210C" w:rsidRPr="00EE210C" w14:paraId="4D67AC82"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6E6098A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1.6</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0ACE22F5"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18:28:000091</w:t>
            </w:r>
          </w:p>
        </w:tc>
        <w:tc>
          <w:tcPr>
            <w:tcW w:w="1084" w:type="dxa"/>
            <w:tcBorders>
              <w:top w:val="nil"/>
              <w:left w:val="single" w:sz="4" w:space="0" w:color="000000"/>
              <w:bottom w:val="single" w:sz="4" w:space="0" w:color="000000"/>
              <w:right w:val="nil"/>
            </w:tcBorders>
            <w:shd w:val="clear" w:color="auto" w:fill="FFFFFF"/>
            <w:vAlign w:val="center"/>
            <w:hideMark/>
          </w:tcPr>
          <w:p w14:paraId="211FB91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Уз-1008</w:t>
            </w:r>
          </w:p>
        </w:tc>
        <w:tc>
          <w:tcPr>
            <w:tcW w:w="1800" w:type="dxa"/>
            <w:tcBorders>
              <w:top w:val="nil"/>
              <w:left w:val="single" w:sz="4" w:space="0" w:color="000000"/>
              <w:bottom w:val="single" w:sz="4" w:space="0" w:color="000000"/>
              <w:right w:val="nil"/>
            </w:tcBorders>
            <w:shd w:val="clear" w:color="auto" w:fill="FFFFFF"/>
            <w:vAlign w:val="center"/>
            <w:hideMark/>
          </w:tcPr>
          <w:p w14:paraId="590C880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уз-5070</w:t>
            </w:r>
          </w:p>
        </w:tc>
        <w:tc>
          <w:tcPr>
            <w:tcW w:w="1876" w:type="dxa"/>
            <w:tcBorders>
              <w:top w:val="nil"/>
              <w:left w:val="single" w:sz="4" w:space="0" w:color="000000"/>
              <w:bottom w:val="single" w:sz="4" w:space="0" w:color="000000"/>
              <w:right w:val="nil"/>
            </w:tcBorders>
            <w:shd w:val="clear" w:color="auto" w:fill="FFFFFF"/>
            <w:vAlign w:val="center"/>
            <w:hideMark/>
          </w:tcPr>
          <w:p w14:paraId="50CAC11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218,99</w:t>
            </w:r>
          </w:p>
        </w:tc>
        <w:tc>
          <w:tcPr>
            <w:tcW w:w="1799" w:type="dxa"/>
            <w:tcBorders>
              <w:top w:val="nil"/>
              <w:left w:val="single" w:sz="4" w:space="0" w:color="000000"/>
              <w:bottom w:val="single" w:sz="4" w:space="0" w:color="000000"/>
              <w:right w:val="nil"/>
            </w:tcBorders>
            <w:shd w:val="clear" w:color="auto" w:fill="FFFFFF"/>
            <w:vAlign w:val="center"/>
            <w:hideMark/>
          </w:tcPr>
          <w:p w14:paraId="0D5D8B2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58B1540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5F1751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35,0</w:t>
            </w:r>
          </w:p>
        </w:tc>
        <w:tc>
          <w:tcPr>
            <w:tcW w:w="1506" w:type="dxa"/>
            <w:tcBorders>
              <w:top w:val="nil"/>
              <w:left w:val="single" w:sz="4" w:space="0" w:color="000000"/>
              <w:bottom w:val="single" w:sz="4" w:space="0" w:color="000000"/>
              <w:right w:val="nil"/>
            </w:tcBorders>
            <w:shd w:val="clear" w:color="auto" w:fill="FFFFFF"/>
            <w:vAlign w:val="center"/>
            <w:hideMark/>
          </w:tcPr>
          <w:p w14:paraId="3B2610C8"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ул.Колхозная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Торговый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центр</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E5E942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3603,6</w:t>
            </w:r>
          </w:p>
        </w:tc>
      </w:tr>
      <w:tr w:rsidR="00EE210C" w:rsidRPr="00EE210C" w14:paraId="055111C6"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1D51E479"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69B6C95A"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245761E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уз-5070</w:t>
            </w:r>
          </w:p>
        </w:tc>
        <w:tc>
          <w:tcPr>
            <w:tcW w:w="1800" w:type="dxa"/>
            <w:tcBorders>
              <w:top w:val="nil"/>
              <w:left w:val="single" w:sz="4" w:space="0" w:color="000000"/>
              <w:bottom w:val="single" w:sz="4" w:space="0" w:color="000000"/>
              <w:right w:val="nil"/>
            </w:tcBorders>
            <w:shd w:val="clear" w:color="auto" w:fill="FFFFFF"/>
            <w:vAlign w:val="center"/>
            <w:hideMark/>
          </w:tcPr>
          <w:p w14:paraId="4753BD7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Торговый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центр</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7297B92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30,69</w:t>
            </w:r>
          </w:p>
        </w:tc>
        <w:tc>
          <w:tcPr>
            <w:tcW w:w="1799" w:type="dxa"/>
            <w:tcBorders>
              <w:top w:val="nil"/>
              <w:left w:val="single" w:sz="4" w:space="0" w:color="000000"/>
              <w:bottom w:val="single" w:sz="4" w:space="0" w:color="000000"/>
              <w:right w:val="nil"/>
            </w:tcBorders>
            <w:shd w:val="clear" w:color="auto" w:fill="FFFFFF"/>
            <w:vAlign w:val="center"/>
            <w:hideMark/>
          </w:tcPr>
          <w:p w14:paraId="41A6AE8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3281AAF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338965C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4,9</w:t>
            </w:r>
          </w:p>
        </w:tc>
        <w:tc>
          <w:tcPr>
            <w:tcW w:w="1506" w:type="dxa"/>
            <w:tcBorders>
              <w:top w:val="nil"/>
              <w:left w:val="single" w:sz="4" w:space="0" w:color="000000"/>
              <w:bottom w:val="single" w:sz="4" w:space="0" w:color="000000"/>
              <w:right w:val="nil"/>
            </w:tcBorders>
            <w:shd w:val="clear" w:color="auto" w:fill="FFFFFF"/>
            <w:vAlign w:val="center"/>
            <w:hideMark/>
          </w:tcPr>
          <w:p w14:paraId="39117FA5"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ул.Колхозная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Торговый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центр</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6F5AB14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505,0</w:t>
            </w:r>
          </w:p>
        </w:tc>
      </w:tr>
      <w:tr w:rsidR="00EE210C" w:rsidRPr="00EE210C" w14:paraId="610E5FE3"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122385F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1.7</w:t>
            </w:r>
          </w:p>
        </w:tc>
        <w:tc>
          <w:tcPr>
            <w:tcW w:w="1377" w:type="dxa"/>
            <w:tcBorders>
              <w:top w:val="nil"/>
              <w:left w:val="single" w:sz="4" w:space="0" w:color="000000"/>
              <w:bottom w:val="single" w:sz="4" w:space="0" w:color="000000"/>
              <w:right w:val="nil"/>
            </w:tcBorders>
            <w:shd w:val="clear" w:color="auto" w:fill="FFFFFF"/>
            <w:vAlign w:val="center"/>
            <w:hideMark/>
          </w:tcPr>
          <w:p w14:paraId="77D70E92"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18:28:000078</w:t>
            </w:r>
          </w:p>
        </w:tc>
        <w:tc>
          <w:tcPr>
            <w:tcW w:w="1084" w:type="dxa"/>
            <w:tcBorders>
              <w:top w:val="nil"/>
              <w:left w:val="single" w:sz="4" w:space="0" w:color="000000"/>
              <w:bottom w:val="single" w:sz="4" w:space="0" w:color="000000"/>
              <w:right w:val="nil"/>
            </w:tcBorders>
            <w:shd w:val="clear" w:color="auto" w:fill="FFFFFF"/>
            <w:vAlign w:val="center"/>
            <w:hideMark/>
          </w:tcPr>
          <w:p w14:paraId="1056FFF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Уз-1010</w:t>
            </w:r>
          </w:p>
        </w:tc>
        <w:tc>
          <w:tcPr>
            <w:tcW w:w="1800" w:type="dxa"/>
            <w:tcBorders>
              <w:top w:val="nil"/>
              <w:left w:val="single" w:sz="4" w:space="0" w:color="000000"/>
              <w:bottom w:val="single" w:sz="4" w:space="0" w:color="000000"/>
              <w:right w:val="nil"/>
            </w:tcBorders>
            <w:shd w:val="clear" w:color="auto" w:fill="FFFFFF"/>
            <w:vAlign w:val="center"/>
            <w:hideMark/>
          </w:tcPr>
          <w:p w14:paraId="74A5484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ДДУ</w:t>
            </w:r>
          </w:p>
        </w:tc>
        <w:tc>
          <w:tcPr>
            <w:tcW w:w="1876" w:type="dxa"/>
            <w:tcBorders>
              <w:top w:val="nil"/>
              <w:left w:val="single" w:sz="4" w:space="0" w:color="000000"/>
              <w:bottom w:val="single" w:sz="4" w:space="0" w:color="000000"/>
              <w:right w:val="nil"/>
            </w:tcBorders>
            <w:shd w:val="clear" w:color="auto" w:fill="FFFFFF"/>
            <w:vAlign w:val="center"/>
            <w:hideMark/>
          </w:tcPr>
          <w:p w14:paraId="03D24DB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152,82</w:t>
            </w:r>
          </w:p>
        </w:tc>
        <w:tc>
          <w:tcPr>
            <w:tcW w:w="1799" w:type="dxa"/>
            <w:tcBorders>
              <w:top w:val="nil"/>
              <w:left w:val="single" w:sz="4" w:space="0" w:color="000000"/>
              <w:bottom w:val="single" w:sz="4" w:space="0" w:color="000000"/>
              <w:right w:val="nil"/>
            </w:tcBorders>
            <w:shd w:val="clear" w:color="auto" w:fill="FFFFFF"/>
            <w:vAlign w:val="center"/>
            <w:hideMark/>
          </w:tcPr>
          <w:p w14:paraId="35FD413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32</w:t>
            </w:r>
          </w:p>
        </w:tc>
        <w:tc>
          <w:tcPr>
            <w:tcW w:w="2724" w:type="dxa"/>
            <w:tcBorders>
              <w:top w:val="nil"/>
              <w:left w:val="single" w:sz="4" w:space="0" w:color="000000"/>
              <w:bottom w:val="single" w:sz="4" w:space="0" w:color="000000"/>
              <w:right w:val="nil"/>
            </w:tcBorders>
            <w:shd w:val="clear" w:color="auto" w:fill="FFFFFF"/>
            <w:vAlign w:val="center"/>
            <w:hideMark/>
          </w:tcPr>
          <w:p w14:paraId="4FBC015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7A8B89E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9,8</w:t>
            </w:r>
          </w:p>
        </w:tc>
        <w:tc>
          <w:tcPr>
            <w:tcW w:w="1506" w:type="dxa"/>
            <w:tcBorders>
              <w:top w:val="nil"/>
              <w:left w:val="single" w:sz="4" w:space="0" w:color="000000"/>
              <w:bottom w:val="single" w:sz="4" w:space="0" w:color="000000"/>
              <w:right w:val="nil"/>
            </w:tcBorders>
            <w:shd w:val="clear" w:color="auto" w:fill="FFFFFF"/>
            <w:vAlign w:val="center"/>
            <w:hideMark/>
          </w:tcPr>
          <w:p w14:paraId="5636E21F"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ул.Колхозная</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28DB2B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2269,4</w:t>
            </w:r>
          </w:p>
        </w:tc>
      </w:tr>
      <w:tr w:rsidR="00EE210C" w:rsidRPr="00EE210C" w14:paraId="1A0DBE9E"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7F816AE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1.8</w:t>
            </w:r>
          </w:p>
        </w:tc>
        <w:tc>
          <w:tcPr>
            <w:tcW w:w="1377" w:type="dxa"/>
            <w:tcBorders>
              <w:top w:val="nil"/>
              <w:left w:val="single" w:sz="4" w:space="0" w:color="000000"/>
              <w:bottom w:val="single" w:sz="4" w:space="0" w:color="000000"/>
              <w:right w:val="nil"/>
            </w:tcBorders>
            <w:shd w:val="clear" w:color="auto" w:fill="FFFFFF"/>
            <w:vAlign w:val="center"/>
            <w:hideMark/>
          </w:tcPr>
          <w:p w14:paraId="22EEAE75"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18:28:000078</w:t>
            </w:r>
          </w:p>
        </w:tc>
        <w:tc>
          <w:tcPr>
            <w:tcW w:w="1084" w:type="dxa"/>
            <w:tcBorders>
              <w:top w:val="nil"/>
              <w:left w:val="single" w:sz="4" w:space="0" w:color="000000"/>
              <w:bottom w:val="single" w:sz="4" w:space="0" w:color="000000"/>
              <w:right w:val="nil"/>
            </w:tcBorders>
            <w:shd w:val="clear" w:color="auto" w:fill="FFFFFF"/>
            <w:vAlign w:val="center"/>
            <w:hideMark/>
          </w:tcPr>
          <w:p w14:paraId="39A77B1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Уз-Новая</w:t>
            </w:r>
            <w:proofErr w:type="spellEnd"/>
          </w:p>
        </w:tc>
        <w:tc>
          <w:tcPr>
            <w:tcW w:w="1800" w:type="dxa"/>
            <w:tcBorders>
              <w:top w:val="nil"/>
              <w:left w:val="single" w:sz="4" w:space="0" w:color="000000"/>
              <w:bottom w:val="single" w:sz="4" w:space="0" w:color="000000"/>
              <w:right w:val="nil"/>
            </w:tcBorders>
            <w:shd w:val="clear" w:color="auto" w:fill="FFFFFF"/>
            <w:vAlign w:val="center"/>
            <w:hideMark/>
          </w:tcPr>
          <w:p w14:paraId="692B2C1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3846D09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52,91</w:t>
            </w:r>
          </w:p>
        </w:tc>
        <w:tc>
          <w:tcPr>
            <w:tcW w:w="1799" w:type="dxa"/>
            <w:tcBorders>
              <w:top w:val="nil"/>
              <w:left w:val="single" w:sz="4" w:space="0" w:color="000000"/>
              <w:bottom w:val="single" w:sz="4" w:space="0" w:color="000000"/>
              <w:right w:val="nil"/>
            </w:tcBorders>
            <w:shd w:val="clear" w:color="auto" w:fill="FFFFFF"/>
            <w:vAlign w:val="center"/>
            <w:hideMark/>
          </w:tcPr>
          <w:p w14:paraId="0FBDC63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7E6AFCA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696AB0F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10,6</w:t>
            </w:r>
          </w:p>
        </w:tc>
        <w:tc>
          <w:tcPr>
            <w:tcW w:w="1506" w:type="dxa"/>
            <w:tcBorders>
              <w:top w:val="nil"/>
              <w:left w:val="single" w:sz="4" w:space="0" w:color="000000"/>
              <w:bottom w:val="single" w:sz="4" w:space="0" w:color="000000"/>
              <w:right w:val="nil"/>
            </w:tcBorders>
            <w:shd w:val="clear" w:color="auto" w:fill="FFFFFF"/>
            <w:vAlign w:val="center"/>
            <w:hideMark/>
          </w:tcPr>
          <w:p w14:paraId="3D13AC9A"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ул.Колхозная</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6D1649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925,4</w:t>
            </w:r>
          </w:p>
        </w:tc>
      </w:tr>
      <w:tr w:rsidR="00EE210C" w:rsidRPr="00EE210C" w14:paraId="18D862F9"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1C56763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lastRenderedPageBreak/>
              <w:t>1.9</w:t>
            </w:r>
          </w:p>
        </w:tc>
        <w:tc>
          <w:tcPr>
            <w:tcW w:w="1377" w:type="dxa"/>
            <w:tcBorders>
              <w:top w:val="nil"/>
              <w:left w:val="single" w:sz="4" w:space="0" w:color="000000"/>
              <w:bottom w:val="single" w:sz="4" w:space="0" w:color="000000"/>
              <w:right w:val="nil"/>
            </w:tcBorders>
            <w:shd w:val="clear" w:color="auto" w:fill="FFFFFF"/>
            <w:vAlign w:val="center"/>
            <w:hideMark/>
          </w:tcPr>
          <w:p w14:paraId="3C02B689"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18:28:000078</w:t>
            </w:r>
          </w:p>
        </w:tc>
        <w:tc>
          <w:tcPr>
            <w:tcW w:w="1084" w:type="dxa"/>
            <w:tcBorders>
              <w:top w:val="nil"/>
              <w:left w:val="single" w:sz="4" w:space="0" w:color="000000"/>
              <w:bottom w:val="single" w:sz="4" w:space="0" w:color="000000"/>
              <w:right w:val="nil"/>
            </w:tcBorders>
            <w:shd w:val="clear" w:color="auto" w:fill="FFFFFF"/>
            <w:vAlign w:val="center"/>
            <w:hideMark/>
          </w:tcPr>
          <w:p w14:paraId="4F217E5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Уз-Новая</w:t>
            </w:r>
            <w:proofErr w:type="spellEnd"/>
          </w:p>
        </w:tc>
        <w:tc>
          <w:tcPr>
            <w:tcW w:w="1800" w:type="dxa"/>
            <w:tcBorders>
              <w:top w:val="nil"/>
              <w:left w:val="single" w:sz="4" w:space="0" w:color="000000"/>
              <w:bottom w:val="single" w:sz="4" w:space="0" w:color="000000"/>
              <w:right w:val="nil"/>
            </w:tcBorders>
            <w:shd w:val="clear" w:color="auto" w:fill="FFFFFF"/>
            <w:vAlign w:val="center"/>
            <w:hideMark/>
          </w:tcPr>
          <w:p w14:paraId="52F8778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210EE23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21,85</w:t>
            </w:r>
          </w:p>
        </w:tc>
        <w:tc>
          <w:tcPr>
            <w:tcW w:w="1799" w:type="dxa"/>
            <w:tcBorders>
              <w:top w:val="nil"/>
              <w:left w:val="single" w:sz="4" w:space="0" w:color="000000"/>
              <w:bottom w:val="single" w:sz="4" w:space="0" w:color="000000"/>
              <w:right w:val="nil"/>
            </w:tcBorders>
            <w:shd w:val="clear" w:color="auto" w:fill="FFFFFF"/>
            <w:vAlign w:val="center"/>
            <w:hideMark/>
          </w:tcPr>
          <w:p w14:paraId="5309463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25D6F3C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4253370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4,4</w:t>
            </w:r>
          </w:p>
        </w:tc>
        <w:tc>
          <w:tcPr>
            <w:tcW w:w="1506" w:type="dxa"/>
            <w:tcBorders>
              <w:top w:val="nil"/>
              <w:left w:val="single" w:sz="4" w:space="0" w:color="000000"/>
              <w:bottom w:val="single" w:sz="4" w:space="0" w:color="000000"/>
              <w:right w:val="nil"/>
            </w:tcBorders>
            <w:shd w:val="clear" w:color="auto" w:fill="FFFFFF"/>
            <w:vAlign w:val="center"/>
            <w:hideMark/>
          </w:tcPr>
          <w:p w14:paraId="0D727BDC"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ул.Колхозная</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C064D8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382,1</w:t>
            </w:r>
          </w:p>
        </w:tc>
      </w:tr>
      <w:tr w:rsidR="00EE210C" w:rsidRPr="00EE210C" w14:paraId="62F3AE53"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4059AFC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1.10</w:t>
            </w:r>
          </w:p>
        </w:tc>
        <w:tc>
          <w:tcPr>
            <w:tcW w:w="1377" w:type="dxa"/>
            <w:tcBorders>
              <w:top w:val="nil"/>
              <w:left w:val="single" w:sz="4" w:space="0" w:color="000000"/>
              <w:bottom w:val="single" w:sz="4" w:space="0" w:color="000000"/>
              <w:right w:val="nil"/>
            </w:tcBorders>
            <w:shd w:val="clear" w:color="auto" w:fill="FFFFFF"/>
            <w:vAlign w:val="center"/>
            <w:hideMark/>
          </w:tcPr>
          <w:p w14:paraId="4BB8CCB7"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18:28:000029</w:t>
            </w:r>
          </w:p>
        </w:tc>
        <w:tc>
          <w:tcPr>
            <w:tcW w:w="1084" w:type="dxa"/>
            <w:tcBorders>
              <w:top w:val="nil"/>
              <w:left w:val="single" w:sz="4" w:space="0" w:color="000000"/>
              <w:bottom w:val="single" w:sz="4" w:space="0" w:color="000000"/>
              <w:right w:val="nil"/>
            </w:tcBorders>
            <w:shd w:val="clear" w:color="auto" w:fill="FFFFFF"/>
            <w:vAlign w:val="center"/>
            <w:hideMark/>
          </w:tcPr>
          <w:p w14:paraId="0B92728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тк-45а</w:t>
            </w:r>
          </w:p>
        </w:tc>
        <w:tc>
          <w:tcPr>
            <w:tcW w:w="1800" w:type="dxa"/>
            <w:tcBorders>
              <w:top w:val="nil"/>
              <w:left w:val="single" w:sz="4" w:space="0" w:color="000000"/>
              <w:bottom w:val="single" w:sz="4" w:space="0" w:color="000000"/>
              <w:right w:val="nil"/>
            </w:tcBorders>
            <w:shd w:val="clear" w:color="auto" w:fill="FFFFFF"/>
            <w:vAlign w:val="center"/>
            <w:hideMark/>
          </w:tcPr>
          <w:p w14:paraId="0C3F998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r w:rsidRPr="00EE210C">
              <w:rPr>
                <w:rFonts w:eastAsia="Calibri"/>
                <w:color w:val="000000"/>
                <w:sz w:val="18"/>
                <w:szCs w:val="18"/>
                <w:lang w:val="en-GB" w:eastAsia="en-US" w:bidi="ar-SA"/>
              </w:rPr>
              <w:t xml:space="preserve"> </w:t>
            </w:r>
          </w:p>
        </w:tc>
        <w:tc>
          <w:tcPr>
            <w:tcW w:w="1876" w:type="dxa"/>
            <w:tcBorders>
              <w:top w:val="nil"/>
              <w:left w:val="single" w:sz="4" w:space="0" w:color="000000"/>
              <w:bottom w:val="single" w:sz="4" w:space="0" w:color="000000"/>
              <w:right w:val="nil"/>
            </w:tcBorders>
            <w:shd w:val="clear" w:color="auto" w:fill="FFFFFF"/>
            <w:vAlign w:val="center"/>
            <w:hideMark/>
          </w:tcPr>
          <w:p w14:paraId="7EF1A1A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82,9</w:t>
            </w:r>
          </w:p>
        </w:tc>
        <w:tc>
          <w:tcPr>
            <w:tcW w:w="1799" w:type="dxa"/>
            <w:tcBorders>
              <w:top w:val="nil"/>
              <w:left w:val="single" w:sz="4" w:space="0" w:color="000000"/>
              <w:bottom w:val="single" w:sz="4" w:space="0" w:color="000000"/>
              <w:right w:val="nil"/>
            </w:tcBorders>
            <w:shd w:val="clear" w:color="auto" w:fill="FFFFFF"/>
            <w:vAlign w:val="center"/>
            <w:hideMark/>
          </w:tcPr>
          <w:p w14:paraId="16D2E30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335B495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5019A6B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13,3</w:t>
            </w:r>
          </w:p>
        </w:tc>
        <w:tc>
          <w:tcPr>
            <w:tcW w:w="1506" w:type="dxa"/>
            <w:tcBorders>
              <w:top w:val="nil"/>
              <w:left w:val="single" w:sz="4" w:space="0" w:color="000000"/>
              <w:bottom w:val="single" w:sz="4" w:space="0" w:color="000000"/>
              <w:right w:val="nil"/>
            </w:tcBorders>
            <w:shd w:val="clear" w:color="auto" w:fill="FFFFFF"/>
            <w:vAlign w:val="center"/>
            <w:hideMark/>
          </w:tcPr>
          <w:p w14:paraId="031D639F"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Школьная 21а рядом со Школьная 23а</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983738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1364,2</w:t>
            </w:r>
          </w:p>
        </w:tc>
      </w:tr>
      <w:tr w:rsidR="00EE210C" w:rsidRPr="00EE210C" w14:paraId="0BCBDD01"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3973A46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1.11</w:t>
            </w:r>
          </w:p>
        </w:tc>
        <w:tc>
          <w:tcPr>
            <w:tcW w:w="1377" w:type="dxa"/>
            <w:tcBorders>
              <w:top w:val="nil"/>
              <w:left w:val="single" w:sz="4" w:space="0" w:color="000000"/>
              <w:bottom w:val="single" w:sz="4" w:space="0" w:color="000000"/>
              <w:right w:val="nil"/>
            </w:tcBorders>
            <w:shd w:val="clear" w:color="auto" w:fill="FFFFFF"/>
            <w:vAlign w:val="center"/>
            <w:hideMark/>
          </w:tcPr>
          <w:p w14:paraId="24770618"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18:28:000024</w:t>
            </w:r>
          </w:p>
        </w:tc>
        <w:tc>
          <w:tcPr>
            <w:tcW w:w="1084" w:type="dxa"/>
            <w:tcBorders>
              <w:top w:val="nil"/>
              <w:left w:val="single" w:sz="4" w:space="0" w:color="000000"/>
              <w:bottom w:val="single" w:sz="4" w:space="0" w:color="000000"/>
              <w:right w:val="nil"/>
            </w:tcBorders>
            <w:shd w:val="clear" w:color="auto" w:fill="FFFFFF"/>
            <w:vAlign w:val="center"/>
            <w:hideMark/>
          </w:tcPr>
          <w:p w14:paraId="0531982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тк-266а</w:t>
            </w:r>
          </w:p>
        </w:tc>
        <w:tc>
          <w:tcPr>
            <w:tcW w:w="1800" w:type="dxa"/>
            <w:tcBorders>
              <w:top w:val="nil"/>
              <w:left w:val="single" w:sz="4" w:space="0" w:color="000000"/>
              <w:bottom w:val="single" w:sz="4" w:space="0" w:color="000000"/>
              <w:right w:val="nil"/>
            </w:tcBorders>
            <w:shd w:val="clear" w:color="auto" w:fill="FFFFFF"/>
            <w:vAlign w:val="center"/>
            <w:hideMark/>
          </w:tcPr>
          <w:p w14:paraId="5AA76E1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ДДУ</w:t>
            </w:r>
          </w:p>
        </w:tc>
        <w:tc>
          <w:tcPr>
            <w:tcW w:w="1876" w:type="dxa"/>
            <w:tcBorders>
              <w:top w:val="nil"/>
              <w:left w:val="single" w:sz="4" w:space="0" w:color="000000"/>
              <w:bottom w:val="single" w:sz="4" w:space="0" w:color="000000"/>
              <w:right w:val="nil"/>
            </w:tcBorders>
            <w:shd w:val="clear" w:color="auto" w:fill="FFFFFF"/>
            <w:vAlign w:val="center"/>
            <w:hideMark/>
          </w:tcPr>
          <w:p w14:paraId="6437DC6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38,73</w:t>
            </w:r>
          </w:p>
        </w:tc>
        <w:tc>
          <w:tcPr>
            <w:tcW w:w="1799" w:type="dxa"/>
            <w:tcBorders>
              <w:top w:val="nil"/>
              <w:left w:val="single" w:sz="4" w:space="0" w:color="000000"/>
              <w:bottom w:val="single" w:sz="4" w:space="0" w:color="000000"/>
              <w:right w:val="nil"/>
            </w:tcBorders>
            <w:shd w:val="clear" w:color="auto" w:fill="FFFFFF"/>
            <w:vAlign w:val="center"/>
            <w:hideMark/>
          </w:tcPr>
          <w:p w14:paraId="4E0EFFA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32</w:t>
            </w:r>
          </w:p>
        </w:tc>
        <w:tc>
          <w:tcPr>
            <w:tcW w:w="2724" w:type="dxa"/>
            <w:tcBorders>
              <w:top w:val="nil"/>
              <w:left w:val="single" w:sz="4" w:space="0" w:color="000000"/>
              <w:bottom w:val="single" w:sz="4" w:space="0" w:color="000000"/>
              <w:right w:val="nil"/>
            </w:tcBorders>
            <w:shd w:val="clear" w:color="auto" w:fill="FFFFFF"/>
            <w:vAlign w:val="center"/>
            <w:hideMark/>
          </w:tcPr>
          <w:p w14:paraId="3073B31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61AB57D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2,5</w:t>
            </w:r>
          </w:p>
        </w:tc>
        <w:tc>
          <w:tcPr>
            <w:tcW w:w="1506" w:type="dxa"/>
            <w:tcBorders>
              <w:top w:val="nil"/>
              <w:left w:val="single" w:sz="4" w:space="0" w:color="000000"/>
              <w:bottom w:val="single" w:sz="4" w:space="0" w:color="000000"/>
              <w:right w:val="nil"/>
            </w:tcBorders>
            <w:shd w:val="clear" w:color="auto" w:fill="FFFFFF"/>
            <w:vAlign w:val="center"/>
            <w:hideMark/>
          </w:tcPr>
          <w:p w14:paraId="0556D4EA"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Чехова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6F32D2B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575,1</w:t>
            </w:r>
          </w:p>
        </w:tc>
      </w:tr>
      <w:tr w:rsidR="00EE210C" w:rsidRPr="00EE210C" w14:paraId="71E12E82"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26EA2D5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1.12</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00D9D1AD"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18:28:000046</w:t>
            </w:r>
          </w:p>
        </w:tc>
        <w:tc>
          <w:tcPr>
            <w:tcW w:w="1084" w:type="dxa"/>
            <w:tcBorders>
              <w:top w:val="nil"/>
              <w:left w:val="single" w:sz="4" w:space="0" w:color="000000"/>
              <w:bottom w:val="single" w:sz="4" w:space="0" w:color="000000"/>
              <w:right w:val="nil"/>
            </w:tcBorders>
            <w:shd w:val="clear" w:color="auto" w:fill="FFFFFF"/>
            <w:vAlign w:val="center"/>
            <w:hideMark/>
          </w:tcPr>
          <w:p w14:paraId="3F4D8B6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тк-543а</w:t>
            </w:r>
          </w:p>
        </w:tc>
        <w:tc>
          <w:tcPr>
            <w:tcW w:w="1800" w:type="dxa"/>
            <w:tcBorders>
              <w:top w:val="nil"/>
              <w:left w:val="single" w:sz="4" w:space="0" w:color="000000"/>
              <w:bottom w:val="single" w:sz="4" w:space="0" w:color="000000"/>
              <w:right w:val="nil"/>
            </w:tcBorders>
            <w:shd w:val="clear" w:color="auto" w:fill="FFFFFF"/>
            <w:vAlign w:val="center"/>
            <w:hideMark/>
          </w:tcPr>
          <w:p w14:paraId="1CE8BE3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уз-3888</w:t>
            </w:r>
          </w:p>
        </w:tc>
        <w:tc>
          <w:tcPr>
            <w:tcW w:w="1876" w:type="dxa"/>
            <w:tcBorders>
              <w:top w:val="nil"/>
              <w:left w:val="single" w:sz="4" w:space="0" w:color="000000"/>
              <w:bottom w:val="single" w:sz="4" w:space="0" w:color="000000"/>
              <w:right w:val="nil"/>
            </w:tcBorders>
            <w:shd w:val="clear" w:color="auto" w:fill="FFFFFF"/>
            <w:vAlign w:val="center"/>
            <w:hideMark/>
          </w:tcPr>
          <w:p w14:paraId="27D5145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69,25</w:t>
            </w:r>
          </w:p>
        </w:tc>
        <w:tc>
          <w:tcPr>
            <w:tcW w:w="1799" w:type="dxa"/>
            <w:tcBorders>
              <w:top w:val="nil"/>
              <w:left w:val="single" w:sz="4" w:space="0" w:color="000000"/>
              <w:bottom w:val="single" w:sz="4" w:space="0" w:color="000000"/>
              <w:right w:val="nil"/>
            </w:tcBorders>
            <w:shd w:val="clear" w:color="auto" w:fill="FFFFFF"/>
            <w:vAlign w:val="center"/>
            <w:hideMark/>
          </w:tcPr>
          <w:p w14:paraId="347A7D2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5A207E2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B93E24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11,1</w:t>
            </w:r>
          </w:p>
        </w:tc>
        <w:tc>
          <w:tcPr>
            <w:tcW w:w="1506" w:type="dxa"/>
            <w:tcBorders>
              <w:top w:val="nil"/>
              <w:left w:val="single" w:sz="4" w:space="0" w:color="000000"/>
              <w:bottom w:val="single" w:sz="4" w:space="0" w:color="000000"/>
              <w:right w:val="nil"/>
            </w:tcBorders>
            <w:shd w:val="clear" w:color="auto" w:fill="FFFFFF"/>
            <w:vAlign w:val="center"/>
            <w:hideMark/>
          </w:tcPr>
          <w:p w14:paraId="635D78CA"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пл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Свободы</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3EFCEE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1139,6</w:t>
            </w:r>
          </w:p>
        </w:tc>
      </w:tr>
      <w:tr w:rsidR="00EE210C" w:rsidRPr="00EE210C" w14:paraId="5B6E24CD"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66C23313"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432E57DD"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63ED8BB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уз-3888</w:t>
            </w:r>
          </w:p>
        </w:tc>
        <w:tc>
          <w:tcPr>
            <w:tcW w:w="1800" w:type="dxa"/>
            <w:tcBorders>
              <w:top w:val="nil"/>
              <w:left w:val="single" w:sz="4" w:space="0" w:color="000000"/>
              <w:bottom w:val="single" w:sz="4" w:space="0" w:color="000000"/>
              <w:right w:val="nil"/>
            </w:tcBorders>
            <w:shd w:val="clear" w:color="auto" w:fill="FFFFFF"/>
            <w:vAlign w:val="center"/>
            <w:hideMark/>
          </w:tcPr>
          <w:p w14:paraId="2B15711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70A0BDD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38,43</w:t>
            </w:r>
          </w:p>
        </w:tc>
        <w:tc>
          <w:tcPr>
            <w:tcW w:w="1799" w:type="dxa"/>
            <w:tcBorders>
              <w:top w:val="nil"/>
              <w:left w:val="single" w:sz="4" w:space="0" w:color="000000"/>
              <w:bottom w:val="single" w:sz="4" w:space="0" w:color="000000"/>
              <w:right w:val="nil"/>
            </w:tcBorders>
            <w:shd w:val="clear" w:color="auto" w:fill="FFFFFF"/>
            <w:vAlign w:val="center"/>
            <w:hideMark/>
          </w:tcPr>
          <w:p w14:paraId="619F172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2F48025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788FA9C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6,1</w:t>
            </w:r>
          </w:p>
        </w:tc>
        <w:tc>
          <w:tcPr>
            <w:tcW w:w="1506" w:type="dxa"/>
            <w:tcBorders>
              <w:top w:val="nil"/>
              <w:left w:val="single" w:sz="4" w:space="0" w:color="000000"/>
              <w:bottom w:val="single" w:sz="4" w:space="0" w:color="000000"/>
              <w:right w:val="nil"/>
            </w:tcBorders>
            <w:shd w:val="clear" w:color="auto" w:fill="FFFFFF"/>
            <w:vAlign w:val="center"/>
            <w:hideMark/>
          </w:tcPr>
          <w:p w14:paraId="3A7080F8"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пл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Свободы</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09108FE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632,4</w:t>
            </w:r>
          </w:p>
        </w:tc>
      </w:tr>
      <w:tr w:rsidR="00EE210C" w:rsidRPr="00EE210C" w14:paraId="0987AB18"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2B86C50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1.13</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6C41A7B5"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18:28:000056</w:t>
            </w:r>
          </w:p>
        </w:tc>
        <w:tc>
          <w:tcPr>
            <w:tcW w:w="1084" w:type="dxa"/>
            <w:tcBorders>
              <w:top w:val="nil"/>
              <w:left w:val="single" w:sz="4" w:space="0" w:color="000000"/>
              <w:bottom w:val="single" w:sz="4" w:space="0" w:color="000000"/>
              <w:right w:val="nil"/>
            </w:tcBorders>
            <w:shd w:val="clear" w:color="auto" w:fill="FFFFFF"/>
            <w:vAlign w:val="center"/>
            <w:hideMark/>
          </w:tcPr>
          <w:p w14:paraId="2DCBC8D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тк-558г</w:t>
            </w:r>
          </w:p>
        </w:tc>
        <w:tc>
          <w:tcPr>
            <w:tcW w:w="1800" w:type="dxa"/>
            <w:tcBorders>
              <w:top w:val="nil"/>
              <w:left w:val="single" w:sz="4" w:space="0" w:color="000000"/>
              <w:bottom w:val="single" w:sz="4" w:space="0" w:color="000000"/>
              <w:right w:val="nil"/>
            </w:tcBorders>
            <w:shd w:val="clear" w:color="auto" w:fill="FFFFFF"/>
            <w:vAlign w:val="center"/>
            <w:hideMark/>
          </w:tcPr>
          <w:p w14:paraId="7DE56E5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уз-3666</w:t>
            </w:r>
          </w:p>
        </w:tc>
        <w:tc>
          <w:tcPr>
            <w:tcW w:w="1876" w:type="dxa"/>
            <w:tcBorders>
              <w:top w:val="nil"/>
              <w:left w:val="single" w:sz="4" w:space="0" w:color="000000"/>
              <w:bottom w:val="single" w:sz="4" w:space="0" w:color="000000"/>
              <w:right w:val="nil"/>
            </w:tcBorders>
            <w:shd w:val="clear" w:color="auto" w:fill="FFFFFF"/>
            <w:vAlign w:val="center"/>
            <w:hideMark/>
          </w:tcPr>
          <w:p w14:paraId="65C8132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159,67</w:t>
            </w:r>
          </w:p>
        </w:tc>
        <w:tc>
          <w:tcPr>
            <w:tcW w:w="1799" w:type="dxa"/>
            <w:tcBorders>
              <w:top w:val="nil"/>
              <w:left w:val="single" w:sz="4" w:space="0" w:color="000000"/>
              <w:bottom w:val="single" w:sz="4" w:space="0" w:color="000000"/>
              <w:right w:val="nil"/>
            </w:tcBorders>
            <w:shd w:val="clear" w:color="auto" w:fill="FFFFFF"/>
            <w:vAlign w:val="center"/>
            <w:hideMark/>
          </w:tcPr>
          <w:p w14:paraId="47943E9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1D32559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F0A4BD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25,5</w:t>
            </w:r>
          </w:p>
        </w:tc>
        <w:tc>
          <w:tcPr>
            <w:tcW w:w="1506" w:type="dxa"/>
            <w:tcBorders>
              <w:top w:val="nil"/>
              <w:left w:val="single" w:sz="4" w:space="0" w:color="000000"/>
              <w:bottom w:val="single" w:sz="4" w:space="0" w:color="000000"/>
              <w:right w:val="nil"/>
            </w:tcBorders>
            <w:shd w:val="clear" w:color="auto" w:fill="FFFFFF"/>
            <w:vAlign w:val="center"/>
            <w:hideMark/>
          </w:tcPr>
          <w:p w14:paraId="390B28C1"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М.Гвардии</w:t>
            </w:r>
            <w:proofErr w:type="spellEnd"/>
            <w:r w:rsidRPr="00EE210C">
              <w:rPr>
                <w:rFonts w:eastAsia="Calibri"/>
                <w:color w:val="000000"/>
                <w:sz w:val="18"/>
                <w:szCs w:val="18"/>
                <w:lang w:val="en-GB" w:eastAsia="en-US" w:bidi="ar-SA"/>
              </w:rPr>
              <w:t>, 23</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C2744C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2627,5</w:t>
            </w:r>
          </w:p>
        </w:tc>
      </w:tr>
      <w:tr w:rsidR="00EE210C" w:rsidRPr="00EE210C" w14:paraId="161796E4"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34BB6ECB"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159628A2"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3CA17BE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уз-3666</w:t>
            </w:r>
          </w:p>
        </w:tc>
        <w:tc>
          <w:tcPr>
            <w:tcW w:w="1800" w:type="dxa"/>
            <w:tcBorders>
              <w:top w:val="nil"/>
              <w:left w:val="single" w:sz="4" w:space="0" w:color="000000"/>
              <w:bottom w:val="single" w:sz="4" w:space="0" w:color="000000"/>
              <w:right w:val="nil"/>
            </w:tcBorders>
            <w:shd w:val="clear" w:color="auto" w:fill="FFFFFF"/>
            <w:vAlign w:val="center"/>
            <w:hideMark/>
          </w:tcPr>
          <w:p w14:paraId="1A1A6D5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02E0523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12,43</w:t>
            </w:r>
          </w:p>
        </w:tc>
        <w:tc>
          <w:tcPr>
            <w:tcW w:w="1799" w:type="dxa"/>
            <w:tcBorders>
              <w:top w:val="nil"/>
              <w:left w:val="single" w:sz="4" w:space="0" w:color="000000"/>
              <w:bottom w:val="single" w:sz="4" w:space="0" w:color="000000"/>
              <w:right w:val="nil"/>
            </w:tcBorders>
            <w:shd w:val="clear" w:color="auto" w:fill="FFFFFF"/>
            <w:vAlign w:val="center"/>
            <w:hideMark/>
          </w:tcPr>
          <w:p w14:paraId="72BF75C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3617278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3154E9D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w:t>
            </w:r>
          </w:p>
        </w:tc>
        <w:tc>
          <w:tcPr>
            <w:tcW w:w="1506" w:type="dxa"/>
            <w:tcBorders>
              <w:top w:val="nil"/>
              <w:left w:val="single" w:sz="4" w:space="0" w:color="000000"/>
              <w:bottom w:val="single" w:sz="4" w:space="0" w:color="000000"/>
              <w:right w:val="nil"/>
            </w:tcBorders>
            <w:shd w:val="clear" w:color="auto" w:fill="FFFFFF"/>
            <w:vAlign w:val="center"/>
            <w:hideMark/>
          </w:tcPr>
          <w:p w14:paraId="219AED77"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 xml:space="preserve">ул. </w:t>
            </w:r>
            <w:proofErr w:type="spellStart"/>
            <w:r w:rsidRPr="00EE210C">
              <w:rPr>
                <w:rFonts w:eastAsia="Calibri"/>
                <w:color w:val="000000"/>
                <w:sz w:val="18"/>
                <w:szCs w:val="18"/>
                <w:lang w:eastAsia="en-US" w:bidi="ar-SA"/>
              </w:rPr>
              <w:t>М.Гвардии</w:t>
            </w:r>
            <w:proofErr w:type="spellEnd"/>
            <w:r w:rsidRPr="00EE210C">
              <w:rPr>
                <w:rFonts w:eastAsia="Calibri"/>
                <w:color w:val="000000"/>
                <w:sz w:val="18"/>
                <w:szCs w:val="18"/>
                <w:lang w:eastAsia="en-US" w:bidi="ar-SA"/>
              </w:rPr>
              <w:t>, 23 Жилой дом</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4F94AF5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204,5</w:t>
            </w:r>
          </w:p>
        </w:tc>
      </w:tr>
      <w:tr w:rsidR="00EE210C" w:rsidRPr="00EE210C" w14:paraId="54956268"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22046D1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1.14</w:t>
            </w:r>
          </w:p>
        </w:tc>
        <w:tc>
          <w:tcPr>
            <w:tcW w:w="1377" w:type="dxa"/>
            <w:tcBorders>
              <w:top w:val="nil"/>
              <w:left w:val="single" w:sz="4" w:space="0" w:color="000000"/>
              <w:bottom w:val="single" w:sz="4" w:space="0" w:color="000000"/>
              <w:right w:val="nil"/>
            </w:tcBorders>
            <w:shd w:val="clear" w:color="auto" w:fill="FFFFFF"/>
            <w:vAlign w:val="center"/>
            <w:hideMark/>
          </w:tcPr>
          <w:p w14:paraId="1ED9D10B"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18:28:000058</w:t>
            </w:r>
          </w:p>
        </w:tc>
        <w:tc>
          <w:tcPr>
            <w:tcW w:w="1084" w:type="dxa"/>
            <w:tcBorders>
              <w:top w:val="nil"/>
              <w:left w:val="single" w:sz="4" w:space="0" w:color="000000"/>
              <w:bottom w:val="single" w:sz="4" w:space="0" w:color="000000"/>
              <w:right w:val="nil"/>
            </w:tcBorders>
            <w:shd w:val="clear" w:color="auto" w:fill="FFFFFF"/>
            <w:vAlign w:val="center"/>
            <w:hideMark/>
          </w:tcPr>
          <w:p w14:paraId="253543A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тк-642г</w:t>
            </w:r>
          </w:p>
        </w:tc>
        <w:tc>
          <w:tcPr>
            <w:tcW w:w="1800" w:type="dxa"/>
            <w:tcBorders>
              <w:top w:val="nil"/>
              <w:left w:val="single" w:sz="4" w:space="0" w:color="000000"/>
              <w:bottom w:val="single" w:sz="4" w:space="0" w:color="000000"/>
              <w:right w:val="nil"/>
            </w:tcBorders>
            <w:shd w:val="clear" w:color="auto" w:fill="FFFFFF"/>
            <w:vAlign w:val="center"/>
            <w:hideMark/>
          </w:tcPr>
          <w:p w14:paraId="0770268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ул.Сибирская</w:t>
            </w:r>
            <w:proofErr w:type="spellEnd"/>
            <w:r w:rsidRPr="00EE210C">
              <w:rPr>
                <w:rFonts w:eastAsia="Calibri"/>
                <w:color w:val="000000"/>
                <w:sz w:val="18"/>
                <w:szCs w:val="18"/>
                <w:lang w:val="en-GB" w:eastAsia="en-US" w:bidi="ar-SA"/>
              </w:rPr>
              <w:t>, 37</w:t>
            </w:r>
          </w:p>
        </w:tc>
        <w:tc>
          <w:tcPr>
            <w:tcW w:w="1876" w:type="dxa"/>
            <w:tcBorders>
              <w:top w:val="nil"/>
              <w:left w:val="single" w:sz="4" w:space="0" w:color="000000"/>
              <w:bottom w:val="single" w:sz="4" w:space="0" w:color="000000"/>
              <w:right w:val="nil"/>
            </w:tcBorders>
            <w:shd w:val="clear" w:color="auto" w:fill="FFFFFF"/>
            <w:vAlign w:val="center"/>
            <w:hideMark/>
          </w:tcPr>
          <w:p w14:paraId="74837F0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37,63</w:t>
            </w:r>
          </w:p>
        </w:tc>
        <w:tc>
          <w:tcPr>
            <w:tcW w:w="1799" w:type="dxa"/>
            <w:tcBorders>
              <w:top w:val="nil"/>
              <w:left w:val="single" w:sz="4" w:space="0" w:color="000000"/>
              <w:bottom w:val="single" w:sz="4" w:space="0" w:color="000000"/>
              <w:right w:val="nil"/>
            </w:tcBorders>
            <w:shd w:val="clear" w:color="auto" w:fill="FFFFFF"/>
            <w:vAlign w:val="center"/>
            <w:hideMark/>
          </w:tcPr>
          <w:p w14:paraId="73AD3C4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57ED8E7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4F7F20A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6,0</w:t>
            </w:r>
          </w:p>
        </w:tc>
        <w:tc>
          <w:tcPr>
            <w:tcW w:w="1506" w:type="dxa"/>
            <w:tcBorders>
              <w:top w:val="nil"/>
              <w:left w:val="single" w:sz="4" w:space="0" w:color="000000"/>
              <w:bottom w:val="single" w:sz="4" w:space="0" w:color="000000"/>
              <w:right w:val="nil"/>
            </w:tcBorders>
            <w:shd w:val="clear" w:color="auto" w:fill="FFFFFF"/>
            <w:vAlign w:val="center"/>
            <w:hideMark/>
          </w:tcPr>
          <w:p w14:paraId="5B149410"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ул.Сибирская</w:t>
            </w:r>
            <w:proofErr w:type="spellEnd"/>
            <w:r w:rsidRPr="00EE210C">
              <w:rPr>
                <w:rFonts w:eastAsia="Calibri"/>
                <w:color w:val="000000"/>
                <w:sz w:val="18"/>
                <w:szCs w:val="18"/>
                <w:lang w:val="en-GB" w:eastAsia="en-US" w:bidi="ar-SA"/>
              </w:rPr>
              <w:t>, 37</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F810B2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619,2</w:t>
            </w:r>
          </w:p>
        </w:tc>
      </w:tr>
      <w:tr w:rsidR="00EE210C" w:rsidRPr="00EE210C" w14:paraId="13E954A8"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01ED131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1.15</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7F011A23"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18:28:000057</w:t>
            </w:r>
          </w:p>
        </w:tc>
        <w:tc>
          <w:tcPr>
            <w:tcW w:w="1084" w:type="dxa"/>
            <w:tcBorders>
              <w:top w:val="nil"/>
              <w:left w:val="single" w:sz="4" w:space="0" w:color="000000"/>
              <w:bottom w:val="single" w:sz="4" w:space="0" w:color="000000"/>
              <w:right w:val="nil"/>
            </w:tcBorders>
            <w:shd w:val="clear" w:color="auto" w:fill="FFFFFF"/>
            <w:vAlign w:val="center"/>
            <w:hideMark/>
          </w:tcPr>
          <w:p w14:paraId="68549BF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тк-571а</w:t>
            </w:r>
          </w:p>
        </w:tc>
        <w:tc>
          <w:tcPr>
            <w:tcW w:w="1800" w:type="dxa"/>
            <w:tcBorders>
              <w:top w:val="nil"/>
              <w:left w:val="single" w:sz="4" w:space="0" w:color="000000"/>
              <w:bottom w:val="single" w:sz="4" w:space="0" w:color="000000"/>
              <w:right w:val="nil"/>
            </w:tcBorders>
            <w:shd w:val="clear" w:color="auto" w:fill="FFFFFF"/>
            <w:vAlign w:val="center"/>
            <w:hideMark/>
          </w:tcPr>
          <w:p w14:paraId="10EF344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уз-3777</w:t>
            </w:r>
          </w:p>
        </w:tc>
        <w:tc>
          <w:tcPr>
            <w:tcW w:w="1876" w:type="dxa"/>
            <w:tcBorders>
              <w:top w:val="nil"/>
              <w:left w:val="single" w:sz="4" w:space="0" w:color="000000"/>
              <w:bottom w:val="single" w:sz="4" w:space="0" w:color="000000"/>
              <w:right w:val="nil"/>
            </w:tcBorders>
            <w:shd w:val="clear" w:color="auto" w:fill="FFFFFF"/>
            <w:vAlign w:val="center"/>
            <w:hideMark/>
          </w:tcPr>
          <w:p w14:paraId="43B49B4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12,27</w:t>
            </w:r>
          </w:p>
        </w:tc>
        <w:tc>
          <w:tcPr>
            <w:tcW w:w="1799" w:type="dxa"/>
            <w:tcBorders>
              <w:top w:val="nil"/>
              <w:left w:val="single" w:sz="4" w:space="0" w:color="000000"/>
              <w:bottom w:val="single" w:sz="4" w:space="0" w:color="000000"/>
              <w:right w:val="nil"/>
            </w:tcBorders>
            <w:shd w:val="clear" w:color="auto" w:fill="FFFFFF"/>
            <w:vAlign w:val="center"/>
            <w:hideMark/>
          </w:tcPr>
          <w:p w14:paraId="02B68BD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301FEA7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53736B0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w:t>
            </w:r>
          </w:p>
        </w:tc>
        <w:tc>
          <w:tcPr>
            <w:tcW w:w="1506" w:type="dxa"/>
            <w:tcBorders>
              <w:top w:val="nil"/>
              <w:left w:val="single" w:sz="4" w:space="0" w:color="000000"/>
              <w:bottom w:val="single" w:sz="4" w:space="0" w:color="000000"/>
              <w:right w:val="nil"/>
            </w:tcBorders>
            <w:shd w:val="clear" w:color="auto" w:fill="FFFFFF"/>
            <w:vAlign w:val="center"/>
            <w:hideMark/>
          </w:tcPr>
          <w:p w14:paraId="0DDE673B"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Физкультурно-оздоровительный центр ул. Луначарског</w:t>
            </w:r>
            <w:proofErr w:type="gramStart"/>
            <w:r w:rsidRPr="00EE210C">
              <w:rPr>
                <w:rFonts w:eastAsia="Calibri"/>
                <w:color w:val="000000"/>
                <w:sz w:val="18"/>
                <w:szCs w:val="18"/>
                <w:lang w:eastAsia="en-US" w:bidi="ar-SA"/>
              </w:rPr>
              <w:t>о-</w:t>
            </w:r>
            <w:proofErr w:type="gramEnd"/>
            <w:r w:rsidRPr="00EE210C">
              <w:rPr>
                <w:rFonts w:eastAsia="Calibri"/>
                <w:color w:val="000000"/>
                <w:sz w:val="18"/>
                <w:szCs w:val="18"/>
                <w:lang w:eastAsia="en-US" w:bidi="ar-SA"/>
              </w:rPr>
              <w:t xml:space="preserve"> </w:t>
            </w:r>
            <w:proofErr w:type="spellStart"/>
            <w:r w:rsidRPr="00EE210C">
              <w:rPr>
                <w:rFonts w:eastAsia="Calibri"/>
                <w:color w:val="000000"/>
                <w:sz w:val="18"/>
                <w:szCs w:val="18"/>
                <w:lang w:eastAsia="en-US" w:bidi="ar-SA"/>
              </w:rPr>
              <w:t>К.Маркса</w:t>
            </w:r>
            <w:proofErr w:type="spellEnd"/>
            <w:r w:rsidRPr="00EE210C">
              <w:rPr>
                <w:rFonts w:eastAsia="Calibri"/>
                <w:color w:val="000000"/>
                <w:sz w:val="18"/>
                <w:szCs w:val="18"/>
                <w:lang w:eastAsia="en-US" w:bidi="ar-SA"/>
              </w:rPr>
              <w:t xml:space="preserve"> </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282AFAE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201,9</w:t>
            </w:r>
          </w:p>
        </w:tc>
      </w:tr>
      <w:tr w:rsidR="00EE210C" w:rsidRPr="00EE210C" w14:paraId="69139C4C"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79615C7D"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27260EBD"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7A102EB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уз-3777</w:t>
            </w:r>
          </w:p>
        </w:tc>
        <w:tc>
          <w:tcPr>
            <w:tcW w:w="1800" w:type="dxa"/>
            <w:tcBorders>
              <w:top w:val="nil"/>
              <w:left w:val="single" w:sz="4" w:space="0" w:color="000000"/>
              <w:bottom w:val="single" w:sz="4" w:space="0" w:color="000000"/>
              <w:right w:val="nil"/>
            </w:tcBorders>
            <w:shd w:val="clear" w:color="auto" w:fill="FFFFFF"/>
            <w:vAlign w:val="center"/>
            <w:hideMark/>
          </w:tcPr>
          <w:p w14:paraId="59DD1C5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Физкультурно-оздоровительный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центр</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1294103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74,75</w:t>
            </w:r>
          </w:p>
        </w:tc>
        <w:tc>
          <w:tcPr>
            <w:tcW w:w="1799" w:type="dxa"/>
            <w:tcBorders>
              <w:top w:val="nil"/>
              <w:left w:val="single" w:sz="4" w:space="0" w:color="000000"/>
              <w:bottom w:val="single" w:sz="4" w:space="0" w:color="000000"/>
              <w:right w:val="nil"/>
            </w:tcBorders>
            <w:shd w:val="clear" w:color="auto" w:fill="FFFFFF"/>
            <w:vAlign w:val="center"/>
            <w:hideMark/>
          </w:tcPr>
          <w:p w14:paraId="553FD29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0C7DFFC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58CA863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12,0</w:t>
            </w:r>
          </w:p>
        </w:tc>
        <w:tc>
          <w:tcPr>
            <w:tcW w:w="1506" w:type="dxa"/>
            <w:tcBorders>
              <w:top w:val="nil"/>
              <w:left w:val="single" w:sz="4" w:space="0" w:color="000000"/>
              <w:bottom w:val="single" w:sz="4" w:space="0" w:color="000000"/>
              <w:right w:val="nil"/>
            </w:tcBorders>
            <w:shd w:val="clear" w:color="auto" w:fill="FFFFFF"/>
            <w:vAlign w:val="center"/>
            <w:hideMark/>
          </w:tcPr>
          <w:p w14:paraId="6C8B5DF7"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Физкультурно-оздоровительный центр ул. Луначарског</w:t>
            </w:r>
            <w:proofErr w:type="gramStart"/>
            <w:r w:rsidRPr="00EE210C">
              <w:rPr>
                <w:rFonts w:eastAsia="Calibri"/>
                <w:color w:val="000000"/>
                <w:sz w:val="18"/>
                <w:szCs w:val="18"/>
                <w:lang w:eastAsia="en-US" w:bidi="ar-SA"/>
              </w:rPr>
              <w:t>о-</w:t>
            </w:r>
            <w:proofErr w:type="gramEnd"/>
            <w:r w:rsidRPr="00EE210C">
              <w:rPr>
                <w:rFonts w:eastAsia="Calibri"/>
                <w:color w:val="000000"/>
                <w:sz w:val="18"/>
                <w:szCs w:val="18"/>
                <w:lang w:eastAsia="en-US" w:bidi="ar-SA"/>
              </w:rPr>
              <w:t xml:space="preserve"> </w:t>
            </w:r>
            <w:proofErr w:type="spellStart"/>
            <w:r w:rsidRPr="00EE210C">
              <w:rPr>
                <w:rFonts w:eastAsia="Calibri"/>
                <w:color w:val="000000"/>
                <w:sz w:val="18"/>
                <w:szCs w:val="18"/>
                <w:lang w:eastAsia="en-US" w:bidi="ar-SA"/>
              </w:rPr>
              <w:t>К.Маркса</w:t>
            </w:r>
            <w:proofErr w:type="spellEnd"/>
            <w:r w:rsidRPr="00EE210C">
              <w:rPr>
                <w:rFonts w:eastAsia="Calibri"/>
                <w:color w:val="000000"/>
                <w:sz w:val="18"/>
                <w:szCs w:val="18"/>
                <w:lang w:eastAsia="en-US" w:bidi="ar-SA"/>
              </w:rPr>
              <w:t xml:space="preserve"> </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9A0CE3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1230,1</w:t>
            </w:r>
          </w:p>
        </w:tc>
      </w:tr>
      <w:tr w:rsidR="00EE210C" w:rsidRPr="00EE210C" w14:paraId="45800F84"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305FEFA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1.16</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6B7A47B6"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18:28:000014</w:t>
            </w:r>
          </w:p>
        </w:tc>
        <w:tc>
          <w:tcPr>
            <w:tcW w:w="1084" w:type="dxa"/>
            <w:tcBorders>
              <w:top w:val="nil"/>
              <w:left w:val="single" w:sz="4" w:space="0" w:color="000000"/>
              <w:bottom w:val="single" w:sz="4" w:space="0" w:color="000000"/>
              <w:right w:val="nil"/>
            </w:tcBorders>
            <w:shd w:val="clear" w:color="auto" w:fill="FFFFFF"/>
            <w:vAlign w:val="center"/>
            <w:hideMark/>
          </w:tcPr>
          <w:p w14:paraId="4D1E141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тк-780а</w:t>
            </w:r>
          </w:p>
        </w:tc>
        <w:tc>
          <w:tcPr>
            <w:tcW w:w="1800" w:type="dxa"/>
            <w:tcBorders>
              <w:top w:val="nil"/>
              <w:left w:val="single" w:sz="4" w:space="0" w:color="000000"/>
              <w:bottom w:val="single" w:sz="4" w:space="0" w:color="000000"/>
              <w:right w:val="nil"/>
            </w:tcBorders>
            <w:shd w:val="clear" w:color="auto" w:fill="FFFFFF"/>
            <w:vAlign w:val="center"/>
            <w:hideMark/>
          </w:tcPr>
          <w:p w14:paraId="15F5A3A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уз-3024</w:t>
            </w:r>
          </w:p>
        </w:tc>
        <w:tc>
          <w:tcPr>
            <w:tcW w:w="1876" w:type="dxa"/>
            <w:tcBorders>
              <w:top w:val="nil"/>
              <w:left w:val="single" w:sz="4" w:space="0" w:color="000000"/>
              <w:bottom w:val="single" w:sz="4" w:space="0" w:color="000000"/>
              <w:right w:val="nil"/>
            </w:tcBorders>
            <w:shd w:val="clear" w:color="auto" w:fill="FFFFFF"/>
            <w:vAlign w:val="center"/>
            <w:hideMark/>
          </w:tcPr>
          <w:p w14:paraId="0B94FE3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88,54</w:t>
            </w:r>
          </w:p>
        </w:tc>
        <w:tc>
          <w:tcPr>
            <w:tcW w:w="1799" w:type="dxa"/>
            <w:tcBorders>
              <w:top w:val="nil"/>
              <w:left w:val="single" w:sz="4" w:space="0" w:color="000000"/>
              <w:bottom w:val="single" w:sz="4" w:space="0" w:color="000000"/>
              <w:right w:val="nil"/>
            </w:tcBorders>
            <w:shd w:val="clear" w:color="auto" w:fill="FFFFFF"/>
            <w:vAlign w:val="center"/>
            <w:hideMark/>
          </w:tcPr>
          <w:p w14:paraId="6DE939B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300</w:t>
            </w:r>
          </w:p>
        </w:tc>
        <w:tc>
          <w:tcPr>
            <w:tcW w:w="2724" w:type="dxa"/>
            <w:tcBorders>
              <w:top w:val="nil"/>
              <w:left w:val="single" w:sz="4" w:space="0" w:color="000000"/>
              <w:bottom w:val="single" w:sz="4" w:space="0" w:color="000000"/>
              <w:right w:val="nil"/>
            </w:tcBorders>
            <w:shd w:val="clear" w:color="auto" w:fill="FFFFFF"/>
            <w:vAlign w:val="center"/>
            <w:hideMark/>
          </w:tcPr>
          <w:p w14:paraId="2757914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656DE17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53,1</w:t>
            </w:r>
          </w:p>
        </w:tc>
        <w:tc>
          <w:tcPr>
            <w:tcW w:w="1506" w:type="dxa"/>
            <w:tcBorders>
              <w:top w:val="nil"/>
              <w:left w:val="single" w:sz="4" w:space="0" w:color="000000"/>
              <w:bottom w:val="single" w:sz="4" w:space="0" w:color="000000"/>
              <w:right w:val="nil"/>
            </w:tcBorders>
            <w:shd w:val="clear" w:color="auto" w:fill="FFFFFF"/>
            <w:vAlign w:val="center"/>
            <w:hideMark/>
          </w:tcPr>
          <w:p w14:paraId="436F1EF8"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Левобережье</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903E54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3866,3</w:t>
            </w:r>
          </w:p>
        </w:tc>
      </w:tr>
      <w:tr w:rsidR="00EE210C" w:rsidRPr="00EE210C" w14:paraId="0DB5EDFF"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5CE0074E"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198518B3"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22114AF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уз-3024</w:t>
            </w:r>
          </w:p>
        </w:tc>
        <w:tc>
          <w:tcPr>
            <w:tcW w:w="1800" w:type="dxa"/>
            <w:tcBorders>
              <w:top w:val="nil"/>
              <w:left w:val="single" w:sz="4" w:space="0" w:color="000000"/>
              <w:bottom w:val="single" w:sz="4" w:space="0" w:color="000000"/>
              <w:right w:val="nil"/>
            </w:tcBorders>
            <w:shd w:val="clear" w:color="auto" w:fill="FFFFFF"/>
            <w:vAlign w:val="center"/>
            <w:hideMark/>
          </w:tcPr>
          <w:p w14:paraId="0C74D71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796B870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15,04</w:t>
            </w:r>
          </w:p>
        </w:tc>
        <w:tc>
          <w:tcPr>
            <w:tcW w:w="1799" w:type="dxa"/>
            <w:tcBorders>
              <w:top w:val="nil"/>
              <w:left w:val="single" w:sz="4" w:space="0" w:color="000000"/>
              <w:bottom w:val="single" w:sz="4" w:space="0" w:color="000000"/>
              <w:right w:val="nil"/>
            </w:tcBorders>
            <w:shd w:val="clear" w:color="auto" w:fill="FFFFFF"/>
            <w:vAlign w:val="center"/>
            <w:hideMark/>
          </w:tcPr>
          <w:p w14:paraId="2D273DC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5579E44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4036F0E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w:t>
            </w:r>
          </w:p>
        </w:tc>
        <w:tc>
          <w:tcPr>
            <w:tcW w:w="1506" w:type="dxa"/>
            <w:tcBorders>
              <w:top w:val="nil"/>
              <w:left w:val="single" w:sz="4" w:space="0" w:color="000000"/>
              <w:bottom w:val="single" w:sz="4" w:space="0" w:color="000000"/>
              <w:right w:val="nil"/>
            </w:tcBorders>
            <w:shd w:val="clear" w:color="auto" w:fill="FFFFFF"/>
            <w:vAlign w:val="center"/>
            <w:hideMark/>
          </w:tcPr>
          <w:p w14:paraId="16C48C7C"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Левобережье</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0D4E3E3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263,0</w:t>
            </w:r>
          </w:p>
        </w:tc>
      </w:tr>
      <w:tr w:rsidR="00EE210C" w:rsidRPr="00EE210C" w14:paraId="29AD7A42"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17780896"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72EE17C3"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331299A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уз-3024</w:t>
            </w:r>
          </w:p>
        </w:tc>
        <w:tc>
          <w:tcPr>
            <w:tcW w:w="1800" w:type="dxa"/>
            <w:tcBorders>
              <w:top w:val="nil"/>
              <w:left w:val="single" w:sz="4" w:space="0" w:color="000000"/>
              <w:bottom w:val="single" w:sz="4" w:space="0" w:color="000000"/>
              <w:right w:val="nil"/>
            </w:tcBorders>
            <w:shd w:val="clear" w:color="auto" w:fill="FFFFFF"/>
            <w:vAlign w:val="center"/>
            <w:hideMark/>
          </w:tcPr>
          <w:p w14:paraId="6B9DD1F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уз-3022</w:t>
            </w:r>
          </w:p>
        </w:tc>
        <w:tc>
          <w:tcPr>
            <w:tcW w:w="1876" w:type="dxa"/>
            <w:tcBorders>
              <w:top w:val="nil"/>
              <w:left w:val="single" w:sz="4" w:space="0" w:color="000000"/>
              <w:bottom w:val="single" w:sz="4" w:space="0" w:color="000000"/>
              <w:right w:val="nil"/>
            </w:tcBorders>
            <w:shd w:val="clear" w:color="auto" w:fill="FFFFFF"/>
            <w:vAlign w:val="center"/>
            <w:hideMark/>
          </w:tcPr>
          <w:p w14:paraId="208CEE5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154,78</w:t>
            </w:r>
          </w:p>
        </w:tc>
        <w:tc>
          <w:tcPr>
            <w:tcW w:w="1799" w:type="dxa"/>
            <w:tcBorders>
              <w:top w:val="nil"/>
              <w:left w:val="single" w:sz="4" w:space="0" w:color="000000"/>
              <w:bottom w:val="single" w:sz="4" w:space="0" w:color="000000"/>
              <w:right w:val="nil"/>
            </w:tcBorders>
            <w:shd w:val="clear" w:color="auto" w:fill="FFFFFF"/>
            <w:vAlign w:val="center"/>
            <w:hideMark/>
          </w:tcPr>
          <w:p w14:paraId="599F370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300</w:t>
            </w:r>
          </w:p>
        </w:tc>
        <w:tc>
          <w:tcPr>
            <w:tcW w:w="2724" w:type="dxa"/>
            <w:tcBorders>
              <w:top w:val="nil"/>
              <w:left w:val="single" w:sz="4" w:space="0" w:color="000000"/>
              <w:bottom w:val="single" w:sz="4" w:space="0" w:color="000000"/>
              <w:right w:val="nil"/>
            </w:tcBorders>
            <w:shd w:val="clear" w:color="auto" w:fill="FFFFFF"/>
            <w:vAlign w:val="center"/>
            <w:hideMark/>
          </w:tcPr>
          <w:p w14:paraId="4C0EB15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6AB6B12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92,9</w:t>
            </w:r>
          </w:p>
        </w:tc>
        <w:tc>
          <w:tcPr>
            <w:tcW w:w="1506" w:type="dxa"/>
            <w:tcBorders>
              <w:top w:val="nil"/>
              <w:left w:val="single" w:sz="4" w:space="0" w:color="000000"/>
              <w:bottom w:val="single" w:sz="4" w:space="0" w:color="000000"/>
              <w:right w:val="nil"/>
            </w:tcBorders>
            <w:shd w:val="clear" w:color="auto" w:fill="FFFFFF"/>
            <w:vAlign w:val="center"/>
            <w:hideMark/>
          </w:tcPr>
          <w:p w14:paraId="7DB7B8E7"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Левобережье</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0C3D608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6758,7</w:t>
            </w:r>
          </w:p>
        </w:tc>
      </w:tr>
      <w:tr w:rsidR="00EE210C" w:rsidRPr="00EE210C" w14:paraId="2A702C8D"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7F37ED92"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1FA1F1B4"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22C23D0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уз-3022</w:t>
            </w:r>
          </w:p>
        </w:tc>
        <w:tc>
          <w:tcPr>
            <w:tcW w:w="1800" w:type="dxa"/>
            <w:tcBorders>
              <w:top w:val="nil"/>
              <w:left w:val="single" w:sz="4" w:space="0" w:color="000000"/>
              <w:bottom w:val="single" w:sz="4" w:space="0" w:color="000000"/>
              <w:right w:val="nil"/>
            </w:tcBorders>
            <w:shd w:val="clear" w:color="auto" w:fill="FFFFFF"/>
            <w:vAlign w:val="center"/>
            <w:hideMark/>
          </w:tcPr>
          <w:p w14:paraId="10AB85E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1F3C419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83,73</w:t>
            </w:r>
          </w:p>
        </w:tc>
        <w:tc>
          <w:tcPr>
            <w:tcW w:w="1799" w:type="dxa"/>
            <w:tcBorders>
              <w:top w:val="nil"/>
              <w:left w:val="single" w:sz="4" w:space="0" w:color="000000"/>
              <w:bottom w:val="single" w:sz="4" w:space="0" w:color="000000"/>
              <w:right w:val="nil"/>
            </w:tcBorders>
            <w:shd w:val="clear" w:color="auto" w:fill="FFFFFF"/>
            <w:vAlign w:val="center"/>
            <w:hideMark/>
          </w:tcPr>
          <w:p w14:paraId="65ACF57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3751347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4155899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16,7</w:t>
            </w:r>
          </w:p>
        </w:tc>
        <w:tc>
          <w:tcPr>
            <w:tcW w:w="1506" w:type="dxa"/>
            <w:tcBorders>
              <w:top w:val="nil"/>
              <w:left w:val="single" w:sz="4" w:space="0" w:color="000000"/>
              <w:bottom w:val="single" w:sz="4" w:space="0" w:color="000000"/>
              <w:right w:val="nil"/>
            </w:tcBorders>
            <w:shd w:val="clear" w:color="auto" w:fill="FFFFFF"/>
            <w:vAlign w:val="center"/>
            <w:hideMark/>
          </w:tcPr>
          <w:p w14:paraId="098C956B"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Левобережье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14CCD6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1464,4</w:t>
            </w:r>
          </w:p>
        </w:tc>
      </w:tr>
      <w:tr w:rsidR="00EE210C" w:rsidRPr="00EE210C" w14:paraId="6939D4AD"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2C69F21E"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777A3B04"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27370BA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уз-3022</w:t>
            </w:r>
          </w:p>
        </w:tc>
        <w:tc>
          <w:tcPr>
            <w:tcW w:w="1800" w:type="dxa"/>
            <w:tcBorders>
              <w:top w:val="nil"/>
              <w:left w:val="single" w:sz="4" w:space="0" w:color="000000"/>
              <w:bottom w:val="single" w:sz="4" w:space="0" w:color="000000"/>
              <w:right w:val="nil"/>
            </w:tcBorders>
            <w:shd w:val="clear" w:color="auto" w:fill="FFFFFF"/>
            <w:vAlign w:val="center"/>
            <w:hideMark/>
          </w:tcPr>
          <w:p w14:paraId="05C6E19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уз-3014</w:t>
            </w:r>
          </w:p>
        </w:tc>
        <w:tc>
          <w:tcPr>
            <w:tcW w:w="1876" w:type="dxa"/>
            <w:tcBorders>
              <w:top w:val="nil"/>
              <w:left w:val="single" w:sz="4" w:space="0" w:color="000000"/>
              <w:bottom w:val="single" w:sz="4" w:space="0" w:color="000000"/>
              <w:right w:val="nil"/>
            </w:tcBorders>
            <w:shd w:val="clear" w:color="auto" w:fill="FFFFFF"/>
            <w:vAlign w:val="center"/>
            <w:hideMark/>
          </w:tcPr>
          <w:p w14:paraId="39C9CC4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191,32</w:t>
            </w:r>
          </w:p>
        </w:tc>
        <w:tc>
          <w:tcPr>
            <w:tcW w:w="1799" w:type="dxa"/>
            <w:tcBorders>
              <w:top w:val="nil"/>
              <w:left w:val="single" w:sz="4" w:space="0" w:color="000000"/>
              <w:bottom w:val="single" w:sz="4" w:space="0" w:color="000000"/>
              <w:right w:val="nil"/>
            </w:tcBorders>
            <w:shd w:val="clear" w:color="auto" w:fill="FFFFFF"/>
            <w:vAlign w:val="center"/>
            <w:hideMark/>
          </w:tcPr>
          <w:p w14:paraId="0DAE98E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300</w:t>
            </w:r>
          </w:p>
        </w:tc>
        <w:tc>
          <w:tcPr>
            <w:tcW w:w="2724" w:type="dxa"/>
            <w:tcBorders>
              <w:top w:val="nil"/>
              <w:left w:val="single" w:sz="4" w:space="0" w:color="000000"/>
              <w:bottom w:val="single" w:sz="4" w:space="0" w:color="000000"/>
              <w:right w:val="nil"/>
            </w:tcBorders>
            <w:shd w:val="clear" w:color="auto" w:fill="FFFFFF"/>
            <w:vAlign w:val="center"/>
            <w:hideMark/>
          </w:tcPr>
          <w:p w14:paraId="7E2BEED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7675A42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114,8</w:t>
            </w:r>
          </w:p>
        </w:tc>
        <w:tc>
          <w:tcPr>
            <w:tcW w:w="1506" w:type="dxa"/>
            <w:tcBorders>
              <w:top w:val="nil"/>
              <w:left w:val="single" w:sz="4" w:space="0" w:color="000000"/>
              <w:bottom w:val="single" w:sz="4" w:space="0" w:color="000000"/>
              <w:right w:val="nil"/>
            </w:tcBorders>
            <w:shd w:val="clear" w:color="auto" w:fill="FFFFFF"/>
            <w:vAlign w:val="center"/>
            <w:hideMark/>
          </w:tcPr>
          <w:p w14:paraId="1A27A9D0"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Левобережье</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EAA603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8354,3</w:t>
            </w:r>
          </w:p>
        </w:tc>
      </w:tr>
      <w:tr w:rsidR="00EE210C" w:rsidRPr="00EE210C" w14:paraId="3CDEC0C6"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6AA0E19D"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38FC2C09"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3D32339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уз-3024</w:t>
            </w:r>
          </w:p>
        </w:tc>
        <w:tc>
          <w:tcPr>
            <w:tcW w:w="1800" w:type="dxa"/>
            <w:tcBorders>
              <w:top w:val="nil"/>
              <w:left w:val="single" w:sz="4" w:space="0" w:color="000000"/>
              <w:bottom w:val="single" w:sz="4" w:space="0" w:color="000000"/>
              <w:right w:val="nil"/>
            </w:tcBorders>
            <w:shd w:val="clear" w:color="auto" w:fill="FFFFFF"/>
            <w:vAlign w:val="center"/>
            <w:hideMark/>
          </w:tcPr>
          <w:p w14:paraId="49F28F1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уз-3544</w:t>
            </w:r>
          </w:p>
        </w:tc>
        <w:tc>
          <w:tcPr>
            <w:tcW w:w="1876" w:type="dxa"/>
            <w:tcBorders>
              <w:top w:val="nil"/>
              <w:left w:val="single" w:sz="4" w:space="0" w:color="000000"/>
              <w:bottom w:val="single" w:sz="4" w:space="0" w:color="000000"/>
              <w:right w:val="nil"/>
            </w:tcBorders>
            <w:shd w:val="clear" w:color="auto" w:fill="FFFFFF"/>
            <w:vAlign w:val="center"/>
            <w:hideMark/>
          </w:tcPr>
          <w:p w14:paraId="7968074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24,67</w:t>
            </w:r>
          </w:p>
        </w:tc>
        <w:tc>
          <w:tcPr>
            <w:tcW w:w="1799" w:type="dxa"/>
            <w:tcBorders>
              <w:top w:val="nil"/>
              <w:left w:val="single" w:sz="4" w:space="0" w:color="000000"/>
              <w:bottom w:val="single" w:sz="4" w:space="0" w:color="000000"/>
              <w:right w:val="nil"/>
            </w:tcBorders>
            <w:shd w:val="clear" w:color="auto" w:fill="FFFFFF"/>
            <w:vAlign w:val="center"/>
            <w:hideMark/>
          </w:tcPr>
          <w:p w14:paraId="26ECD35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667382B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7869D04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3,9</w:t>
            </w:r>
          </w:p>
        </w:tc>
        <w:tc>
          <w:tcPr>
            <w:tcW w:w="1506" w:type="dxa"/>
            <w:tcBorders>
              <w:top w:val="nil"/>
              <w:left w:val="single" w:sz="4" w:space="0" w:color="000000"/>
              <w:bottom w:val="single" w:sz="4" w:space="0" w:color="000000"/>
              <w:right w:val="nil"/>
            </w:tcBorders>
            <w:shd w:val="clear" w:color="auto" w:fill="FFFFFF"/>
            <w:vAlign w:val="center"/>
            <w:hideMark/>
          </w:tcPr>
          <w:p w14:paraId="0E696B40"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Пехтина</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r w:rsidRPr="00EE210C">
              <w:rPr>
                <w:rFonts w:eastAsia="Calibri"/>
                <w:color w:val="000000"/>
                <w:sz w:val="18"/>
                <w:szCs w:val="18"/>
                <w:lang w:val="en-GB" w:eastAsia="en-US" w:bidi="ar-SA"/>
              </w:rPr>
              <w:t xml:space="preserve"> </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D44362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406,0</w:t>
            </w:r>
          </w:p>
        </w:tc>
      </w:tr>
      <w:tr w:rsidR="00EE210C" w:rsidRPr="00EE210C" w14:paraId="18D72E1C"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48964BC3"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48E55DE4"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224FDCC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уз-3544</w:t>
            </w:r>
          </w:p>
        </w:tc>
        <w:tc>
          <w:tcPr>
            <w:tcW w:w="1800" w:type="dxa"/>
            <w:tcBorders>
              <w:top w:val="nil"/>
              <w:left w:val="single" w:sz="4" w:space="0" w:color="000000"/>
              <w:bottom w:val="single" w:sz="4" w:space="0" w:color="000000"/>
              <w:right w:val="nil"/>
            </w:tcBorders>
            <w:shd w:val="clear" w:color="auto" w:fill="FFFFFF"/>
            <w:vAlign w:val="center"/>
            <w:hideMark/>
          </w:tcPr>
          <w:p w14:paraId="6CD690A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r w:rsidRPr="00EE210C">
              <w:rPr>
                <w:rFonts w:eastAsia="Calibri"/>
                <w:color w:val="000000"/>
                <w:sz w:val="18"/>
                <w:szCs w:val="18"/>
                <w:lang w:val="en-GB" w:eastAsia="en-US" w:bidi="ar-SA"/>
              </w:rPr>
              <w:t xml:space="preserve"> </w:t>
            </w:r>
          </w:p>
        </w:tc>
        <w:tc>
          <w:tcPr>
            <w:tcW w:w="1876" w:type="dxa"/>
            <w:tcBorders>
              <w:top w:val="nil"/>
              <w:left w:val="single" w:sz="4" w:space="0" w:color="000000"/>
              <w:bottom w:val="single" w:sz="4" w:space="0" w:color="000000"/>
              <w:right w:val="nil"/>
            </w:tcBorders>
            <w:shd w:val="clear" w:color="auto" w:fill="FFFFFF"/>
            <w:vAlign w:val="center"/>
            <w:hideMark/>
          </w:tcPr>
          <w:p w14:paraId="7E78D50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98,27</w:t>
            </w:r>
          </w:p>
        </w:tc>
        <w:tc>
          <w:tcPr>
            <w:tcW w:w="1799" w:type="dxa"/>
            <w:tcBorders>
              <w:top w:val="nil"/>
              <w:left w:val="single" w:sz="4" w:space="0" w:color="000000"/>
              <w:bottom w:val="single" w:sz="4" w:space="0" w:color="000000"/>
              <w:right w:val="nil"/>
            </w:tcBorders>
            <w:shd w:val="clear" w:color="auto" w:fill="FFFFFF"/>
            <w:vAlign w:val="center"/>
            <w:hideMark/>
          </w:tcPr>
          <w:p w14:paraId="7C9220F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0D07D4C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07B054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15,7</w:t>
            </w:r>
          </w:p>
        </w:tc>
        <w:tc>
          <w:tcPr>
            <w:tcW w:w="1506" w:type="dxa"/>
            <w:tcBorders>
              <w:top w:val="nil"/>
              <w:left w:val="single" w:sz="4" w:space="0" w:color="000000"/>
              <w:bottom w:val="single" w:sz="4" w:space="0" w:color="000000"/>
              <w:right w:val="nil"/>
            </w:tcBorders>
            <w:shd w:val="clear" w:color="auto" w:fill="FFFFFF"/>
            <w:vAlign w:val="center"/>
            <w:hideMark/>
          </w:tcPr>
          <w:p w14:paraId="0A85471D"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Пехтина</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r w:rsidRPr="00EE210C">
              <w:rPr>
                <w:rFonts w:eastAsia="Calibri"/>
                <w:color w:val="000000"/>
                <w:sz w:val="18"/>
                <w:szCs w:val="18"/>
                <w:lang w:val="en-GB" w:eastAsia="en-US" w:bidi="ar-SA"/>
              </w:rPr>
              <w:t xml:space="preserve"> </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605D55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1617,1</w:t>
            </w:r>
          </w:p>
        </w:tc>
      </w:tr>
      <w:tr w:rsidR="00EE210C" w:rsidRPr="00EE210C" w14:paraId="312C6E3C"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1210B7D3"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2668D05A"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1E0DD71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уз-3014</w:t>
            </w:r>
          </w:p>
        </w:tc>
        <w:tc>
          <w:tcPr>
            <w:tcW w:w="1800" w:type="dxa"/>
            <w:tcBorders>
              <w:top w:val="nil"/>
              <w:left w:val="single" w:sz="4" w:space="0" w:color="000000"/>
              <w:bottom w:val="single" w:sz="4" w:space="0" w:color="000000"/>
              <w:right w:val="nil"/>
            </w:tcBorders>
            <w:shd w:val="clear" w:color="auto" w:fill="FFFFFF"/>
            <w:vAlign w:val="center"/>
            <w:hideMark/>
          </w:tcPr>
          <w:p w14:paraId="1401C21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Многоквартирные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227F7DF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22,8</w:t>
            </w:r>
          </w:p>
        </w:tc>
        <w:tc>
          <w:tcPr>
            <w:tcW w:w="1799" w:type="dxa"/>
            <w:tcBorders>
              <w:top w:val="nil"/>
              <w:left w:val="single" w:sz="4" w:space="0" w:color="000000"/>
              <w:bottom w:val="single" w:sz="4" w:space="0" w:color="000000"/>
              <w:right w:val="nil"/>
            </w:tcBorders>
            <w:shd w:val="clear" w:color="auto" w:fill="FFFFFF"/>
            <w:vAlign w:val="center"/>
            <w:hideMark/>
          </w:tcPr>
          <w:p w14:paraId="10103A8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300</w:t>
            </w:r>
          </w:p>
        </w:tc>
        <w:tc>
          <w:tcPr>
            <w:tcW w:w="2724" w:type="dxa"/>
            <w:tcBorders>
              <w:top w:val="nil"/>
              <w:left w:val="single" w:sz="4" w:space="0" w:color="000000"/>
              <w:bottom w:val="single" w:sz="4" w:space="0" w:color="000000"/>
              <w:right w:val="nil"/>
            </w:tcBorders>
            <w:shd w:val="clear" w:color="auto" w:fill="FFFFFF"/>
            <w:vAlign w:val="center"/>
            <w:hideMark/>
          </w:tcPr>
          <w:p w14:paraId="59A1558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D5B271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13,7</w:t>
            </w:r>
          </w:p>
        </w:tc>
        <w:tc>
          <w:tcPr>
            <w:tcW w:w="1506" w:type="dxa"/>
            <w:tcBorders>
              <w:top w:val="nil"/>
              <w:left w:val="single" w:sz="4" w:space="0" w:color="000000"/>
              <w:bottom w:val="single" w:sz="4" w:space="0" w:color="000000"/>
              <w:right w:val="nil"/>
            </w:tcBorders>
            <w:shd w:val="clear" w:color="auto" w:fill="FFFFFF"/>
            <w:vAlign w:val="center"/>
            <w:hideMark/>
          </w:tcPr>
          <w:p w14:paraId="4CF83BCE"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Левобережье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Многоквартирные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6A1B377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995,6</w:t>
            </w:r>
          </w:p>
        </w:tc>
      </w:tr>
      <w:tr w:rsidR="00EE210C" w:rsidRPr="00EE210C" w14:paraId="3C2CB690"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108DB3A4"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273144C4"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2827D0C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уз-3014</w:t>
            </w:r>
          </w:p>
        </w:tc>
        <w:tc>
          <w:tcPr>
            <w:tcW w:w="1800" w:type="dxa"/>
            <w:tcBorders>
              <w:top w:val="nil"/>
              <w:left w:val="single" w:sz="4" w:space="0" w:color="000000"/>
              <w:bottom w:val="single" w:sz="4" w:space="0" w:color="000000"/>
              <w:right w:val="nil"/>
            </w:tcBorders>
            <w:shd w:val="clear" w:color="auto" w:fill="FFFFFF"/>
            <w:vAlign w:val="center"/>
            <w:hideMark/>
          </w:tcPr>
          <w:p w14:paraId="1A81E16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Жилое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здание</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03B1D8B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39,73</w:t>
            </w:r>
          </w:p>
        </w:tc>
        <w:tc>
          <w:tcPr>
            <w:tcW w:w="1799" w:type="dxa"/>
            <w:tcBorders>
              <w:top w:val="nil"/>
              <w:left w:val="single" w:sz="4" w:space="0" w:color="000000"/>
              <w:bottom w:val="single" w:sz="4" w:space="0" w:color="000000"/>
              <w:right w:val="nil"/>
            </w:tcBorders>
            <w:shd w:val="clear" w:color="auto" w:fill="FFFFFF"/>
            <w:vAlign w:val="center"/>
            <w:hideMark/>
          </w:tcPr>
          <w:p w14:paraId="58D4585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250</w:t>
            </w:r>
          </w:p>
        </w:tc>
        <w:tc>
          <w:tcPr>
            <w:tcW w:w="2724" w:type="dxa"/>
            <w:tcBorders>
              <w:top w:val="nil"/>
              <w:left w:val="single" w:sz="4" w:space="0" w:color="000000"/>
              <w:bottom w:val="single" w:sz="4" w:space="0" w:color="000000"/>
              <w:right w:val="nil"/>
            </w:tcBorders>
            <w:shd w:val="clear" w:color="auto" w:fill="FFFFFF"/>
            <w:vAlign w:val="center"/>
            <w:hideMark/>
          </w:tcPr>
          <w:p w14:paraId="654F179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647F47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19,9</w:t>
            </w:r>
          </w:p>
        </w:tc>
        <w:tc>
          <w:tcPr>
            <w:tcW w:w="1506" w:type="dxa"/>
            <w:tcBorders>
              <w:top w:val="nil"/>
              <w:left w:val="single" w:sz="4" w:space="0" w:color="000000"/>
              <w:bottom w:val="single" w:sz="4" w:space="0" w:color="000000"/>
              <w:right w:val="nil"/>
            </w:tcBorders>
            <w:shd w:val="clear" w:color="auto" w:fill="FFFFFF"/>
            <w:vAlign w:val="center"/>
            <w:hideMark/>
          </w:tcPr>
          <w:p w14:paraId="317A2417"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Левобережье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Жилое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здание</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5C75C4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1576,1</w:t>
            </w:r>
          </w:p>
        </w:tc>
      </w:tr>
      <w:tr w:rsidR="00EE210C" w:rsidRPr="00EE210C" w14:paraId="1FBE4367"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1A647BD2"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1BEEE209"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3662365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уз-3014</w:t>
            </w:r>
          </w:p>
        </w:tc>
        <w:tc>
          <w:tcPr>
            <w:tcW w:w="1800" w:type="dxa"/>
            <w:tcBorders>
              <w:top w:val="nil"/>
              <w:left w:val="single" w:sz="4" w:space="0" w:color="000000"/>
              <w:bottom w:val="single" w:sz="4" w:space="0" w:color="000000"/>
              <w:right w:val="nil"/>
            </w:tcBorders>
            <w:shd w:val="clear" w:color="auto" w:fill="FFFFFF"/>
            <w:vAlign w:val="center"/>
            <w:hideMark/>
          </w:tcPr>
          <w:p w14:paraId="70CB242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Производство</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фарм.препаратов</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3C37051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142,94</w:t>
            </w:r>
          </w:p>
        </w:tc>
        <w:tc>
          <w:tcPr>
            <w:tcW w:w="1799" w:type="dxa"/>
            <w:tcBorders>
              <w:top w:val="nil"/>
              <w:left w:val="single" w:sz="4" w:space="0" w:color="000000"/>
              <w:bottom w:val="single" w:sz="4" w:space="0" w:color="000000"/>
              <w:right w:val="nil"/>
            </w:tcBorders>
            <w:shd w:val="clear" w:color="auto" w:fill="FFFFFF"/>
            <w:vAlign w:val="center"/>
            <w:hideMark/>
          </w:tcPr>
          <w:p w14:paraId="25CB5F9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061EA64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60DCDE4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22,9</w:t>
            </w:r>
          </w:p>
        </w:tc>
        <w:tc>
          <w:tcPr>
            <w:tcW w:w="1506" w:type="dxa"/>
            <w:tcBorders>
              <w:top w:val="nil"/>
              <w:left w:val="single" w:sz="4" w:space="0" w:color="000000"/>
              <w:bottom w:val="single" w:sz="4" w:space="0" w:color="000000"/>
              <w:right w:val="nil"/>
            </w:tcBorders>
            <w:shd w:val="clear" w:color="auto" w:fill="FFFFFF"/>
            <w:vAlign w:val="center"/>
            <w:hideMark/>
          </w:tcPr>
          <w:p w14:paraId="1447713B"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 xml:space="preserve">ул. К. Маркса Производство </w:t>
            </w:r>
            <w:proofErr w:type="spellStart"/>
            <w:r w:rsidRPr="00EE210C">
              <w:rPr>
                <w:rFonts w:eastAsia="Calibri"/>
                <w:color w:val="000000"/>
                <w:sz w:val="18"/>
                <w:szCs w:val="18"/>
                <w:lang w:eastAsia="en-US" w:bidi="ar-SA"/>
              </w:rPr>
              <w:t>фарм</w:t>
            </w:r>
            <w:proofErr w:type="gramStart"/>
            <w:r w:rsidRPr="00EE210C">
              <w:rPr>
                <w:rFonts w:eastAsia="Calibri"/>
                <w:color w:val="000000"/>
                <w:sz w:val="18"/>
                <w:szCs w:val="18"/>
                <w:lang w:eastAsia="en-US" w:bidi="ar-SA"/>
              </w:rPr>
              <w:t>.п</w:t>
            </w:r>
            <w:proofErr w:type="gramEnd"/>
            <w:r w:rsidRPr="00EE210C">
              <w:rPr>
                <w:rFonts w:eastAsia="Calibri"/>
                <w:color w:val="000000"/>
                <w:sz w:val="18"/>
                <w:szCs w:val="18"/>
                <w:lang w:eastAsia="en-US" w:bidi="ar-SA"/>
              </w:rPr>
              <w:t>репаратов</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3CFA37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2352,2</w:t>
            </w:r>
          </w:p>
        </w:tc>
      </w:tr>
      <w:tr w:rsidR="00EE210C" w:rsidRPr="00EE210C" w14:paraId="6F953E5D"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612C8AF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1.17</w:t>
            </w:r>
          </w:p>
        </w:tc>
        <w:tc>
          <w:tcPr>
            <w:tcW w:w="1377" w:type="dxa"/>
            <w:tcBorders>
              <w:top w:val="nil"/>
              <w:left w:val="single" w:sz="4" w:space="0" w:color="000000"/>
              <w:bottom w:val="single" w:sz="4" w:space="0" w:color="000000"/>
              <w:right w:val="nil"/>
            </w:tcBorders>
            <w:shd w:val="clear" w:color="auto" w:fill="FFFFFF"/>
            <w:vAlign w:val="center"/>
            <w:hideMark/>
          </w:tcPr>
          <w:p w14:paraId="04DC7A62"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18:28:000034</w:t>
            </w:r>
          </w:p>
        </w:tc>
        <w:tc>
          <w:tcPr>
            <w:tcW w:w="1084" w:type="dxa"/>
            <w:tcBorders>
              <w:top w:val="nil"/>
              <w:left w:val="single" w:sz="4" w:space="0" w:color="000000"/>
              <w:bottom w:val="single" w:sz="4" w:space="0" w:color="000000"/>
              <w:right w:val="nil"/>
            </w:tcBorders>
            <w:shd w:val="clear" w:color="auto" w:fill="FFFFFF"/>
            <w:vAlign w:val="center"/>
            <w:hideMark/>
          </w:tcPr>
          <w:p w14:paraId="194FA1C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тк-780б</w:t>
            </w:r>
          </w:p>
        </w:tc>
        <w:tc>
          <w:tcPr>
            <w:tcW w:w="1800" w:type="dxa"/>
            <w:tcBorders>
              <w:top w:val="nil"/>
              <w:left w:val="single" w:sz="4" w:space="0" w:color="000000"/>
              <w:bottom w:val="single" w:sz="4" w:space="0" w:color="000000"/>
              <w:right w:val="nil"/>
            </w:tcBorders>
            <w:shd w:val="clear" w:color="auto" w:fill="FFFFFF"/>
            <w:vAlign w:val="center"/>
            <w:hideMark/>
          </w:tcPr>
          <w:p w14:paraId="1EFCF34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eastAsia="en-US" w:bidi="ar-SA"/>
              </w:rPr>
              <w:t xml:space="preserve">Многоквартирный жилой дом по </w:t>
            </w:r>
            <w:proofErr w:type="spellStart"/>
            <w:r w:rsidRPr="00EE210C">
              <w:rPr>
                <w:rFonts w:eastAsia="Calibri"/>
                <w:color w:val="000000"/>
                <w:sz w:val="18"/>
                <w:szCs w:val="18"/>
                <w:lang w:eastAsia="en-US" w:bidi="ar-SA"/>
              </w:rPr>
              <w:t>ул</w:t>
            </w:r>
            <w:proofErr w:type="gramStart"/>
            <w:r w:rsidRPr="00EE210C">
              <w:rPr>
                <w:rFonts w:eastAsia="Calibri"/>
                <w:color w:val="000000"/>
                <w:sz w:val="18"/>
                <w:szCs w:val="18"/>
                <w:lang w:eastAsia="en-US" w:bidi="ar-SA"/>
              </w:rPr>
              <w:t>.К</w:t>
            </w:r>
            <w:proofErr w:type="gramEnd"/>
            <w:r w:rsidRPr="00EE210C">
              <w:rPr>
                <w:rFonts w:eastAsia="Calibri"/>
                <w:color w:val="000000"/>
                <w:sz w:val="18"/>
                <w:szCs w:val="18"/>
                <w:lang w:eastAsia="en-US" w:bidi="ar-SA"/>
              </w:rPr>
              <w:t>алинина</w:t>
            </w:r>
            <w:proofErr w:type="spellEnd"/>
            <w:r w:rsidRPr="00EE210C">
              <w:rPr>
                <w:rFonts w:eastAsia="Calibri"/>
                <w:color w:val="000000"/>
                <w:sz w:val="18"/>
                <w:szCs w:val="18"/>
                <w:lang w:eastAsia="en-US" w:bidi="ar-SA"/>
              </w:rPr>
              <w:t>, д.12</w:t>
            </w:r>
          </w:p>
        </w:tc>
        <w:tc>
          <w:tcPr>
            <w:tcW w:w="1876" w:type="dxa"/>
            <w:tcBorders>
              <w:top w:val="nil"/>
              <w:left w:val="single" w:sz="4" w:space="0" w:color="000000"/>
              <w:bottom w:val="single" w:sz="4" w:space="0" w:color="000000"/>
              <w:right w:val="nil"/>
            </w:tcBorders>
            <w:shd w:val="clear" w:color="auto" w:fill="FFFFFF"/>
            <w:vAlign w:val="center"/>
            <w:hideMark/>
          </w:tcPr>
          <w:p w14:paraId="690EC5C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60,97</w:t>
            </w:r>
          </w:p>
        </w:tc>
        <w:tc>
          <w:tcPr>
            <w:tcW w:w="1799" w:type="dxa"/>
            <w:tcBorders>
              <w:top w:val="nil"/>
              <w:left w:val="single" w:sz="4" w:space="0" w:color="000000"/>
              <w:bottom w:val="single" w:sz="4" w:space="0" w:color="000000"/>
              <w:right w:val="nil"/>
            </w:tcBorders>
            <w:shd w:val="clear" w:color="auto" w:fill="FFFFFF"/>
            <w:vAlign w:val="center"/>
            <w:hideMark/>
          </w:tcPr>
          <w:p w14:paraId="76C690A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150</w:t>
            </w:r>
          </w:p>
        </w:tc>
        <w:tc>
          <w:tcPr>
            <w:tcW w:w="2724" w:type="dxa"/>
            <w:tcBorders>
              <w:top w:val="nil"/>
              <w:left w:val="single" w:sz="4" w:space="0" w:color="000000"/>
              <w:bottom w:val="single" w:sz="4" w:space="0" w:color="000000"/>
              <w:right w:val="nil"/>
            </w:tcBorders>
            <w:shd w:val="clear" w:color="auto" w:fill="FFFFFF"/>
            <w:vAlign w:val="center"/>
            <w:hideMark/>
          </w:tcPr>
          <w:p w14:paraId="3AA922D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5A9DAB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18,3</w:t>
            </w:r>
          </w:p>
        </w:tc>
        <w:tc>
          <w:tcPr>
            <w:tcW w:w="1506" w:type="dxa"/>
            <w:tcBorders>
              <w:top w:val="nil"/>
              <w:left w:val="single" w:sz="4" w:space="0" w:color="000000"/>
              <w:bottom w:val="single" w:sz="4" w:space="0" w:color="000000"/>
              <w:right w:val="nil"/>
            </w:tcBorders>
            <w:shd w:val="clear" w:color="auto" w:fill="FFFFFF"/>
            <w:vAlign w:val="center"/>
            <w:hideMark/>
          </w:tcPr>
          <w:p w14:paraId="60392F38"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ул.Калинина</w:t>
            </w:r>
            <w:proofErr w:type="spellEnd"/>
            <w:r w:rsidRPr="00EE210C">
              <w:rPr>
                <w:rFonts w:eastAsia="Calibri"/>
                <w:color w:val="000000"/>
                <w:sz w:val="18"/>
                <w:szCs w:val="18"/>
                <w:lang w:val="en-GB" w:eastAsia="en-US" w:bidi="ar-SA"/>
              </w:rPr>
              <w:t>, д.12</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0CD557C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1303,3</w:t>
            </w:r>
          </w:p>
        </w:tc>
      </w:tr>
      <w:tr w:rsidR="00EE210C" w:rsidRPr="00EE210C" w14:paraId="266C176A"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4B86642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1.18</w:t>
            </w:r>
          </w:p>
        </w:tc>
        <w:tc>
          <w:tcPr>
            <w:tcW w:w="1377" w:type="dxa"/>
            <w:vMerge w:val="restart"/>
            <w:tcBorders>
              <w:top w:val="nil"/>
              <w:left w:val="single" w:sz="4" w:space="0" w:color="000000"/>
              <w:bottom w:val="single" w:sz="4" w:space="0" w:color="000000"/>
              <w:right w:val="nil"/>
            </w:tcBorders>
            <w:shd w:val="clear" w:color="auto" w:fill="FFFFFF"/>
            <w:vAlign w:val="center"/>
          </w:tcPr>
          <w:p w14:paraId="7DBD1B6F"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p>
          <w:p w14:paraId="5AD26769"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18:28:000014</w:t>
            </w:r>
          </w:p>
        </w:tc>
        <w:tc>
          <w:tcPr>
            <w:tcW w:w="1084" w:type="dxa"/>
            <w:tcBorders>
              <w:top w:val="nil"/>
              <w:left w:val="single" w:sz="4" w:space="0" w:color="000000"/>
              <w:bottom w:val="single" w:sz="4" w:space="0" w:color="000000"/>
              <w:right w:val="nil"/>
            </w:tcBorders>
            <w:shd w:val="clear" w:color="auto" w:fill="FFFFFF"/>
            <w:vAlign w:val="center"/>
            <w:hideMark/>
          </w:tcPr>
          <w:p w14:paraId="54D60B2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тк-789в</w:t>
            </w:r>
          </w:p>
        </w:tc>
        <w:tc>
          <w:tcPr>
            <w:tcW w:w="1800" w:type="dxa"/>
            <w:tcBorders>
              <w:top w:val="nil"/>
              <w:left w:val="single" w:sz="4" w:space="0" w:color="000000"/>
              <w:bottom w:val="single" w:sz="4" w:space="0" w:color="000000"/>
              <w:right w:val="nil"/>
            </w:tcBorders>
            <w:shd w:val="clear" w:color="auto" w:fill="FFFFFF"/>
            <w:vAlign w:val="center"/>
            <w:hideMark/>
          </w:tcPr>
          <w:p w14:paraId="327783A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уз-3011</w:t>
            </w:r>
          </w:p>
        </w:tc>
        <w:tc>
          <w:tcPr>
            <w:tcW w:w="1876" w:type="dxa"/>
            <w:tcBorders>
              <w:top w:val="nil"/>
              <w:left w:val="single" w:sz="4" w:space="0" w:color="000000"/>
              <w:bottom w:val="single" w:sz="4" w:space="0" w:color="000000"/>
              <w:right w:val="nil"/>
            </w:tcBorders>
            <w:shd w:val="clear" w:color="auto" w:fill="FFFFFF"/>
            <w:vAlign w:val="center"/>
            <w:hideMark/>
          </w:tcPr>
          <w:p w14:paraId="2E019FD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149,62</w:t>
            </w:r>
          </w:p>
        </w:tc>
        <w:tc>
          <w:tcPr>
            <w:tcW w:w="1799" w:type="dxa"/>
            <w:tcBorders>
              <w:top w:val="nil"/>
              <w:left w:val="single" w:sz="4" w:space="0" w:color="000000"/>
              <w:bottom w:val="single" w:sz="4" w:space="0" w:color="000000"/>
              <w:right w:val="nil"/>
            </w:tcBorders>
            <w:shd w:val="clear" w:color="auto" w:fill="FFFFFF"/>
            <w:vAlign w:val="center"/>
            <w:hideMark/>
          </w:tcPr>
          <w:p w14:paraId="0F5EBC1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200</w:t>
            </w:r>
          </w:p>
        </w:tc>
        <w:tc>
          <w:tcPr>
            <w:tcW w:w="2724" w:type="dxa"/>
            <w:tcBorders>
              <w:top w:val="nil"/>
              <w:left w:val="single" w:sz="4" w:space="0" w:color="000000"/>
              <w:bottom w:val="single" w:sz="4" w:space="0" w:color="000000"/>
              <w:right w:val="nil"/>
            </w:tcBorders>
            <w:shd w:val="clear" w:color="auto" w:fill="FFFFFF"/>
            <w:vAlign w:val="center"/>
            <w:hideMark/>
          </w:tcPr>
          <w:p w14:paraId="4062EA9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DCF799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59,8</w:t>
            </w:r>
          </w:p>
        </w:tc>
        <w:tc>
          <w:tcPr>
            <w:tcW w:w="1506" w:type="dxa"/>
            <w:tcBorders>
              <w:top w:val="nil"/>
              <w:left w:val="single" w:sz="4" w:space="0" w:color="000000"/>
              <w:bottom w:val="single" w:sz="4" w:space="0" w:color="000000"/>
              <w:right w:val="nil"/>
            </w:tcBorders>
            <w:shd w:val="clear" w:color="auto" w:fill="FFFFFF"/>
            <w:vAlign w:val="center"/>
            <w:hideMark/>
          </w:tcPr>
          <w:p w14:paraId="0B77F5DD"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К. </w:t>
            </w:r>
            <w:proofErr w:type="spellStart"/>
            <w:r w:rsidRPr="00EE210C">
              <w:rPr>
                <w:rFonts w:eastAsia="Calibri"/>
                <w:color w:val="000000"/>
                <w:sz w:val="18"/>
                <w:szCs w:val="18"/>
                <w:lang w:val="en-GB" w:eastAsia="en-US" w:bidi="ar-SA"/>
              </w:rPr>
              <w:t>Маркса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41FE39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4474,1</w:t>
            </w:r>
          </w:p>
        </w:tc>
      </w:tr>
      <w:tr w:rsidR="00EE210C" w:rsidRPr="00EE210C" w14:paraId="484A03C5"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1BCB1062"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8402F08"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31591EE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уз-3011</w:t>
            </w:r>
          </w:p>
        </w:tc>
        <w:tc>
          <w:tcPr>
            <w:tcW w:w="1800" w:type="dxa"/>
            <w:tcBorders>
              <w:top w:val="nil"/>
              <w:left w:val="single" w:sz="4" w:space="0" w:color="000000"/>
              <w:bottom w:val="single" w:sz="4" w:space="0" w:color="000000"/>
              <w:right w:val="nil"/>
            </w:tcBorders>
            <w:shd w:val="clear" w:color="auto" w:fill="FFFFFF"/>
            <w:vAlign w:val="center"/>
            <w:hideMark/>
          </w:tcPr>
          <w:p w14:paraId="4304157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уз-3009</w:t>
            </w:r>
          </w:p>
        </w:tc>
        <w:tc>
          <w:tcPr>
            <w:tcW w:w="1876" w:type="dxa"/>
            <w:tcBorders>
              <w:top w:val="nil"/>
              <w:left w:val="single" w:sz="4" w:space="0" w:color="000000"/>
              <w:bottom w:val="single" w:sz="4" w:space="0" w:color="000000"/>
              <w:right w:val="nil"/>
            </w:tcBorders>
            <w:shd w:val="clear" w:color="auto" w:fill="FFFFFF"/>
            <w:vAlign w:val="center"/>
            <w:hideMark/>
          </w:tcPr>
          <w:p w14:paraId="0EB8F00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49,15</w:t>
            </w:r>
          </w:p>
        </w:tc>
        <w:tc>
          <w:tcPr>
            <w:tcW w:w="1799" w:type="dxa"/>
            <w:tcBorders>
              <w:top w:val="nil"/>
              <w:left w:val="single" w:sz="4" w:space="0" w:color="000000"/>
              <w:bottom w:val="single" w:sz="4" w:space="0" w:color="000000"/>
              <w:right w:val="nil"/>
            </w:tcBorders>
            <w:shd w:val="clear" w:color="auto" w:fill="FFFFFF"/>
            <w:vAlign w:val="center"/>
            <w:hideMark/>
          </w:tcPr>
          <w:p w14:paraId="67DDA01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200</w:t>
            </w:r>
          </w:p>
        </w:tc>
        <w:tc>
          <w:tcPr>
            <w:tcW w:w="2724" w:type="dxa"/>
            <w:tcBorders>
              <w:top w:val="nil"/>
              <w:left w:val="single" w:sz="4" w:space="0" w:color="000000"/>
              <w:bottom w:val="single" w:sz="4" w:space="0" w:color="000000"/>
              <w:right w:val="nil"/>
            </w:tcBorders>
            <w:shd w:val="clear" w:color="auto" w:fill="FFFFFF"/>
            <w:vAlign w:val="center"/>
            <w:hideMark/>
          </w:tcPr>
          <w:p w14:paraId="3C53D19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769BBCD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19,7</w:t>
            </w:r>
          </w:p>
        </w:tc>
        <w:tc>
          <w:tcPr>
            <w:tcW w:w="1506" w:type="dxa"/>
            <w:tcBorders>
              <w:top w:val="nil"/>
              <w:left w:val="single" w:sz="4" w:space="0" w:color="000000"/>
              <w:bottom w:val="single" w:sz="4" w:space="0" w:color="000000"/>
              <w:right w:val="nil"/>
            </w:tcBorders>
            <w:shd w:val="clear" w:color="auto" w:fill="FFFFFF"/>
            <w:vAlign w:val="center"/>
            <w:hideMark/>
          </w:tcPr>
          <w:p w14:paraId="4FA91033"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К. </w:t>
            </w:r>
            <w:proofErr w:type="spellStart"/>
            <w:r w:rsidRPr="00EE210C">
              <w:rPr>
                <w:rFonts w:eastAsia="Calibri"/>
                <w:color w:val="000000"/>
                <w:sz w:val="18"/>
                <w:szCs w:val="18"/>
                <w:lang w:val="en-GB" w:eastAsia="en-US" w:bidi="ar-SA"/>
              </w:rPr>
              <w:t>Маркса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23DF4AE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1469,7</w:t>
            </w:r>
          </w:p>
        </w:tc>
      </w:tr>
      <w:tr w:rsidR="00EE210C" w:rsidRPr="00EE210C" w14:paraId="1E235F7A"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5A7F73B5"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6686CA1B"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5C04687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уз-3009</w:t>
            </w:r>
          </w:p>
        </w:tc>
        <w:tc>
          <w:tcPr>
            <w:tcW w:w="1800" w:type="dxa"/>
            <w:tcBorders>
              <w:top w:val="nil"/>
              <w:left w:val="single" w:sz="4" w:space="0" w:color="000000"/>
              <w:bottom w:val="single" w:sz="4" w:space="0" w:color="000000"/>
              <w:right w:val="nil"/>
            </w:tcBorders>
            <w:shd w:val="clear" w:color="auto" w:fill="FFFFFF"/>
            <w:vAlign w:val="center"/>
            <w:hideMark/>
          </w:tcPr>
          <w:p w14:paraId="3028845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Спорткомплекс</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1D69885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25,05</w:t>
            </w:r>
          </w:p>
        </w:tc>
        <w:tc>
          <w:tcPr>
            <w:tcW w:w="1799" w:type="dxa"/>
            <w:tcBorders>
              <w:top w:val="nil"/>
              <w:left w:val="single" w:sz="4" w:space="0" w:color="000000"/>
              <w:bottom w:val="single" w:sz="4" w:space="0" w:color="000000"/>
              <w:right w:val="nil"/>
            </w:tcBorders>
            <w:shd w:val="clear" w:color="auto" w:fill="FFFFFF"/>
            <w:vAlign w:val="center"/>
            <w:hideMark/>
          </w:tcPr>
          <w:p w14:paraId="749F8AA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150</w:t>
            </w:r>
          </w:p>
        </w:tc>
        <w:tc>
          <w:tcPr>
            <w:tcW w:w="2724" w:type="dxa"/>
            <w:tcBorders>
              <w:top w:val="nil"/>
              <w:left w:val="single" w:sz="4" w:space="0" w:color="000000"/>
              <w:bottom w:val="single" w:sz="4" w:space="0" w:color="000000"/>
              <w:right w:val="nil"/>
            </w:tcBorders>
            <w:shd w:val="clear" w:color="auto" w:fill="FFFFFF"/>
            <w:vAlign w:val="center"/>
            <w:hideMark/>
          </w:tcPr>
          <w:p w14:paraId="279712D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69BAAAC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7,5</w:t>
            </w:r>
          </w:p>
        </w:tc>
        <w:tc>
          <w:tcPr>
            <w:tcW w:w="1506" w:type="dxa"/>
            <w:tcBorders>
              <w:top w:val="nil"/>
              <w:left w:val="single" w:sz="4" w:space="0" w:color="000000"/>
              <w:bottom w:val="single" w:sz="4" w:space="0" w:color="000000"/>
              <w:right w:val="nil"/>
            </w:tcBorders>
            <w:shd w:val="clear" w:color="auto" w:fill="FFFFFF"/>
            <w:vAlign w:val="center"/>
            <w:hideMark/>
          </w:tcPr>
          <w:p w14:paraId="39368AFB"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Спорткомплекс</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ул</w:t>
            </w:r>
            <w:proofErr w:type="spellEnd"/>
            <w:r w:rsidRPr="00EE210C">
              <w:rPr>
                <w:rFonts w:eastAsia="Calibri"/>
                <w:color w:val="000000"/>
                <w:sz w:val="18"/>
                <w:szCs w:val="18"/>
                <w:lang w:val="en-GB" w:eastAsia="en-US" w:bidi="ar-SA"/>
              </w:rPr>
              <w:t xml:space="preserve">. к </w:t>
            </w:r>
            <w:proofErr w:type="spellStart"/>
            <w:r w:rsidRPr="00EE210C">
              <w:rPr>
                <w:rFonts w:eastAsia="Calibri"/>
                <w:color w:val="000000"/>
                <w:sz w:val="18"/>
                <w:szCs w:val="18"/>
                <w:lang w:val="en-GB" w:eastAsia="en-US" w:bidi="ar-SA"/>
              </w:rPr>
              <w:t>Маркса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C7E8E3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535,5</w:t>
            </w:r>
          </w:p>
        </w:tc>
      </w:tr>
      <w:tr w:rsidR="00EE210C" w:rsidRPr="00EE210C" w14:paraId="62A44BF2"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4E129054"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3937CB85"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2C87817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уз-3009</w:t>
            </w:r>
          </w:p>
        </w:tc>
        <w:tc>
          <w:tcPr>
            <w:tcW w:w="1800" w:type="dxa"/>
            <w:tcBorders>
              <w:top w:val="nil"/>
              <w:left w:val="single" w:sz="4" w:space="0" w:color="000000"/>
              <w:bottom w:val="single" w:sz="4" w:space="0" w:color="000000"/>
              <w:right w:val="nil"/>
            </w:tcBorders>
            <w:shd w:val="clear" w:color="auto" w:fill="FFFFFF"/>
            <w:vAlign w:val="center"/>
            <w:hideMark/>
          </w:tcPr>
          <w:p w14:paraId="657E650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Физкультурнооздоровительный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центр</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3CF6C39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65,68</w:t>
            </w:r>
          </w:p>
        </w:tc>
        <w:tc>
          <w:tcPr>
            <w:tcW w:w="1799" w:type="dxa"/>
            <w:tcBorders>
              <w:top w:val="nil"/>
              <w:left w:val="single" w:sz="4" w:space="0" w:color="000000"/>
              <w:bottom w:val="single" w:sz="4" w:space="0" w:color="000000"/>
              <w:right w:val="nil"/>
            </w:tcBorders>
            <w:shd w:val="clear" w:color="auto" w:fill="FFFFFF"/>
            <w:vAlign w:val="center"/>
            <w:hideMark/>
          </w:tcPr>
          <w:p w14:paraId="61BA4FF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439ACE4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4E9982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10,5</w:t>
            </w:r>
          </w:p>
        </w:tc>
        <w:tc>
          <w:tcPr>
            <w:tcW w:w="1506" w:type="dxa"/>
            <w:tcBorders>
              <w:top w:val="nil"/>
              <w:left w:val="single" w:sz="4" w:space="0" w:color="000000"/>
              <w:bottom w:val="single" w:sz="4" w:space="0" w:color="000000"/>
              <w:right w:val="nil"/>
            </w:tcBorders>
            <w:shd w:val="clear" w:color="auto" w:fill="FFFFFF"/>
            <w:vAlign w:val="center"/>
            <w:hideMark/>
          </w:tcPr>
          <w:p w14:paraId="307EAF6A"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proofErr w:type="spellStart"/>
            <w:r w:rsidRPr="00EE210C">
              <w:rPr>
                <w:rFonts w:eastAsia="Calibri"/>
                <w:color w:val="000000"/>
                <w:sz w:val="18"/>
                <w:szCs w:val="18"/>
                <w:lang w:eastAsia="en-US" w:bidi="ar-SA"/>
              </w:rPr>
              <w:t>Физкультурнооздоровительный</w:t>
            </w:r>
            <w:proofErr w:type="spellEnd"/>
            <w:r w:rsidRPr="00EE210C">
              <w:rPr>
                <w:rFonts w:eastAsia="Calibri"/>
                <w:color w:val="000000"/>
                <w:sz w:val="18"/>
                <w:szCs w:val="18"/>
                <w:lang w:eastAsia="en-US" w:bidi="ar-SA"/>
              </w:rPr>
              <w:t xml:space="preserve"> центр ул. К. Маркса</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071C458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1080,8</w:t>
            </w:r>
          </w:p>
        </w:tc>
      </w:tr>
      <w:tr w:rsidR="00EE210C" w:rsidRPr="00EE210C" w14:paraId="58765030"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54025F13"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7A0645C6"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5DAFB00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уз-3009</w:t>
            </w:r>
          </w:p>
        </w:tc>
        <w:tc>
          <w:tcPr>
            <w:tcW w:w="1800" w:type="dxa"/>
            <w:tcBorders>
              <w:top w:val="nil"/>
              <w:left w:val="single" w:sz="4" w:space="0" w:color="000000"/>
              <w:bottom w:val="single" w:sz="4" w:space="0" w:color="000000"/>
              <w:right w:val="nil"/>
            </w:tcBorders>
            <w:shd w:val="clear" w:color="auto" w:fill="FFFFFF"/>
            <w:vAlign w:val="center"/>
            <w:hideMark/>
          </w:tcPr>
          <w:p w14:paraId="380089A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Физкультурнооздоровительный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комплекс</w:t>
            </w:r>
            <w:proofErr w:type="spellEnd"/>
            <w:r w:rsidRPr="00EE210C">
              <w:rPr>
                <w:rFonts w:eastAsia="Calibri"/>
                <w:color w:val="000000"/>
                <w:sz w:val="18"/>
                <w:szCs w:val="18"/>
                <w:lang w:val="en-GB" w:eastAsia="en-US" w:bidi="ar-SA"/>
              </w:rPr>
              <w:t xml:space="preserve"> с </w:t>
            </w:r>
            <w:proofErr w:type="spellStart"/>
            <w:r w:rsidRPr="00EE210C">
              <w:rPr>
                <w:rFonts w:eastAsia="Calibri"/>
                <w:color w:val="000000"/>
                <w:sz w:val="18"/>
                <w:szCs w:val="18"/>
                <w:lang w:val="en-GB" w:eastAsia="en-US" w:bidi="ar-SA"/>
              </w:rPr>
              <w:t>трибуной</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07ADC3B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26,78</w:t>
            </w:r>
          </w:p>
        </w:tc>
        <w:tc>
          <w:tcPr>
            <w:tcW w:w="1799" w:type="dxa"/>
            <w:tcBorders>
              <w:top w:val="nil"/>
              <w:left w:val="single" w:sz="4" w:space="0" w:color="000000"/>
              <w:bottom w:val="single" w:sz="4" w:space="0" w:color="000000"/>
              <w:right w:val="nil"/>
            </w:tcBorders>
            <w:shd w:val="clear" w:color="auto" w:fill="FFFFFF"/>
            <w:vAlign w:val="center"/>
            <w:hideMark/>
          </w:tcPr>
          <w:p w14:paraId="3039A9C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2F332BE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592748D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5,4</w:t>
            </w:r>
          </w:p>
        </w:tc>
        <w:tc>
          <w:tcPr>
            <w:tcW w:w="1506" w:type="dxa"/>
            <w:tcBorders>
              <w:top w:val="nil"/>
              <w:left w:val="single" w:sz="4" w:space="0" w:color="000000"/>
              <w:bottom w:val="single" w:sz="4" w:space="0" w:color="000000"/>
              <w:right w:val="nil"/>
            </w:tcBorders>
            <w:shd w:val="clear" w:color="auto" w:fill="FFFFFF"/>
            <w:vAlign w:val="center"/>
            <w:hideMark/>
          </w:tcPr>
          <w:p w14:paraId="5322C589"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 xml:space="preserve">ул. К. Маркса </w:t>
            </w:r>
            <w:proofErr w:type="spellStart"/>
            <w:r w:rsidRPr="00EE210C">
              <w:rPr>
                <w:rFonts w:eastAsia="Calibri"/>
                <w:color w:val="000000"/>
                <w:sz w:val="18"/>
                <w:szCs w:val="18"/>
                <w:lang w:eastAsia="en-US" w:bidi="ar-SA"/>
              </w:rPr>
              <w:t>Физкультурнооздоровительный</w:t>
            </w:r>
            <w:proofErr w:type="spellEnd"/>
            <w:r w:rsidRPr="00EE210C">
              <w:rPr>
                <w:rFonts w:eastAsia="Calibri"/>
                <w:color w:val="000000"/>
                <w:sz w:val="18"/>
                <w:szCs w:val="18"/>
                <w:lang w:eastAsia="en-US" w:bidi="ar-SA"/>
              </w:rPr>
              <w:t xml:space="preserve"> компле</w:t>
            </w:r>
            <w:proofErr w:type="gramStart"/>
            <w:r w:rsidRPr="00EE210C">
              <w:rPr>
                <w:rFonts w:eastAsia="Calibri"/>
                <w:color w:val="000000"/>
                <w:sz w:val="18"/>
                <w:szCs w:val="18"/>
                <w:lang w:eastAsia="en-US" w:bidi="ar-SA"/>
              </w:rPr>
              <w:t>кс с тр</w:t>
            </w:r>
            <w:proofErr w:type="gramEnd"/>
            <w:r w:rsidRPr="00EE210C">
              <w:rPr>
                <w:rFonts w:eastAsia="Calibri"/>
                <w:color w:val="000000"/>
                <w:sz w:val="18"/>
                <w:szCs w:val="18"/>
                <w:lang w:eastAsia="en-US" w:bidi="ar-SA"/>
              </w:rPr>
              <w:t>ибуной</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800F9A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468,4</w:t>
            </w:r>
          </w:p>
        </w:tc>
      </w:tr>
      <w:tr w:rsidR="00EE210C" w:rsidRPr="00EE210C" w14:paraId="2A86679E"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4DEF171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1.19</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68554BB4"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18:28:000014</w:t>
            </w:r>
          </w:p>
        </w:tc>
        <w:tc>
          <w:tcPr>
            <w:tcW w:w="1084" w:type="dxa"/>
            <w:tcBorders>
              <w:top w:val="nil"/>
              <w:left w:val="single" w:sz="4" w:space="0" w:color="000000"/>
              <w:bottom w:val="single" w:sz="4" w:space="0" w:color="000000"/>
              <w:right w:val="nil"/>
            </w:tcBorders>
            <w:shd w:val="clear" w:color="auto" w:fill="FFFFFF"/>
            <w:vAlign w:val="center"/>
            <w:hideMark/>
          </w:tcPr>
          <w:p w14:paraId="2B4638B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тк-800</w:t>
            </w:r>
          </w:p>
        </w:tc>
        <w:tc>
          <w:tcPr>
            <w:tcW w:w="1800" w:type="dxa"/>
            <w:tcBorders>
              <w:top w:val="nil"/>
              <w:left w:val="single" w:sz="4" w:space="0" w:color="000000"/>
              <w:bottom w:val="single" w:sz="4" w:space="0" w:color="000000"/>
              <w:right w:val="nil"/>
            </w:tcBorders>
            <w:shd w:val="clear" w:color="auto" w:fill="FFFFFF"/>
            <w:vAlign w:val="center"/>
            <w:hideMark/>
          </w:tcPr>
          <w:p w14:paraId="3FFBB0A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уз-3546</w:t>
            </w:r>
          </w:p>
        </w:tc>
        <w:tc>
          <w:tcPr>
            <w:tcW w:w="1876" w:type="dxa"/>
            <w:tcBorders>
              <w:top w:val="nil"/>
              <w:left w:val="single" w:sz="4" w:space="0" w:color="000000"/>
              <w:bottom w:val="single" w:sz="4" w:space="0" w:color="000000"/>
              <w:right w:val="nil"/>
            </w:tcBorders>
            <w:shd w:val="clear" w:color="auto" w:fill="FFFFFF"/>
            <w:vAlign w:val="center"/>
            <w:hideMark/>
          </w:tcPr>
          <w:p w14:paraId="35B4080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18,61</w:t>
            </w:r>
          </w:p>
        </w:tc>
        <w:tc>
          <w:tcPr>
            <w:tcW w:w="1799" w:type="dxa"/>
            <w:tcBorders>
              <w:top w:val="nil"/>
              <w:left w:val="single" w:sz="4" w:space="0" w:color="000000"/>
              <w:bottom w:val="single" w:sz="4" w:space="0" w:color="000000"/>
              <w:right w:val="nil"/>
            </w:tcBorders>
            <w:shd w:val="clear" w:color="auto" w:fill="FFFFFF"/>
            <w:vAlign w:val="center"/>
            <w:hideMark/>
          </w:tcPr>
          <w:p w14:paraId="56A3B6F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200</w:t>
            </w:r>
          </w:p>
        </w:tc>
        <w:tc>
          <w:tcPr>
            <w:tcW w:w="2724" w:type="dxa"/>
            <w:tcBorders>
              <w:top w:val="nil"/>
              <w:left w:val="single" w:sz="4" w:space="0" w:color="000000"/>
              <w:bottom w:val="single" w:sz="4" w:space="0" w:color="000000"/>
              <w:right w:val="nil"/>
            </w:tcBorders>
            <w:shd w:val="clear" w:color="auto" w:fill="FFFFFF"/>
            <w:vAlign w:val="center"/>
            <w:hideMark/>
          </w:tcPr>
          <w:p w14:paraId="61AF598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F0A7F8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7,4</w:t>
            </w:r>
          </w:p>
        </w:tc>
        <w:tc>
          <w:tcPr>
            <w:tcW w:w="1506" w:type="dxa"/>
            <w:tcBorders>
              <w:top w:val="nil"/>
              <w:left w:val="single" w:sz="4" w:space="0" w:color="000000"/>
              <w:bottom w:val="single" w:sz="4" w:space="0" w:color="000000"/>
              <w:right w:val="nil"/>
            </w:tcBorders>
            <w:shd w:val="clear" w:color="auto" w:fill="FFFFFF"/>
            <w:vAlign w:val="center"/>
            <w:hideMark/>
          </w:tcPr>
          <w:p w14:paraId="70CB8F65"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Многоквартирные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ул</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Пехтина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4C4913B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556,5</w:t>
            </w:r>
          </w:p>
        </w:tc>
      </w:tr>
      <w:tr w:rsidR="00EE210C" w:rsidRPr="00EE210C" w14:paraId="4B2C7616"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0141CFD9"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4CF7B31"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36B5EBF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уз-3546</w:t>
            </w:r>
          </w:p>
        </w:tc>
        <w:tc>
          <w:tcPr>
            <w:tcW w:w="1800" w:type="dxa"/>
            <w:tcBorders>
              <w:top w:val="nil"/>
              <w:left w:val="single" w:sz="4" w:space="0" w:color="000000"/>
              <w:bottom w:val="single" w:sz="4" w:space="0" w:color="000000"/>
              <w:right w:val="nil"/>
            </w:tcBorders>
            <w:shd w:val="clear" w:color="auto" w:fill="FFFFFF"/>
            <w:vAlign w:val="center"/>
            <w:hideMark/>
          </w:tcPr>
          <w:p w14:paraId="7C29DD2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Многоквартирные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6D17435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70,74</w:t>
            </w:r>
          </w:p>
        </w:tc>
        <w:tc>
          <w:tcPr>
            <w:tcW w:w="1799" w:type="dxa"/>
            <w:tcBorders>
              <w:top w:val="nil"/>
              <w:left w:val="single" w:sz="4" w:space="0" w:color="000000"/>
              <w:bottom w:val="single" w:sz="4" w:space="0" w:color="000000"/>
              <w:right w:val="nil"/>
            </w:tcBorders>
            <w:shd w:val="clear" w:color="auto" w:fill="FFFFFF"/>
            <w:vAlign w:val="center"/>
            <w:hideMark/>
          </w:tcPr>
          <w:p w14:paraId="307F56C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200</w:t>
            </w:r>
          </w:p>
        </w:tc>
        <w:tc>
          <w:tcPr>
            <w:tcW w:w="2724" w:type="dxa"/>
            <w:tcBorders>
              <w:top w:val="nil"/>
              <w:left w:val="single" w:sz="4" w:space="0" w:color="000000"/>
              <w:bottom w:val="single" w:sz="4" w:space="0" w:color="000000"/>
              <w:right w:val="nil"/>
            </w:tcBorders>
            <w:shd w:val="clear" w:color="auto" w:fill="FFFFFF"/>
            <w:vAlign w:val="center"/>
            <w:hideMark/>
          </w:tcPr>
          <w:p w14:paraId="2030884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0E8D4E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28,3</w:t>
            </w:r>
          </w:p>
        </w:tc>
        <w:tc>
          <w:tcPr>
            <w:tcW w:w="1506" w:type="dxa"/>
            <w:tcBorders>
              <w:top w:val="nil"/>
              <w:left w:val="single" w:sz="4" w:space="0" w:color="000000"/>
              <w:bottom w:val="single" w:sz="4" w:space="0" w:color="000000"/>
              <w:right w:val="nil"/>
            </w:tcBorders>
            <w:shd w:val="clear" w:color="auto" w:fill="FFFFFF"/>
            <w:vAlign w:val="center"/>
            <w:hideMark/>
          </w:tcPr>
          <w:p w14:paraId="7F3D465C"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Пехтина</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Многоквартирные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6CC1357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2115,3</w:t>
            </w:r>
          </w:p>
        </w:tc>
      </w:tr>
      <w:tr w:rsidR="00EE210C" w:rsidRPr="00EE210C" w14:paraId="1278F473"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03BB06D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1.20</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3901CEE1"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18:28:000014</w:t>
            </w:r>
          </w:p>
        </w:tc>
        <w:tc>
          <w:tcPr>
            <w:tcW w:w="1084" w:type="dxa"/>
            <w:tcBorders>
              <w:top w:val="nil"/>
              <w:left w:val="single" w:sz="4" w:space="0" w:color="000000"/>
              <w:bottom w:val="single" w:sz="4" w:space="0" w:color="000000"/>
              <w:right w:val="nil"/>
            </w:tcBorders>
            <w:shd w:val="clear" w:color="auto" w:fill="FFFFFF"/>
            <w:vAlign w:val="center"/>
            <w:hideMark/>
          </w:tcPr>
          <w:p w14:paraId="156A5BB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тк-801</w:t>
            </w:r>
          </w:p>
        </w:tc>
        <w:tc>
          <w:tcPr>
            <w:tcW w:w="1800" w:type="dxa"/>
            <w:tcBorders>
              <w:top w:val="nil"/>
              <w:left w:val="single" w:sz="4" w:space="0" w:color="000000"/>
              <w:bottom w:val="single" w:sz="4" w:space="0" w:color="000000"/>
              <w:right w:val="nil"/>
            </w:tcBorders>
            <w:shd w:val="clear" w:color="auto" w:fill="FFFFFF"/>
            <w:vAlign w:val="center"/>
            <w:hideMark/>
          </w:tcPr>
          <w:p w14:paraId="2C4E3ED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уз-3542</w:t>
            </w:r>
          </w:p>
        </w:tc>
        <w:tc>
          <w:tcPr>
            <w:tcW w:w="1876" w:type="dxa"/>
            <w:tcBorders>
              <w:top w:val="nil"/>
              <w:left w:val="single" w:sz="4" w:space="0" w:color="000000"/>
              <w:bottom w:val="single" w:sz="4" w:space="0" w:color="000000"/>
              <w:right w:val="nil"/>
            </w:tcBorders>
            <w:shd w:val="clear" w:color="auto" w:fill="FFFFFF"/>
            <w:vAlign w:val="center"/>
            <w:hideMark/>
          </w:tcPr>
          <w:p w14:paraId="50CEC95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44,87</w:t>
            </w:r>
          </w:p>
        </w:tc>
        <w:tc>
          <w:tcPr>
            <w:tcW w:w="1799" w:type="dxa"/>
            <w:tcBorders>
              <w:top w:val="nil"/>
              <w:left w:val="single" w:sz="4" w:space="0" w:color="000000"/>
              <w:bottom w:val="single" w:sz="4" w:space="0" w:color="000000"/>
              <w:right w:val="nil"/>
            </w:tcBorders>
            <w:shd w:val="clear" w:color="auto" w:fill="FFFFFF"/>
            <w:vAlign w:val="center"/>
            <w:hideMark/>
          </w:tcPr>
          <w:p w14:paraId="280F617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300</w:t>
            </w:r>
          </w:p>
        </w:tc>
        <w:tc>
          <w:tcPr>
            <w:tcW w:w="2724" w:type="dxa"/>
            <w:tcBorders>
              <w:top w:val="nil"/>
              <w:left w:val="single" w:sz="4" w:space="0" w:color="000000"/>
              <w:bottom w:val="single" w:sz="4" w:space="0" w:color="000000"/>
              <w:right w:val="nil"/>
            </w:tcBorders>
            <w:shd w:val="clear" w:color="auto" w:fill="FFFFFF"/>
            <w:vAlign w:val="center"/>
            <w:hideMark/>
          </w:tcPr>
          <w:p w14:paraId="711A7E3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0693DC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26,9</w:t>
            </w:r>
          </w:p>
        </w:tc>
        <w:tc>
          <w:tcPr>
            <w:tcW w:w="1506" w:type="dxa"/>
            <w:tcBorders>
              <w:top w:val="nil"/>
              <w:left w:val="single" w:sz="4" w:space="0" w:color="000000"/>
              <w:bottom w:val="single" w:sz="4" w:space="0" w:color="000000"/>
              <w:right w:val="nil"/>
            </w:tcBorders>
            <w:shd w:val="clear" w:color="auto" w:fill="FFFFFF"/>
            <w:vAlign w:val="center"/>
            <w:hideMark/>
          </w:tcPr>
          <w:p w14:paraId="0074CD4C"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Пехтина</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Многоквартирные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BF49EB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1959,3</w:t>
            </w:r>
          </w:p>
        </w:tc>
      </w:tr>
      <w:tr w:rsidR="00EE210C" w:rsidRPr="00EE210C" w14:paraId="7543D955"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4546A054"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41818FB8"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227355D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уз-3542</w:t>
            </w:r>
          </w:p>
        </w:tc>
        <w:tc>
          <w:tcPr>
            <w:tcW w:w="1800" w:type="dxa"/>
            <w:tcBorders>
              <w:top w:val="nil"/>
              <w:left w:val="single" w:sz="4" w:space="0" w:color="000000"/>
              <w:bottom w:val="single" w:sz="4" w:space="0" w:color="000000"/>
              <w:right w:val="nil"/>
            </w:tcBorders>
            <w:shd w:val="clear" w:color="auto" w:fill="FFFFFF"/>
            <w:vAlign w:val="center"/>
            <w:hideMark/>
          </w:tcPr>
          <w:p w14:paraId="3DB1FF3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Многоквартирные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7097B09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69,61</w:t>
            </w:r>
          </w:p>
        </w:tc>
        <w:tc>
          <w:tcPr>
            <w:tcW w:w="1799" w:type="dxa"/>
            <w:tcBorders>
              <w:top w:val="nil"/>
              <w:left w:val="single" w:sz="4" w:space="0" w:color="000000"/>
              <w:bottom w:val="single" w:sz="4" w:space="0" w:color="000000"/>
              <w:right w:val="nil"/>
            </w:tcBorders>
            <w:shd w:val="clear" w:color="auto" w:fill="FFFFFF"/>
            <w:vAlign w:val="center"/>
            <w:hideMark/>
          </w:tcPr>
          <w:p w14:paraId="065EC77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300</w:t>
            </w:r>
          </w:p>
        </w:tc>
        <w:tc>
          <w:tcPr>
            <w:tcW w:w="2724" w:type="dxa"/>
            <w:tcBorders>
              <w:top w:val="nil"/>
              <w:left w:val="single" w:sz="4" w:space="0" w:color="000000"/>
              <w:bottom w:val="single" w:sz="4" w:space="0" w:color="000000"/>
              <w:right w:val="nil"/>
            </w:tcBorders>
            <w:shd w:val="clear" w:color="auto" w:fill="FFFFFF"/>
            <w:vAlign w:val="center"/>
            <w:hideMark/>
          </w:tcPr>
          <w:p w14:paraId="7D16A04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6810B12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41,8</w:t>
            </w:r>
          </w:p>
        </w:tc>
        <w:tc>
          <w:tcPr>
            <w:tcW w:w="1506" w:type="dxa"/>
            <w:tcBorders>
              <w:top w:val="nil"/>
              <w:left w:val="single" w:sz="4" w:space="0" w:color="000000"/>
              <w:bottom w:val="single" w:sz="4" w:space="0" w:color="000000"/>
              <w:right w:val="nil"/>
            </w:tcBorders>
            <w:shd w:val="clear" w:color="auto" w:fill="FFFFFF"/>
            <w:vAlign w:val="center"/>
            <w:hideMark/>
          </w:tcPr>
          <w:p w14:paraId="6368A5FE"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Пехтина</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Многоквартирные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40B4DB0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3039,6</w:t>
            </w:r>
          </w:p>
        </w:tc>
      </w:tr>
      <w:tr w:rsidR="00EE210C" w:rsidRPr="00EE210C" w14:paraId="51522DC0"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46F595C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1.21</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567EDAF6"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18:28:000059</w:t>
            </w:r>
          </w:p>
        </w:tc>
        <w:tc>
          <w:tcPr>
            <w:tcW w:w="1084" w:type="dxa"/>
            <w:tcBorders>
              <w:top w:val="nil"/>
              <w:left w:val="single" w:sz="4" w:space="0" w:color="000000"/>
              <w:bottom w:val="single" w:sz="4" w:space="0" w:color="000000"/>
              <w:right w:val="nil"/>
            </w:tcBorders>
            <w:shd w:val="clear" w:color="auto" w:fill="FFFFFF"/>
            <w:vAlign w:val="center"/>
            <w:hideMark/>
          </w:tcPr>
          <w:p w14:paraId="5BA3050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тк-804</w:t>
            </w:r>
          </w:p>
        </w:tc>
        <w:tc>
          <w:tcPr>
            <w:tcW w:w="1800" w:type="dxa"/>
            <w:tcBorders>
              <w:top w:val="nil"/>
              <w:left w:val="single" w:sz="4" w:space="0" w:color="000000"/>
              <w:bottom w:val="single" w:sz="4" w:space="0" w:color="000000"/>
              <w:right w:val="nil"/>
            </w:tcBorders>
            <w:shd w:val="clear" w:color="auto" w:fill="FFFFFF"/>
            <w:vAlign w:val="center"/>
            <w:hideMark/>
          </w:tcPr>
          <w:p w14:paraId="1803D7F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уз-3010</w:t>
            </w:r>
          </w:p>
        </w:tc>
        <w:tc>
          <w:tcPr>
            <w:tcW w:w="1876" w:type="dxa"/>
            <w:tcBorders>
              <w:top w:val="nil"/>
              <w:left w:val="single" w:sz="4" w:space="0" w:color="000000"/>
              <w:bottom w:val="single" w:sz="4" w:space="0" w:color="000000"/>
              <w:right w:val="nil"/>
            </w:tcBorders>
            <w:shd w:val="clear" w:color="auto" w:fill="FFFFFF"/>
            <w:vAlign w:val="center"/>
            <w:hideMark/>
          </w:tcPr>
          <w:p w14:paraId="66803DE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30,54</w:t>
            </w:r>
          </w:p>
        </w:tc>
        <w:tc>
          <w:tcPr>
            <w:tcW w:w="1799" w:type="dxa"/>
            <w:tcBorders>
              <w:top w:val="nil"/>
              <w:left w:val="single" w:sz="4" w:space="0" w:color="000000"/>
              <w:bottom w:val="single" w:sz="4" w:space="0" w:color="000000"/>
              <w:right w:val="nil"/>
            </w:tcBorders>
            <w:shd w:val="clear" w:color="auto" w:fill="FFFFFF"/>
            <w:vAlign w:val="center"/>
            <w:hideMark/>
          </w:tcPr>
          <w:p w14:paraId="60D46CD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125</w:t>
            </w:r>
          </w:p>
        </w:tc>
        <w:tc>
          <w:tcPr>
            <w:tcW w:w="2724" w:type="dxa"/>
            <w:tcBorders>
              <w:top w:val="nil"/>
              <w:left w:val="single" w:sz="4" w:space="0" w:color="000000"/>
              <w:bottom w:val="single" w:sz="4" w:space="0" w:color="000000"/>
              <w:right w:val="nil"/>
            </w:tcBorders>
            <w:shd w:val="clear" w:color="auto" w:fill="FFFFFF"/>
            <w:vAlign w:val="center"/>
            <w:hideMark/>
          </w:tcPr>
          <w:p w14:paraId="506123D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39A9BD5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7,6</w:t>
            </w:r>
          </w:p>
        </w:tc>
        <w:tc>
          <w:tcPr>
            <w:tcW w:w="1506" w:type="dxa"/>
            <w:tcBorders>
              <w:top w:val="nil"/>
              <w:left w:val="single" w:sz="4" w:space="0" w:color="000000"/>
              <w:bottom w:val="single" w:sz="4" w:space="0" w:color="000000"/>
              <w:right w:val="nil"/>
            </w:tcBorders>
            <w:shd w:val="clear" w:color="auto" w:fill="FFFFFF"/>
            <w:vAlign w:val="center"/>
            <w:hideMark/>
          </w:tcPr>
          <w:p w14:paraId="3FD257BA"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ул.Пехтина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037C443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630,1</w:t>
            </w:r>
          </w:p>
        </w:tc>
      </w:tr>
      <w:tr w:rsidR="00EE210C" w:rsidRPr="00EE210C" w14:paraId="7E07A50E"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58B1FFEE"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3FB43DDB"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00B5BFB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уз-3010</w:t>
            </w:r>
          </w:p>
        </w:tc>
        <w:tc>
          <w:tcPr>
            <w:tcW w:w="1800" w:type="dxa"/>
            <w:tcBorders>
              <w:top w:val="nil"/>
              <w:left w:val="single" w:sz="4" w:space="0" w:color="000000"/>
              <w:bottom w:val="single" w:sz="4" w:space="0" w:color="000000"/>
              <w:right w:val="nil"/>
            </w:tcBorders>
            <w:shd w:val="clear" w:color="auto" w:fill="FFFFFF"/>
            <w:vAlign w:val="center"/>
            <w:hideMark/>
          </w:tcPr>
          <w:p w14:paraId="5788C26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уз-3537</w:t>
            </w:r>
          </w:p>
        </w:tc>
        <w:tc>
          <w:tcPr>
            <w:tcW w:w="1876" w:type="dxa"/>
            <w:tcBorders>
              <w:top w:val="nil"/>
              <w:left w:val="single" w:sz="4" w:space="0" w:color="000000"/>
              <w:bottom w:val="single" w:sz="4" w:space="0" w:color="000000"/>
              <w:right w:val="nil"/>
            </w:tcBorders>
            <w:shd w:val="clear" w:color="auto" w:fill="FFFFFF"/>
            <w:vAlign w:val="center"/>
            <w:hideMark/>
          </w:tcPr>
          <w:p w14:paraId="3497752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80,11</w:t>
            </w:r>
          </w:p>
        </w:tc>
        <w:tc>
          <w:tcPr>
            <w:tcW w:w="1799" w:type="dxa"/>
            <w:tcBorders>
              <w:top w:val="nil"/>
              <w:left w:val="single" w:sz="4" w:space="0" w:color="000000"/>
              <w:bottom w:val="single" w:sz="4" w:space="0" w:color="000000"/>
              <w:right w:val="nil"/>
            </w:tcBorders>
            <w:shd w:val="clear" w:color="auto" w:fill="FFFFFF"/>
            <w:vAlign w:val="center"/>
            <w:hideMark/>
          </w:tcPr>
          <w:p w14:paraId="3175A51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125</w:t>
            </w:r>
          </w:p>
        </w:tc>
        <w:tc>
          <w:tcPr>
            <w:tcW w:w="2724" w:type="dxa"/>
            <w:tcBorders>
              <w:top w:val="nil"/>
              <w:left w:val="single" w:sz="4" w:space="0" w:color="000000"/>
              <w:bottom w:val="single" w:sz="4" w:space="0" w:color="000000"/>
              <w:right w:val="nil"/>
            </w:tcBorders>
            <w:shd w:val="clear" w:color="auto" w:fill="FFFFFF"/>
            <w:vAlign w:val="center"/>
            <w:hideMark/>
          </w:tcPr>
          <w:p w14:paraId="094B5A5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AD5A68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20,0</w:t>
            </w:r>
          </w:p>
        </w:tc>
        <w:tc>
          <w:tcPr>
            <w:tcW w:w="1506" w:type="dxa"/>
            <w:tcBorders>
              <w:top w:val="nil"/>
              <w:left w:val="single" w:sz="4" w:space="0" w:color="000000"/>
              <w:bottom w:val="single" w:sz="4" w:space="0" w:color="000000"/>
              <w:right w:val="nil"/>
            </w:tcBorders>
            <w:shd w:val="clear" w:color="auto" w:fill="FFFFFF"/>
            <w:vAlign w:val="center"/>
            <w:hideMark/>
          </w:tcPr>
          <w:p w14:paraId="61626A99"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ул.Пехтина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7A05C7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1652,8</w:t>
            </w:r>
          </w:p>
        </w:tc>
      </w:tr>
      <w:tr w:rsidR="00EE210C" w:rsidRPr="00EE210C" w14:paraId="154374E3"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0653FEE7"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F669E49"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7ED3437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уз-3537</w:t>
            </w:r>
          </w:p>
        </w:tc>
        <w:tc>
          <w:tcPr>
            <w:tcW w:w="1800" w:type="dxa"/>
            <w:tcBorders>
              <w:top w:val="nil"/>
              <w:left w:val="single" w:sz="4" w:space="0" w:color="000000"/>
              <w:bottom w:val="single" w:sz="4" w:space="0" w:color="000000"/>
              <w:right w:val="nil"/>
            </w:tcBorders>
            <w:shd w:val="clear" w:color="auto" w:fill="FFFFFF"/>
            <w:vAlign w:val="center"/>
            <w:hideMark/>
          </w:tcPr>
          <w:p w14:paraId="09D00A1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уз-3026</w:t>
            </w:r>
          </w:p>
        </w:tc>
        <w:tc>
          <w:tcPr>
            <w:tcW w:w="1876" w:type="dxa"/>
            <w:tcBorders>
              <w:top w:val="nil"/>
              <w:left w:val="single" w:sz="4" w:space="0" w:color="000000"/>
              <w:bottom w:val="single" w:sz="4" w:space="0" w:color="000000"/>
              <w:right w:val="nil"/>
            </w:tcBorders>
            <w:shd w:val="clear" w:color="auto" w:fill="FFFFFF"/>
            <w:vAlign w:val="center"/>
            <w:hideMark/>
          </w:tcPr>
          <w:p w14:paraId="0D20EB4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118,67</w:t>
            </w:r>
          </w:p>
        </w:tc>
        <w:tc>
          <w:tcPr>
            <w:tcW w:w="1799" w:type="dxa"/>
            <w:tcBorders>
              <w:top w:val="nil"/>
              <w:left w:val="single" w:sz="4" w:space="0" w:color="000000"/>
              <w:bottom w:val="single" w:sz="4" w:space="0" w:color="000000"/>
              <w:right w:val="nil"/>
            </w:tcBorders>
            <w:shd w:val="clear" w:color="auto" w:fill="FFFFFF"/>
            <w:vAlign w:val="center"/>
            <w:hideMark/>
          </w:tcPr>
          <w:p w14:paraId="42EFD0F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125</w:t>
            </w:r>
          </w:p>
        </w:tc>
        <w:tc>
          <w:tcPr>
            <w:tcW w:w="2724" w:type="dxa"/>
            <w:tcBorders>
              <w:top w:val="nil"/>
              <w:left w:val="single" w:sz="4" w:space="0" w:color="000000"/>
              <w:bottom w:val="single" w:sz="4" w:space="0" w:color="000000"/>
              <w:right w:val="nil"/>
            </w:tcBorders>
            <w:shd w:val="clear" w:color="auto" w:fill="FFFFFF"/>
            <w:vAlign w:val="center"/>
            <w:hideMark/>
          </w:tcPr>
          <w:p w14:paraId="0530BEC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3A143F8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29,7</w:t>
            </w:r>
          </w:p>
        </w:tc>
        <w:tc>
          <w:tcPr>
            <w:tcW w:w="1506" w:type="dxa"/>
            <w:tcBorders>
              <w:top w:val="nil"/>
              <w:left w:val="single" w:sz="4" w:space="0" w:color="000000"/>
              <w:bottom w:val="single" w:sz="4" w:space="0" w:color="000000"/>
              <w:right w:val="nil"/>
            </w:tcBorders>
            <w:shd w:val="clear" w:color="auto" w:fill="FFFFFF"/>
            <w:vAlign w:val="center"/>
            <w:hideMark/>
          </w:tcPr>
          <w:p w14:paraId="35D5BFFD"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proofErr w:type="spellStart"/>
            <w:r w:rsidRPr="00EE210C">
              <w:rPr>
                <w:rFonts w:eastAsia="Calibri"/>
                <w:color w:val="000000"/>
                <w:sz w:val="18"/>
                <w:szCs w:val="18"/>
                <w:lang w:eastAsia="en-US" w:bidi="ar-SA"/>
              </w:rPr>
              <w:t>ул</w:t>
            </w:r>
            <w:proofErr w:type="gramStart"/>
            <w:r w:rsidRPr="00EE210C">
              <w:rPr>
                <w:rFonts w:eastAsia="Calibri"/>
                <w:color w:val="000000"/>
                <w:sz w:val="18"/>
                <w:szCs w:val="18"/>
                <w:lang w:eastAsia="en-US" w:bidi="ar-SA"/>
              </w:rPr>
              <w:t>.П</w:t>
            </w:r>
            <w:proofErr w:type="gramEnd"/>
            <w:r w:rsidRPr="00EE210C">
              <w:rPr>
                <w:rFonts w:eastAsia="Calibri"/>
                <w:color w:val="000000"/>
                <w:sz w:val="18"/>
                <w:szCs w:val="18"/>
                <w:lang w:eastAsia="en-US" w:bidi="ar-SA"/>
              </w:rPr>
              <w:t>ехтина</w:t>
            </w:r>
            <w:proofErr w:type="spellEnd"/>
            <w:r w:rsidRPr="00EE210C">
              <w:rPr>
                <w:rFonts w:eastAsia="Calibri"/>
                <w:color w:val="000000"/>
                <w:sz w:val="18"/>
                <w:szCs w:val="18"/>
                <w:lang w:eastAsia="en-US" w:bidi="ar-SA"/>
              </w:rPr>
              <w:t xml:space="preserve"> новое строительство, участок № 4</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64330B4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2448,4</w:t>
            </w:r>
          </w:p>
        </w:tc>
      </w:tr>
      <w:tr w:rsidR="00EE210C" w:rsidRPr="00EE210C" w14:paraId="2DEC9FFB"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57E7EBC0"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774C02EF"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3A19710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уз-3026</w:t>
            </w:r>
          </w:p>
        </w:tc>
        <w:tc>
          <w:tcPr>
            <w:tcW w:w="1800" w:type="dxa"/>
            <w:tcBorders>
              <w:top w:val="nil"/>
              <w:left w:val="single" w:sz="4" w:space="0" w:color="000000"/>
              <w:bottom w:val="single" w:sz="4" w:space="0" w:color="000000"/>
              <w:right w:val="nil"/>
            </w:tcBorders>
            <w:shd w:val="clear" w:color="auto" w:fill="FFFFFF"/>
            <w:vAlign w:val="center"/>
            <w:hideMark/>
          </w:tcPr>
          <w:p w14:paraId="7D11EA1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новое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строительство</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участок</w:t>
            </w:r>
            <w:proofErr w:type="spellEnd"/>
            <w:r w:rsidRPr="00EE210C">
              <w:rPr>
                <w:rFonts w:eastAsia="Calibri"/>
                <w:color w:val="000000"/>
                <w:sz w:val="18"/>
                <w:szCs w:val="18"/>
                <w:lang w:val="en-GB" w:eastAsia="en-US" w:bidi="ar-SA"/>
              </w:rPr>
              <w:t xml:space="preserve"> № 4</w:t>
            </w:r>
          </w:p>
        </w:tc>
        <w:tc>
          <w:tcPr>
            <w:tcW w:w="1876" w:type="dxa"/>
            <w:tcBorders>
              <w:top w:val="nil"/>
              <w:left w:val="single" w:sz="4" w:space="0" w:color="000000"/>
              <w:bottom w:val="single" w:sz="4" w:space="0" w:color="000000"/>
              <w:right w:val="nil"/>
            </w:tcBorders>
            <w:shd w:val="clear" w:color="auto" w:fill="FFFFFF"/>
            <w:vAlign w:val="center"/>
            <w:hideMark/>
          </w:tcPr>
          <w:p w14:paraId="334E585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215,21</w:t>
            </w:r>
          </w:p>
        </w:tc>
        <w:tc>
          <w:tcPr>
            <w:tcW w:w="1799" w:type="dxa"/>
            <w:tcBorders>
              <w:top w:val="nil"/>
              <w:left w:val="single" w:sz="4" w:space="0" w:color="000000"/>
              <w:bottom w:val="single" w:sz="4" w:space="0" w:color="000000"/>
              <w:right w:val="nil"/>
            </w:tcBorders>
            <w:shd w:val="clear" w:color="auto" w:fill="FFFFFF"/>
            <w:vAlign w:val="center"/>
            <w:hideMark/>
          </w:tcPr>
          <w:p w14:paraId="5F9EB46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667AB35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C401DF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43,0</w:t>
            </w:r>
          </w:p>
        </w:tc>
        <w:tc>
          <w:tcPr>
            <w:tcW w:w="1506" w:type="dxa"/>
            <w:tcBorders>
              <w:top w:val="nil"/>
              <w:left w:val="single" w:sz="4" w:space="0" w:color="000000"/>
              <w:bottom w:val="single" w:sz="4" w:space="0" w:color="000000"/>
              <w:right w:val="nil"/>
            </w:tcBorders>
            <w:shd w:val="clear" w:color="auto" w:fill="FFFFFF"/>
            <w:vAlign w:val="center"/>
            <w:hideMark/>
          </w:tcPr>
          <w:p w14:paraId="12C9D656"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новое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строительство</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участок</w:t>
            </w:r>
            <w:proofErr w:type="spellEnd"/>
            <w:r w:rsidRPr="00EE210C">
              <w:rPr>
                <w:rFonts w:eastAsia="Calibri"/>
                <w:color w:val="000000"/>
                <w:sz w:val="18"/>
                <w:szCs w:val="18"/>
                <w:lang w:val="en-GB" w:eastAsia="en-US" w:bidi="ar-SA"/>
              </w:rPr>
              <w:t xml:space="preserve"> № 4</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643059A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3763,9</w:t>
            </w:r>
          </w:p>
        </w:tc>
      </w:tr>
      <w:tr w:rsidR="00EE210C" w:rsidRPr="00EE210C" w14:paraId="6182B4FA"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69C23620"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AA35093"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4657074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уз-3010</w:t>
            </w:r>
          </w:p>
        </w:tc>
        <w:tc>
          <w:tcPr>
            <w:tcW w:w="1800" w:type="dxa"/>
            <w:tcBorders>
              <w:top w:val="nil"/>
              <w:left w:val="single" w:sz="4" w:space="0" w:color="000000"/>
              <w:bottom w:val="single" w:sz="4" w:space="0" w:color="000000"/>
              <w:right w:val="nil"/>
            </w:tcBorders>
            <w:shd w:val="clear" w:color="auto" w:fill="FFFFFF"/>
            <w:vAlign w:val="center"/>
            <w:hideMark/>
          </w:tcPr>
          <w:p w14:paraId="13BEC32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уз-3538</w:t>
            </w:r>
          </w:p>
        </w:tc>
        <w:tc>
          <w:tcPr>
            <w:tcW w:w="1876" w:type="dxa"/>
            <w:tcBorders>
              <w:top w:val="nil"/>
              <w:left w:val="single" w:sz="4" w:space="0" w:color="000000"/>
              <w:bottom w:val="single" w:sz="4" w:space="0" w:color="000000"/>
              <w:right w:val="nil"/>
            </w:tcBorders>
            <w:shd w:val="clear" w:color="auto" w:fill="FFFFFF"/>
            <w:vAlign w:val="center"/>
            <w:hideMark/>
          </w:tcPr>
          <w:p w14:paraId="1852586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11,65</w:t>
            </w:r>
          </w:p>
        </w:tc>
        <w:tc>
          <w:tcPr>
            <w:tcW w:w="1799" w:type="dxa"/>
            <w:tcBorders>
              <w:top w:val="nil"/>
              <w:left w:val="single" w:sz="4" w:space="0" w:color="000000"/>
              <w:bottom w:val="single" w:sz="4" w:space="0" w:color="000000"/>
              <w:right w:val="nil"/>
            </w:tcBorders>
            <w:shd w:val="clear" w:color="auto" w:fill="FFFFFF"/>
            <w:vAlign w:val="center"/>
            <w:hideMark/>
          </w:tcPr>
          <w:p w14:paraId="2A167D6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32</w:t>
            </w:r>
          </w:p>
        </w:tc>
        <w:tc>
          <w:tcPr>
            <w:tcW w:w="2724" w:type="dxa"/>
            <w:tcBorders>
              <w:top w:val="nil"/>
              <w:left w:val="single" w:sz="4" w:space="0" w:color="000000"/>
              <w:bottom w:val="single" w:sz="4" w:space="0" w:color="000000"/>
              <w:right w:val="nil"/>
            </w:tcBorders>
            <w:shd w:val="clear" w:color="auto" w:fill="FFFFFF"/>
            <w:vAlign w:val="center"/>
            <w:hideMark/>
          </w:tcPr>
          <w:p w14:paraId="3BD68AC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3097A9E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0,7</w:t>
            </w:r>
          </w:p>
        </w:tc>
        <w:tc>
          <w:tcPr>
            <w:tcW w:w="1506" w:type="dxa"/>
            <w:tcBorders>
              <w:top w:val="nil"/>
              <w:left w:val="single" w:sz="4" w:space="0" w:color="000000"/>
              <w:bottom w:val="single" w:sz="4" w:space="0" w:color="000000"/>
              <w:right w:val="nil"/>
            </w:tcBorders>
            <w:shd w:val="clear" w:color="auto" w:fill="FFFFFF"/>
            <w:vAlign w:val="center"/>
            <w:hideMark/>
          </w:tcPr>
          <w:p w14:paraId="455DA4B6"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Пехтина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tcPr>
          <w:p w14:paraId="3484B0E3" w14:textId="77777777" w:rsidR="00EE210C" w:rsidRPr="00EE210C" w:rsidRDefault="00EE210C" w:rsidP="00EE210C">
            <w:pPr>
              <w:autoSpaceDE/>
              <w:autoSpaceDN/>
              <w:snapToGrid w:val="0"/>
              <w:spacing w:line="100" w:lineRule="atLeast"/>
              <w:ind w:firstLine="0"/>
              <w:jc w:val="center"/>
              <w:rPr>
                <w:rFonts w:eastAsia="Calibri"/>
                <w:sz w:val="28"/>
                <w:szCs w:val="24"/>
                <w:lang w:val="en-GB" w:eastAsia="en-US" w:bidi="ar-SA"/>
              </w:rPr>
            </w:pPr>
          </w:p>
        </w:tc>
      </w:tr>
      <w:tr w:rsidR="00EE210C" w:rsidRPr="00EE210C" w14:paraId="21DC9730"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6E65C3B8"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1124F12"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46704EA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уз-3538</w:t>
            </w:r>
          </w:p>
        </w:tc>
        <w:tc>
          <w:tcPr>
            <w:tcW w:w="1800" w:type="dxa"/>
            <w:tcBorders>
              <w:top w:val="nil"/>
              <w:left w:val="single" w:sz="4" w:space="0" w:color="000000"/>
              <w:bottom w:val="single" w:sz="4" w:space="0" w:color="000000"/>
              <w:right w:val="nil"/>
            </w:tcBorders>
            <w:shd w:val="clear" w:color="auto" w:fill="FFFFFF"/>
            <w:vAlign w:val="center"/>
            <w:hideMark/>
          </w:tcPr>
          <w:p w14:paraId="5D86A38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Дош</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образование</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113C4EB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263,48</w:t>
            </w:r>
          </w:p>
        </w:tc>
        <w:tc>
          <w:tcPr>
            <w:tcW w:w="1799" w:type="dxa"/>
            <w:tcBorders>
              <w:top w:val="nil"/>
              <w:left w:val="single" w:sz="4" w:space="0" w:color="000000"/>
              <w:bottom w:val="single" w:sz="4" w:space="0" w:color="000000"/>
              <w:right w:val="nil"/>
            </w:tcBorders>
            <w:shd w:val="clear" w:color="auto" w:fill="FFFFFF"/>
            <w:vAlign w:val="center"/>
            <w:hideMark/>
          </w:tcPr>
          <w:p w14:paraId="51A529D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50</w:t>
            </w:r>
          </w:p>
        </w:tc>
        <w:tc>
          <w:tcPr>
            <w:tcW w:w="2724" w:type="dxa"/>
            <w:tcBorders>
              <w:top w:val="nil"/>
              <w:left w:val="single" w:sz="4" w:space="0" w:color="000000"/>
              <w:bottom w:val="single" w:sz="4" w:space="0" w:color="000000"/>
              <w:right w:val="nil"/>
            </w:tcBorders>
            <w:shd w:val="clear" w:color="auto" w:fill="FFFFFF"/>
            <w:vAlign w:val="center"/>
            <w:hideMark/>
          </w:tcPr>
          <w:p w14:paraId="4843B32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683D2EB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26,3</w:t>
            </w:r>
          </w:p>
        </w:tc>
        <w:tc>
          <w:tcPr>
            <w:tcW w:w="1506" w:type="dxa"/>
            <w:tcBorders>
              <w:top w:val="nil"/>
              <w:left w:val="single" w:sz="4" w:space="0" w:color="000000"/>
              <w:bottom w:val="single" w:sz="4" w:space="0" w:color="000000"/>
              <w:right w:val="nil"/>
            </w:tcBorders>
            <w:shd w:val="clear" w:color="auto" w:fill="FFFFFF"/>
            <w:vAlign w:val="center"/>
            <w:hideMark/>
          </w:tcPr>
          <w:p w14:paraId="0E36283B"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Дош</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образование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ул</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Пехтина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4EB21BA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3912,7</w:t>
            </w:r>
          </w:p>
        </w:tc>
      </w:tr>
      <w:tr w:rsidR="00EE210C" w:rsidRPr="00EE210C" w14:paraId="09AF4F8E"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26A0D006"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025949E1"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3673EC1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уз-3010</w:t>
            </w:r>
          </w:p>
        </w:tc>
        <w:tc>
          <w:tcPr>
            <w:tcW w:w="1800" w:type="dxa"/>
            <w:tcBorders>
              <w:top w:val="nil"/>
              <w:left w:val="single" w:sz="4" w:space="0" w:color="000000"/>
              <w:bottom w:val="single" w:sz="4" w:space="0" w:color="000000"/>
              <w:right w:val="nil"/>
            </w:tcBorders>
            <w:shd w:val="clear" w:color="auto" w:fill="FFFFFF"/>
            <w:vAlign w:val="center"/>
            <w:hideMark/>
          </w:tcPr>
          <w:p w14:paraId="183526C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торгово-бытовой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центр</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4A1D1A1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86,49</w:t>
            </w:r>
          </w:p>
        </w:tc>
        <w:tc>
          <w:tcPr>
            <w:tcW w:w="1799" w:type="dxa"/>
            <w:tcBorders>
              <w:top w:val="nil"/>
              <w:left w:val="single" w:sz="4" w:space="0" w:color="000000"/>
              <w:bottom w:val="single" w:sz="4" w:space="0" w:color="000000"/>
              <w:right w:val="nil"/>
            </w:tcBorders>
            <w:shd w:val="clear" w:color="auto" w:fill="FFFFFF"/>
            <w:vAlign w:val="center"/>
            <w:hideMark/>
          </w:tcPr>
          <w:p w14:paraId="597E21D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56E443B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E078A5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13,8</w:t>
            </w:r>
          </w:p>
        </w:tc>
        <w:tc>
          <w:tcPr>
            <w:tcW w:w="1506" w:type="dxa"/>
            <w:tcBorders>
              <w:top w:val="nil"/>
              <w:left w:val="single" w:sz="4" w:space="0" w:color="000000"/>
              <w:bottom w:val="single" w:sz="4" w:space="0" w:color="000000"/>
              <w:right w:val="nil"/>
            </w:tcBorders>
            <w:shd w:val="clear" w:color="auto" w:fill="FFFFFF"/>
            <w:vAlign w:val="center"/>
            <w:hideMark/>
          </w:tcPr>
          <w:p w14:paraId="52522B67"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ул.Пехтина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557F06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1423,3</w:t>
            </w:r>
          </w:p>
        </w:tc>
      </w:tr>
      <w:tr w:rsidR="00EE210C" w:rsidRPr="00EE210C" w14:paraId="0EF66EA6"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258BB8C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1.22</w:t>
            </w:r>
          </w:p>
        </w:tc>
        <w:tc>
          <w:tcPr>
            <w:tcW w:w="1377" w:type="dxa"/>
            <w:tcBorders>
              <w:top w:val="nil"/>
              <w:left w:val="single" w:sz="4" w:space="0" w:color="000000"/>
              <w:bottom w:val="single" w:sz="4" w:space="0" w:color="000000"/>
              <w:right w:val="nil"/>
            </w:tcBorders>
            <w:shd w:val="clear" w:color="auto" w:fill="FFFFFF"/>
            <w:vAlign w:val="center"/>
            <w:hideMark/>
          </w:tcPr>
          <w:p w14:paraId="7C3C7AFD"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18:28:000059</w:t>
            </w:r>
          </w:p>
        </w:tc>
        <w:tc>
          <w:tcPr>
            <w:tcW w:w="1084" w:type="dxa"/>
            <w:tcBorders>
              <w:top w:val="nil"/>
              <w:left w:val="single" w:sz="4" w:space="0" w:color="000000"/>
              <w:bottom w:val="single" w:sz="4" w:space="0" w:color="000000"/>
              <w:right w:val="nil"/>
            </w:tcBorders>
            <w:shd w:val="clear" w:color="auto" w:fill="FFFFFF"/>
            <w:vAlign w:val="center"/>
            <w:hideMark/>
          </w:tcPr>
          <w:p w14:paraId="37472DC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тк-805</w:t>
            </w:r>
          </w:p>
        </w:tc>
        <w:tc>
          <w:tcPr>
            <w:tcW w:w="1800" w:type="dxa"/>
            <w:tcBorders>
              <w:top w:val="nil"/>
              <w:left w:val="single" w:sz="4" w:space="0" w:color="000000"/>
              <w:bottom w:val="single" w:sz="4" w:space="0" w:color="000000"/>
              <w:right w:val="nil"/>
            </w:tcBorders>
            <w:shd w:val="clear" w:color="auto" w:fill="FFFFFF"/>
            <w:vAlign w:val="center"/>
            <w:hideMark/>
          </w:tcPr>
          <w:p w14:paraId="40B4EEE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ДДУ</w:t>
            </w:r>
          </w:p>
        </w:tc>
        <w:tc>
          <w:tcPr>
            <w:tcW w:w="1876" w:type="dxa"/>
            <w:tcBorders>
              <w:top w:val="nil"/>
              <w:left w:val="single" w:sz="4" w:space="0" w:color="000000"/>
              <w:bottom w:val="single" w:sz="4" w:space="0" w:color="000000"/>
              <w:right w:val="nil"/>
            </w:tcBorders>
            <w:shd w:val="clear" w:color="auto" w:fill="FFFFFF"/>
            <w:vAlign w:val="center"/>
            <w:hideMark/>
          </w:tcPr>
          <w:p w14:paraId="783E278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71,02</w:t>
            </w:r>
          </w:p>
        </w:tc>
        <w:tc>
          <w:tcPr>
            <w:tcW w:w="1799" w:type="dxa"/>
            <w:tcBorders>
              <w:top w:val="nil"/>
              <w:left w:val="single" w:sz="4" w:space="0" w:color="000000"/>
              <w:bottom w:val="single" w:sz="4" w:space="0" w:color="000000"/>
              <w:right w:val="nil"/>
            </w:tcBorders>
            <w:shd w:val="clear" w:color="auto" w:fill="FFFFFF"/>
            <w:vAlign w:val="center"/>
            <w:hideMark/>
          </w:tcPr>
          <w:p w14:paraId="037F397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50</w:t>
            </w:r>
          </w:p>
        </w:tc>
        <w:tc>
          <w:tcPr>
            <w:tcW w:w="2724" w:type="dxa"/>
            <w:tcBorders>
              <w:top w:val="nil"/>
              <w:left w:val="single" w:sz="4" w:space="0" w:color="000000"/>
              <w:bottom w:val="single" w:sz="4" w:space="0" w:color="000000"/>
              <w:right w:val="nil"/>
            </w:tcBorders>
            <w:shd w:val="clear" w:color="auto" w:fill="FFFFFF"/>
            <w:vAlign w:val="center"/>
            <w:hideMark/>
          </w:tcPr>
          <w:p w14:paraId="42CB5DF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EE0DC9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7,1</w:t>
            </w:r>
          </w:p>
        </w:tc>
        <w:tc>
          <w:tcPr>
            <w:tcW w:w="1506" w:type="dxa"/>
            <w:tcBorders>
              <w:top w:val="nil"/>
              <w:left w:val="single" w:sz="4" w:space="0" w:color="000000"/>
              <w:bottom w:val="single" w:sz="4" w:space="0" w:color="000000"/>
              <w:right w:val="nil"/>
            </w:tcBorders>
            <w:shd w:val="clear" w:color="auto" w:fill="FFFFFF"/>
            <w:vAlign w:val="center"/>
            <w:hideMark/>
          </w:tcPr>
          <w:p w14:paraId="637B8377"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Толстого</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46F5AA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1054,6</w:t>
            </w:r>
          </w:p>
        </w:tc>
      </w:tr>
      <w:tr w:rsidR="00EE210C" w:rsidRPr="00EE210C" w14:paraId="7AEA4459"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1EFF9AF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1.23</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4EE7D1B6"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18:28:000059</w:t>
            </w:r>
          </w:p>
        </w:tc>
        <w:tc>
          <w:tcPr>
            <w:tcW w:w="1084" w:type="dxa"/>
            <w:tcBorders>
              <w:top w:val="nil"/>
              <w:left w:val="single" w:sz="4" w:space="0" w:color="000000"/>
              <w:bottom w:val="single" w:sz="4" w:space="0" w:color="000000"/>
              <w:right w:val="nil"/>
            </w:tcBorders>
            <w:shd w:val="clear" w:color="auto" w:fill="FFFFFF"/>
            <w:vAlign w:val="center"/>
            <w:hideMark/>
          </w:tcPr>
          <w:p w14:paraId="2E651BD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тк-805</w:t>
            </w:r>
          </w:p>
        </w:tc>
        <w:tc>
          <w:tcPr>
            <w:tcW w:w="1800" w:type="dxa"/>
            <w:tcBorders>
              <w:top w:val="nil"/>
              <w:left w:val="single" w:sz="4" w:space="0" w:color="000000"/>
              <w:bottom w:val="single" w:sz="4" w:space="0" w:color="000000"/>
              <w:right w:val="nil"/>
            </w:tcBorders>
            <w:shd w:val="clear" w:color="auto" w:fill="FFFFFF"/>
            <w:vAlign w:val="center"/>
            <w:hideMark/>
          </w:tcPr>
          <w:p w14:paraId="77EAEAF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уз-3013</w:t>
            </w:r>
          </w:p>
        </w:tc>
        <w:tc>
          <w:tcPr>
            <w:tcW w:w="1876" w:type="dxa"/>
            <w:tcBorders>
              <w:top w:val="nil"/>
              <w:left w:val="single" w:sz="4" w:space="0" w:color="000000"/>
              <w:bottom w:val="single" w:sz="4" w:space="0" w:color="000000"/>
              <w:right w:val="nil"/>
            </w:tcBorders>
            <w:shd w:val="clear" w:color="auto" w:fill="FFFFFF"/>
            <w:vAlign w:val="center"/>
            <w:hideMark/>
          </w:tcPr>
          <w:p w14:paraId="0A43EA7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95,06</w:t>
            </w:r>
          </w:p>
        </w:tc>
        <w:tc>
          <w:tcPr>
            <w:tcW w:w="1799" w:type="dxa"/>
            <w:tcBorders>
              <w:top w:val="nil"/>
              <w:left w:val="single" w:sz="4" w:space="0" w:color="000000"/>
              <w:bottom w:val="single" w:sz="4" w:space="0" w:color="000000"/>
              <w:right w:val="nil"/>
            </w:tcBorders>
            <w:shd w:val="clear" w:color="auto" w:fill="FFFFFF"/>
            <w:vAlign w:val="center"/>
            <w:hideMark/>
          </w:tcPr>
          <w:p w14:paraId="6A873CB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6131E02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5170E23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19,0</w:t>
            </w:r>
          </w:p>
        </w:tc>
        <w:tc>
          <w:tcPr>
            <w:tcW w:w="1506" w:type="dxa"/>
            <w:tcBorders>
              <w:top w:val="nil"/>
              <w:left w:val="single" w:sz="4" w:space="0" w:color="000000"/>
              <w:bottom w:val="single" w:sz="4" w:space="0" w:color="000000"/>
              <w:right w:val="nil"/>
            </w:tcBorders>
            <w:shd w:val="clear" w:color="auto" w:fill="FFFFFF"/>
            <w:vAlign w:val="center"/>
            <w:hideMark/>
          </w:tcPr>
          <w:p w14:paraId="72A2BAE8"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ул.Пехтина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67E9443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1662,6</w:t>
            </w:r>
          </w:p>
        </w:tc>
      </w:tr>
      <w:tr w:rsidR="00EE210C" w:rsidRPr="00EE210C" w14:paraId="0AFF7116"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084CF2C9"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0B0AC471"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371ED81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уз-3013</w:t>
            </w:r>
          </w:p>
        </w:tc>
        <w:tc>
          <w:tcPr>
            <w:tcW w:w="1800" w:type="dxa"/>
            <w:tcBorders>
              <w:top w:val="nil"/>
              <w:left w:val="single" w:sz="4" w:space="0" w:color="000000"/>
              <w:bottom w:val="single" w:sz="4" w:space="0" w:color="000000"/>
              <w:right w:val="nil"/>
            </w:tcBorders>
            <w:shd w:val="clear" w:color="auto" w:fill="FFFFFF"/>
            <w:vAlign w:val="center"/>
            <w:hideMark/>
          </w:tcPr>
          <w:p w14:paraId="3555280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1EEC579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143,64</w:t>
            </w:r>
          </w:p>
        </w:tc>
        <w:tc>
          <w:tcPr>
            <w:tcW w:w="1799" w:type="dxa"/>
            <w:tcBorders>
              <w:top w:val="nil"/>
              <w:left w:val="single" w:sz="4" w:space="0" w:color="000000"/>
              <w:bottom w:val="single" w:sz="4" w:space="0" w:color="000000"/>
              <w:right w:val="nil"/>
            </w:tcBorders>
            <w:shd w:val="clear" w:color="auto" w:fill="FFFFFF"/>
            <w:vAlign w:val="center"/>
            <w:hideMark/>
          </w:tcPr>
          <w:p w14:paraId="6BE8787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50636EA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199310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28,7</w:t>
            </w:r>
          </w:p>
        </w:tc>
        <w:tc>
          <w:tcPr>
            <w:tcW w:w="1506" w:type="dxa"/>
            <w:tcBorders>
              <w:top w:val="nil"/>
              <w:left w:val="single" w:sz="4" w:space="0" w:color="000000"/>
              <w:bottom w:val="single" w:sz="4" w:space="0" w:color="000000"/>
              <w:right w:val="nil"/>
            </w:tcBorders>
            <w:shd w:val="clear" w:color="auto" w:fill="FFFFFF"/>
            <w:vAlign w:val="center"/>
            <w:hideMark/>
          </w:tcPr>
          <w:p w14:paraId="3CFA6EAC"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ул.Пехтина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6E749ED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2512,2</w:t>
            </w:r>
          </w:p>
        </w:tc>
      </w:tr>
      <w:tr w:rsidR="00EE210C" w:rsidRPr="00EE210C" w14:paraId="0DB94B1E"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04A2029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1.24</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5649BA56"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18:28:000059</w:t>
            </w:r>
          </w:p>
        </w:tc>
        <w:tc>
          <w:tcPr>
            <w:tcW w:w="1084" w:type="dxa"/>
            <w:tcBorders>
              <w:top w:val="nil"/>
              <w:left w:val="single" w:sz="4" w:space="0" w:color="000000"/>
              <w:bottom w:val="single" w:sz="4" w:space="0" w:color="000000"/>
              <w:right w:val="nil"/>
            </w:tcBorders>
            <w:shd w:val="clear" w:color="auto" w:fill="FFFFFF"/>
            <w:vAlign w:val="center"/>
            <w:hideMark/>
          </w:tcPr>
          <w:p w14:paraId="657E558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тк-805</w:t>
            </w:r>
          </w:p>
        </w:tc>
        <w:tc>
          <w:tcPr>
            <w:tcW w:w="1800" w:type="dxa"/>
            <w:tcBorders>
              <w:top w:val="nil"/>
              <w:left w:val="single" w:sz="4" w:space="0" w:color="000000"/>
              <w:bottom w:val="single" w:sz="4" w:space="0" w:color="000000"/>
              <w:right w:val="nil"/>
            </w:tcBorders>
            <w:shd w:val="clear" w:color="auto" w:fill="FFFFFF"/>
            <w:vAlign w:val="center"/>
            <w:hideMark/>
          </w:tcPr>
          <w:p w14:paraId="3AA3DF2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уз-3019</w:t>
            </w:r>
          </w:p>
        </w:tc>
        <w:tc>
          <w:tcPr>
            <w:tcW w:w="1876" w:type="dxa"/>
            <w:tcBorders>
              <w:top w:val="nil"/>
              <w:left w:val="single" w:sz="4" w:space="0" w:color="000000"/>
              <w:bottom w:val="single" w:sz="4" w:space="0" w:color="000000"/>
              <w:right w:val="nil"/>
            </w:tcBorders>
            <w:shd w:val="clear" w:color="auto" w:fill="FFFFFF"/>
            <w:vAlign w:val="center"/>
            <w:hideMark/>
          </w:tcPr>
          <w:p w14:paraId="3BB5B7F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149,05</w:t>
            </w:r>
          </w:p>
        </w:tc>
        <w:tc>
          <w:tcPr>
            <w:tcW w:w="1799" w:type="dxa"/>
            <w:tcBorders>
              <w:top w:val="nil"/>
              <w:left w:val="single" w:sz="4" w:space="0" w:color="000000"/>
              <w:bottom w:val="single" w:sz="4" w:space="0" w:color="000000"/>
              <w:right w:val="nil"/>
            </w:tcBorders>
            <w:shd w:val="clear" w:color="auto" w:fill="FFFFFF"/>
            <w:vAlign w:val="center"/>
            <w:hideMark/>
          </w:tcPr>
          <w:p w14:paraId="455F207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6D6CAB9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7CFF116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23,8</w:t>
            </w:r>
          </w:p>
        </w:tc>
        <w:tc>
          <w:tcPr>
            <w:tcW w:w="1506" w:type="dxa"/>
            <w:tcBorders>
              <w:top w:val="nil"/>
              <w:left w:val="single" w:sz="4" w:space="0" w:color="000000"/>
              <w:bottom w:val="single" w:sz="4" w:space="0" w:color="000000"/>
              <w:right w:val="nil"/>
            </w:tcBorders>
            <w:shd w:val="clear" w:color="auto" w:fill="FFFFFF"/>
            <w:vAlign w:val="center"/>
            <w:hideMark/>
          </w:tcPr>
          <w:p w14:paraId="604B5E94"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Толстого</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46783C9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2452,7</w:t>
            </w:r>
          </w:p>
        </w:tc>
      </w:tr>
      <w:tr w:rsidR="00EE210C" w:rsidRPr="00EE210C" w14:paraId="2536EF00"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188384B5"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0886E02F"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3953290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уз-3019</w:t>
            </w:r>
          </w:p>
        </w:tc>
        <w:tc>
          <w:tcPr>
            <w:tcW w:w="1800" w:type="dxa"/>
            <w:tcBorders>
              <w:top w:val="nil"/>
              <w:left w:val="single" w:sz="4" w:space="0" w:color="000000"/>
              <w:bottom w:val="single" w:sz="4" w:space="0" w:color="000000"/>
              <w:right w:val="nil"/>
            </w:tcBorders>
            <w:shd w:val="clear" w:color="auto" w:fill="FFFFFF"/>
            <w:vAlign w:val="center"/>
            <w:hideMark/>
          </w:tcPr>
          <w:p w14:paraId="465A46C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уз-3539</w:t>
            </w:r>
          </w:p>
        </w:tc>
        <w:tc>
          <w:tcPr>
            <w:tcW w:w="1876" w:type="dxa"/>
            <w:tcBorders>
              <w:top w:val="nil"/>
              <w:left w:val="single" w:sz="4" w:space="0" w:color="000000"/>
              <w:bottom w:val="single" w:sz="4" w:space="0" w:color="000000"/>
              <w:right w:val="nil"/>
            </w:tcBorders>
            <w:shd w:val="clear" w:color="auto" w:fill="FFFFFF"/>
            <w:vAlign w:val="center"/>
            <w:hideMark/>
          </w:tcPr>
          <w:p w14:paraId="105A8B4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49,55</w:t>
            </w:r>
          </w:p>
        </w:tc>
        <w:tc>
          <w:tcPr>
            <w:tcW w:w="1799" w:type="dxa"/>
            <w:tcBorders>
              <w:top w:val="nil"/>
              <w:left w:val="single" w:sz="4" w:space="0" w:color="000000"/>
              <w:bottom w:val="single" w:sz="4" w:space="0" w:color="000000"/>
              <w:right w:val="nil"/>
            </w:tcBorders>
            <w:shd w:val="clear" w:color="auto" w:fill="FFFFFF"/>
            <w:vAlign w:val="center"/>
            <w:hideMark/>
          </w:tcPr>
          <w:p w14:paraId="7C9DD8B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4E90C27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281608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9,9</w:t>
            </w:r>
          </w:p>
        </w:tc>
        <w:tc>
          <w:tcPr>
            <w:tcW w:w="1506" w:type="dxa"/>
            <w:tcBorders>
              <w:top w:val="nil"/>
              <w:left w:val="single" w:sz="4" w:space="0" w:color="000000"/>
              <w:bottom w:val="single" w:sz="4" w:space="0" w:color="000000"/>
              <w:right w:val="nil"/>
            </w:tcBorders>
            <w:shd w:val="clear" w:color="auto" w:fill="FFFFFF"/>
            <w:vAlign w:val="center"/>
            <w:hideMark/>
          </w:tcPr>
          <w:p w14:paraId="58608982"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ул.Пехтина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0A882D1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866,6</w:t>
            </w:r>
          </w:p>
        </w:tc>
      </w:tr>
      <w:tr w:rsidR="00EE210C" w:rsidRPr="00EE210C" w14:paraId="32C3F271"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477BA173"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6CED996F"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72241D4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уз-3539</w:t>
            </w:r>
          </w:p>
        </w:tc>
        <w:tc>
          <w:tcPr>
            <w:tcW w:w="1800" w:type="dxa"/>
            <w:tcBorders>
              <w:top w:val="nil"/>
              <w:left w:val="single" w:sz="4" w:space="0" w:color="000000"/>
              <w:bottom w:val="single" w:sz="4" w:space="0" w:color="000000"/>
              <w:right w:val="nil"/>
            </w:tcBorders>
            <w:shd w:val="clear" w:color="auto" w:fill="FFFFFF"/>
            <w:vAlign w:val="center"/>
            <w:hideMark/>
          </w:tcPr>
          <w:p w14:paraId="6E84F50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7DB9EB1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129,03</w:t>
            </w:r>
          </w:p>
        </w:tc>
        <w:tc>
          <w:tcPr>
            <w:tcW w:w="1799" w:type="dxa"/>
            <w:tcBorders>
              <w:top w:val="nil"/>
              <w:left w:val="single" w:sz="4" w:space="0" w:color="000000"/>
              <w:bottom w:val="single" w:sz="4" w:space="0" w:color="000000"/>
              <w:right w:val="nil"/>
            </w:tcBorders>
            <w:shd w:val="clear" w:color="auto" w:fill="FFFFFF"/>
            <w:vAlign w:val="center"/>
            <w:hideMark/>
          </w:tcPr>
          <w:p w14:paraId="607C6C1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204C1BC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2D3791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25,8</w:t>
            </w:r>
          </w:p>
        </w:tc>
        <w:tc>
          <w:tcPr>
            <w:tcW w:w="1506" w:type="dxa"/>
            <w:tcBorders>
              <w:top w:val="nil"/>
              <w:left w:val="single" w:sz="4" w:space="0" w:color="000000"/>
              <w:bottom w:val="single" w:sz="4" w:space="0" w:color="000000"/>
              <w:right w:val="nil"/>
            </w:tcBorders>
            <w:shd w:val="clear" w:color="auto" w:fill="FFFFFF"/>
            <w:vAlign w:val="center"/>
            <w:hideMark/>
          </w:tcPr>
          <w:p w14:paraId="25D842BD"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ул.Пехтина</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485240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2256,7</w:t>
            </w:r>
          </w:p>
        </w:tc>
      </w:tr>
      <w:tr w:rsidR="00EE210C" w:rsidRPr="00EE210C" w14:paraId="3F7AC3F8"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2238A10F"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71878547"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7710E3E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уз-3019</w:t>
            </w:r>
          </w:p>
        </w:tc>
        <w:tc>
          <w:tcPr>
            <w:tcW w:w="1800" w:type="dxa"/>
            <w:tcBorders>
              <w:top w:val="nil"/>
              <w:left w:val="single" w:sz="4" w:space="0" w:color="000000"/>
              <w:bottom w:val="single" w:sz="4" w:space="0" w:color="000000"/>
              <w:right w:val="nil"/>
            </w:tcBorders>
            <w:shd w:val="clear" w:color="auto" w:fill="FFFFFF"/>
            <w:vAlign w:val="center"/>
            <w:hideMark/>
          </w:tcPr>
          <w:p w14:paraId="5E0449D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Школа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6592BCF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35,34</w:t>
            </w:r>
          </w:p>
        </w:tc>
        <w:tc>
          <w:tcPr>
            <w:tcW w:w="1799" w:type="dxa"/>
            <w:tcBorders>
              <w:top w:val="nil"/>
              <w:left w:val="single" w:sz="4" w:space="0" w:color="000000"/>
              <w:bottom w:val="single" w:sz="4" w:space="0" w:color="000000"/>
              <w:right w:val="nil"/>
            </w:tcBorders>
            <w:shd w:val="clear" w:color="auto" w:fill="FFFFFF"/>
            <w:vAlign w:val="center"/>
            <w:hideMark/>
          </w:tcPr>
          <w:p w14:paraId="4968181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3971D5D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5F2599F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5,7</w:t>
            </w:r>
          </w:p>
        </w:tc>
        <w:tc>
          <w:tcPr>
            <w:tcW w:w="1506" w:type="dxa"/>
            <w:tcBorders>
              <w:top w:val="nil"/>
              <w:left w:val="single" w:sz="4" w:space="0" w:color="000000"/>
              <w:bottom w:val="single" w:sz="4" w:space="0" w:color="000000"/>
              <w:right w:val="nil"/>
            </w:tcBorders>
            <w:shd w:val="clear" w:color="auto" w:fill="FFFFFF"/>
            <w:vAlign w:val="center"/>
            <w:hideMark/>
          </w:tcPr>
          <w:p w14:paraId="40911C35"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Толстого</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9F3F7E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581,5</w:t>
            </w:r>
          </w:p>
        </w:tc>
      </w:tr>
      <w:tr w:rsidR="00EE210C" w:rsidRPr="00EE210C" w14:paraId="320B4869"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63BCD383"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E0B414C"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70D4F25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уз-3019</w:t>
            </w:r>
          </w:p>
        </w:tc>
        <w:tc>
          <w:tcPr>
            <w:tcW w:w="1800" w:type="dxa"/>
            <w:tcBorders>
              <w:top w:val="nil"/>
              <w:left w:val="single" w:sz="4" w:space="0" w:color="000000"/>
              <w:bottom w:val="single" w:sz="4" w:space="0" w:color="000000"/>
              <w:right w:val="nil"/>
            </w:tcBorders>
            <w:shd w:val="clear" w:color="auto" w:fill="FFFFFF"/>
            <w:vAlign w:val="center"/>
            <w:hideMark/>
          </w:tcPr>
          <w:p w14:paraId="3462363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Школа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36C5EB5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25,53</w:t>
            </w:r>
          </w:p>
        </w:tc>
        <w:tc>
          <w:tcPr>
            <w:tcW w:w="1799" w:type="dxa"/>
            <w:tcBorders>
              <w:top w:val="nil"/>
              <w:left w:val="single" w:sz="4" w:space="0" w:color="000000"/>
              <w:bottom w:val="single" w:sz="4" w:space="0" w:color="000000"/>
              <w:right w:val="nil"/>
            </w:tcBorders>
            <w:shd w:val="clear" w:color="auto" w:fill="FFFFFF"/>
            <w:vAlign w:val="center"/>
            <w:hideMark/>
          </w:tcPr>
          <w:p w14:paraId="61E3286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6291B42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ABA54D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4,1</w:t>
            </w:r>
          </w:p>
        </w:tc>
        <w:tc>
          <w:tcPr>
            <w:tcW w:w="1506" w:type="dxa"/>
            <w:tcBorders>
              <w:top w:val="nil"/>
              <w:left w:val="single" w:sz="4" w:space="0" w:color="000000"/>
              <w:bottom w:val="single" w:sz="4" w:space="0" w:color="000000"/>
              <w:right w:val="nil"/>
            </w:tcBorders>
            <w:shd w:val="clear" w:color="auto" w:fill="FFFFFF"/>
            <w:vAlign w:val="center"/>
            <w:hideMark/>
          </w:tcPr>
          <w:p w14:paraId="2955161E"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Толстого</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403E533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420,1</w:t>
            </w:r>
          </w:p>
        </w:tc>
      </w:tr>
      <w:tr w:rsidR="00EE210C" w:rsidRPr="00EE210C" w14:paraId="3E00EC1C"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75E5BF6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1.25</w:t>
            </w:r>
          </w:p>
        </w:tc>
        <w:tc>
          <w:tcPr>
            <w:tcW w:w="1377" w:type="dxa"/>
            <w:tcBorders>
              <w:top w:val="nil"/>
              <w:left w:val="single" w:sz="4" w:space="0" w:color="000000"/>
              <w:bottom w:val="single" w:sz="4" w:space="0" w:color="000000"/>
              <w:right w:val="nil"/>
            </w:tcBorders>
            <w:shd w:val="clear" w:color="auto" w:fill="FFFFFF"/>
            <w:vAlign w:val="center"/>
            <w:hideMark/>
          </w:tcPr>
          <w:p w14:paraId="09ECDBC4"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18:28:000047</w:t>
            </w:r>
          </w:p>
        </w:tc>
        <w:tc>
          <w:tcPr>
            <w:tcW w:w="1084" w:type="dxa"/>
            <w:tcBorders>
              <w:top w:val="nil"/>
              <w:left w:val="single" w:sz="4" w:space="0" w:color="000000"/>
              <w:bottom w:val="single" w:sz="4" w:space="0" w:color="000000"/>
              <w:right w:val="nil"/>
            </w:tcBorders>
            <w:shd w:val="clear" w:color="auto" w:fill="FFFFFF"/>
            <w:vAlign w:val="center"/>
            <w:hideMark/>
          </w:tcPr>
          <w:p w14:paraId="5EB79FB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уз</w:t>
            </w:r>
            <w:proofErr w:type="spellEnd"/>
            <w:r w:rsidRPr="00EE210C">
              <w:rPr>
                <w:rFonts w:eastAsia="Calibri"/>
                <w:color w:val="000000"/>
                <w:sz w:val="18"/>
                <w:szCs w:val="18"/>
                <w:lang w:val="en-GB" w:eastAsia="en-US" w:bidi="ar-SA"/>
              </w:rPr>
              <w:t xml:space="preserve"> 1779</w:t>
            </w:r>
          </w:p>
        </w:tc>
        <w:tc>
          <w:tcPr>
            <w:tcW w:w="1800" w:type="dxa"/>
            <w:tcBorders>
              <w:top w:val="nil"/>
              <w:left w:val="single" w:sz="4" w:space="0" w:color="000000"/>
              <w:bottom w:val="single" w:sz="4" w:space="0" w:color="000000"/>
              <w:right w:val="nil"/>
            </w:tcBorders>
            <w:shd w:val="clear" w:color="auto" w:fill="FFFFFF"/>
            <w:vAlign w:val="center"/>
            <w:hideMark/>
          </w:tcPr>
          <w:p w14:paraId="4577A53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1A0B335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21,52</w:t>
            </w:r>
          </w:p>
        </w:tc>
        <w:tc>
          <w:tcPr>
            <w:tcW w:w="1799" w:type="dxa"/>
            <w:tcBorders>
              <w:top w:val="nil"/>
              <w:left w:val="single" w:sz="4" w:space="0" w:color="000000"/>
              <w:bottom w:val="single" w:sz="4" w:space="0" w:color="000000"/>
              <w:right w:val="nil"/>
            </w:tcBorders>
            <w:shd w:val="clear" w:color="auto" w:fill="FFFFFF"/>
            <w:vAlign w:val="center"/>
            <w:hideMark/>
          </w:tcPr>
          <w:p w14:paraId="3ABD2EB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06B6702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FF99F8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3,4</w:t>
            </w:r>
          </w:p>
        </w:tc>
        <w:tc>
          <w:tcPr>
            <w:tcW w:w="1506" w:type="dxa"/>
            <w:tcBorders>
              <w:top w:val="nil"/>
              <w:left w:val="single" w:sz="4" w:space="0" w:color="000000"/>
              <w:bottom w:val="single" w:sz="4" w:space="0" w:color="000000"/>
              <w:right w:val="nil"/>
            </w:tcBorders>
            <w:shd w:val="clear" w:color="auto" w:fill="FFFFFF"/>
            <w:vAlign w:val="center"/>
            <w:hideMark/>
          </w:tcPr>
          <w:p w14:paraId="4669AE39"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 xml:space="preserve">Жилой дом Карла Маркса 17а рядом с Карла Маркса 17 </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5F4D92A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354,1</w:t>
            </w:r>
          </w:p>
        </w:tc>
      </w:tr>
      <w:tr w:rsidR="00EE210C" w:rsidRPr="00EE210C" w14:paraId="7730CEE8"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446ED24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1.26</w:t>
            </w:r>
          </w:p>
        </w:tc>
        <w:tc>
          <w:tcPr>
            <w:tcW w:w="1377" w:type="dxa"/>
            <w:tcBorders>
              <w:top w:val="nil"/>
              <w:left w:val="single" w:sz="4" w:space="0" w:color="000000"/>
              <w:bottom w:val="single" w:sz="4" w:space="0" w:color="000000"/>
              <w:right w:val="nil"/>
            </w:tcBorders>
            <w:shd w:val="clear" w:color="auto" w:fill="FFFFFF"/>
            <w:vAlign w:val="center"/>
          </w:tcPr>
          <w:p w14:paraId="6A85BB0B"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2765794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уз</w:t>
            </w:r>
            <w:proofErr w:type="spellEnd"/>
            <w:r w:rsidRPr="00EE210C">
              <w:rPr>
                <w:rFonts w:eastAsia="Calibri"/>
                <w:color w:val="000000"/>
                <w:sz w:val="18"/>
                <w:szCs w:val="18"/>
                <w:lang w:val="en-GB" w:eastAsia="en-US" w:bidi="ar-SA"/>
              </w:rPr>
              <w:t xml:space="preserve"> 1918</w:t>
            </w:r>
          </w:p>
        </w:tc>
        <w:tc>
          <w:tcPr>
            <w:tcW w:w="1800" w:type="dxa"/>
            <w:tcBorders>
              <w:top w:val="nil"/>
              <w:left w:val="single" w:sz="4" w:space="0" w:color="000000"/>
              <w:bottom w:val="single" w:sz="4" w:space="0" w:color="000000"/>
              <w:right w:val="nil"/>
            </w:tcBorders>
            <w:shd w:val="clear" w:color="auto" w:fill="FFFFFF"/>
            <w:vAlign w:val="center"/>
            <w:hideMark/>
          </w:tcPr>
          <w:p w14:paraId="7AE9676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Отдельный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67320FB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133,34</w:t>
            </w:r>
          </w:p>
        </w:tc>
        <w:tc>
          <w:tcPr>
            <w:tcW w:w="1799" w:type="dxa"/>
            <w:tcBorders>
              <w:top w:val="nil"/>
              <w:left w:val="single" w:sz="4" w:space="0" w:color="000000"/>
              <w:bottom w:val="single" w:sz="4" w:space="0" w:color="000000"/>
              <w:right w:val="nil"/>
            </w:tcBorders>
            <w:shd w:val="clear" w:color="auto" w:fill="FFFFFF"/>
            <w:vAlign w:val="center"/>
            <w:hideMark/>
          </w:tcPr>
          <w:p w14:paraId="069121F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08D0D5B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4EA30D1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21,3</w:t>
            </w:r>
          </w:p>
        </w:tc>
        <w:tc>
          <w:tcPr>
            <w:tcW w:w="1506" w:type="dxa"/>
            <w:tcBorders>
              <w:top w:val="nil"/>
              <w:left w:val="single" w:sz="4" w:space="0" w:color="000000"/>
              <w:bottom w:val="single" w:sz="4" w:space="0" w:color="000000"/>
              <w:right w:val="nil"/>
            </w:tcBorders>
            <w:shd w:val="clear" w:color="auto" w:fill="FFFFFF"/>
            <w:vAlign w:val="center"/>
            <w:hideMark/>
          </w:tcPr>
          <w:p w14:paraId="603B109D"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proofErr w:type="spellStart"/>
            <w:r w:rsidRPr="00EE210C">
              <w:rPr>
                <w:rFonts w:eastAsia="Calibri"/>
                <w:color w:val="000000"/>
                <w:sz w:val="18"/>
                <w:szCs w:val="18"/>
                <w:lang w:eastAsia="en-US" w:bidi="ar-SA"/>
              </w:rPr>
              <w:t>ул</w:t>
            </w:r>
            <w:proofErr w:type="gramStart"/>
            <w:r w:rsidRPr="00EE210C">
              <w:rPr>
                <w:rFonts w:eastAsia="Calibri"/>
                <w:color w:val="000000"/>
                <w:sz w:val="18"/>
                <w:szCs w:val="18"/>
                <w:lang w:eastAsia="en-US" w:bidi="ar-SA"/>
              </w:rPr>
              <w:t>.Д</w:t>
            </w:r>
            <w:proofErr w:type="gramEnd"/>
            <w:r w:rsidRPr="00EE210C">
              <w:rPr>
                <w:rFonts w:eastAsia="Calibri"/>
                <w:color w:val="000000"/>
                <w:sz w:val="18"/>
                <w:szCs w:val="18"/>
                <w:lang w:eastAsia="en-US" w:bidi="ar-SA"/>
              </w:rPr>
              <w:t>рагунова</w:t>
            </w:r>
            <w:proofErr w:type="spellEnd"/>
            <w:r w:rsidRPr="00EE210C">
              <w:rPr>
                <w:rFonts w:eastAsia="Calibri"/>
                <w:color w:val="000000"/>
                <w:sz w:val="18"/>
                <w:szCs w:val="18"/>
                <w:lang w:eastAsia="en-US" w:bidi="ar-SA"/>
              </w:rPr>
              <w:t xml:space="preserve"> Отдельный жилой дом</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54F9334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2194,2</w:t>
            </w:r>
          </w:p>
        </w:tc>
      </w:tr>
      <w:tr w:rsidR="00EE210C" w:rsidRPr="00EE210C" w14:paraId="1C8E30C3"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267E894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val="en-GB" w:eastAsia="en-US" w:bidi="ar-SA"/>
              </w:rPr>
              <w:t>1.2</w:t>
            </w:r>
            <w:r w:rsidRPr="00EE210C">
              <w:rPr>
                <w:rFonts w:eastAsia="Calibri"/>
                <w:color w:val="000000"/>
                <w:sz w:val="18"/>
                <w:szCs w:val="18"/>
                <w:lang w:eastAsia="en-US" w:bidi="ar-SA"/>
              </w:rPr>
              <w:t>7</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5F643689"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18:28:000053</w:t>
            </w:r>
          </w:p>
        </w:tc>
        <w:tc>
          <w:tcPr>
            <w:tcW w:w="1084" w:type="dxa"/>
            <w:tcBorders>
              <w:top w:val="nil"/>
              <w:left w:val="single" w:sz="4" w:space="0" w:color="000000"/>
              <w:bottom w:val="single" w:sz="4" w:space="0" w:color="000000"/>
              <w:right w:val="nil"/>
            </w:tcBorders>
            <w:shd w:val="clear" w:color="auto" w:fill="FFFFFF"/>
            <w:vAlign w:val="center"/>
            <w:hideMark/>
          </w:tcPr>
          <w:p w14:paraId="228D214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уз-377</w:t>
            </w:r>
          </w:p>
        </w:tc>
        <w:tc>
          <w:tcPr>
            <w:tcW w:w="1800" w:type="dxa"/>
            <w:tcBorders>
              <w:top w:val="nil"/>
              <w:left w:val="single" w:sz="4" w:space="0" w:color="000000"/>
              <w:bottom w:val="single" w:sz="4" w:space="0" w:color="000000"/>
              <w:right w:val="nil"/>
            </w:tcBorders>
            <w:shd w:val="clear" w:color="auto" w:fill="FFFFFF"/>
            <w:vAlign w:val="center"/>
            <w:hideMark/>
          </w:tcPr>
          <w:p w14:paraId="1B417B4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уз-3007</w:t>
            </w:r>
          </w:p>
        </w:tc>
        <w:tc>
          <w:tcPr>
            <w:tcW w:w="1876" w:type="dxa"/>
            <w:tcBorders>
              <w:top w:val="nil"/>
              <w:left w:val="single" w:sz="4" w:space="0" w:color="000000"/>
              <w:bottom w:val="single" w:sz="4" w:space="0" w:color="000000"/>
              <w:right w:val="nil"/>
            </w:tcBorders>
            <w:shd w:val="clear" w:color="auto" w:fill="FFFFFF"/>
            <w:vAlign w:val="center"/>
            <w:hideMark/>
          </w:tcPr>
          <w:p w14:paraId="3A23234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114,7</w:t>
            </w:r>
          </w:p>
        </w:tc>
        <w:tc>
          <w:tcPr>
            <w:tcW w:w="1799" w:type="dxa"/>
            <w:tcBorders>
              <w:top w:val="nil"/>
              <w:left w:val="single" w:sz="4" w:space="0" w:color="000000"/>
              <w:bottom w:val="single" w:sz="4" w:space="0" w:color="000000"/>
              <w:right w:val="nil"/>
            </w:tcBorders>
            <w:shd w:val="clear" w:color="auto" w:fill="FFFFFF"/>
            <w:vAlign w:val="center"/>
            <w:hideMark/>
          </w:tcPr>
          <w:p w14:paraId="710CC4B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300</w:t>
            </w:r>
          </w:p>
        </w:tc>
        <w:tc>
          <w:tcPr>
            <w:tcW w:w="2724" w:type="dxa"/>
            <w:tcBorders>
              <w:top w:val="nil"/>
              <w:left w:val="single" w:sz="4" w:space="0" w:color="000000"/>
              <w:bottom w:val="single" w:sz="4" w:space="0" w:color="000000"/>
              <w:right w:val="nil"/>
            </w:tcBorders>
            <w:shd w:val="clear" w:color="auto" w:fill="FFFFFF"/>
            <w:vAlign w:val="center"/>
            <w:hideMark/>
          </w:tcPr>
          <w:p w14:paraId="11E27DB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38FE816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68,8</w:t>
            </w:r>
          </w:p>
        </w:tc>
        <w:tc>
          <w:tcPr>
            <w:tcW w:w="1506" w:type="dxa"/>
            <w:tcBorders>
              <w:top w:val="nil"/>
              <w:left w:val="single" w:sz="4" w:space="0" w:color="000000"/>
              <w:bottom w:val="single" w:sz="4" w:space="0" w:color="000000"/>
              <w:right w:val="nil"/>
            </w:tcBorders>
            <w:shd w:val="clear" w:color="auto" w:fill="FFFFFF"/>
            <w:vAlign w:val="center"/>
            <w:hideMark/>
          </w:tcPr>
          <w:p w14:paraId="16B7C3D6"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Драгунова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22E093A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5008,6</w:t>
            </w:r>
          </w:p>
        </w:tc>
      </w:tr>
      <w:tr w:rsidR="00EE210C" w:rsidRPr="00EE210C" w14:paraId="0E6FA3AC"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15F1654F" w14:textId="77777777" w:rsidR="00EE210C" w:rsidRPr="00EE210C" w:rsidRDefault="00EE210C" w:rsidP="00EE210C">
            <w:pPr>
              <w:autoSpaceDE/>
              <w:autoSpaceDN/>
              <w:spacing w:line="240" w:lineRule="auto"/>
              <w:ind w:firstLine="0"/>
              <w:jc w:val="left"/>
              <w:rPr>
                <w:rFonts w:eastAsia="Calibri"/>
                <w:color w:val="000000"/>
                <w:sz w:val="18"/>
                <w:szCs w:val="18"/>
                <w:lang w:eastAsia="en-US" w:bidi="ar-SA"/>
              </w:rPr>
            </w:pPr>
          </w:p>
        </w:tc>
        <w:tc>
          <w:tcPr>
            <w:tcW w:w="2461" w:type="dxa"/>
            <w:vMerge/>
            <w:tcBorders>
              <w:top w:val="nil"/>
              <w:left w:val="single" w:sz="4" w:space="0" w:color="000000"/>
              <w:bottom w:val="single" w:sz="4" w:space="0" w:color="000000"/>
              <w:right w:val="nil"/>
            </w:tcBorders>
            <w:vAlign w:val="center"/>
            <w:hideMark/>
          </w:tcPr>
          <w:p w14:paraId="68C85194"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67EE785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уз-3007</w:t>
            </w:r>
          </w:p>
        </w:tc>
        <w:tc>
          <w:tcPr>
            <w:tcW w:w="1800" w:type="dxa"/>
            <w:tcBorders>
              <w:top w:val="nil"/>
              <w:left w:val="single" w:sz="4" w:space="0" w:color="000000"/>
              <w:bottom w:val="single" w:sz="4" w:space="0" w:color="000000"/>
              <w:right w:val="nil"/>
            </w:tcBorders>
            <w:shd w:val="clear" w:color="auto" w:fill="FFFFFF"/>
            <w:vAlign w:val="center"/>
            <w:hideMark/>
          </w:tcPr>
          <w:p w14:paraId="428BE98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0C8A381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33,65</w:t>
            </w:r>
          </w:p>
        </w:tc>
        <w:tc>
          <w:tcPr>
            <w:tcW w:w="1799" w:type="dxa"/>
            <w:tcBorders>
              <w:top w:val="nil"/>
              <w:left w:val="single" w:sz="4" w:space="0" w:color="000000"/>
              <w:bottom w:val="single" w:sz="4" w:space="0" w:color="000000"/>
              <w:right w:val="nil"/>
            </w:tcBorders>
            <w:shd w:val="clear" w:color="auto" w:fill="FFFFFF"/>
            <w:vAlign w:val="center"/>
            <w:hideMark/>
          </w:tcPr>
          <w:p w14:paraId="2D9744C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1F35EEB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7312CDD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5,4</w:t>
            </w:r>
          </w:p>
        </w:tc>
        <w:tc>
          <w:tcPr>
            <w:tcW w:w="1506" w:type="dxa"/>
            <w:tcBorders>
              <w:top w:val="nil"/>
              <w:left w:val="single" w:sz="4" w:space="0" w:color="000000"/>
              <w:bottom w:val="single" w:sz="4" w:space="0" w:color="000000"/>
              <w:right w:val="nil"/>
            </w:tcBorders>
            <w:shd w:val="clear" w:color="auto" w:fill="FFFFFF"/>
            <w:vAlign w:val="center"/>
            <w:hideMark/>
          </w:tcPr>
          <w:p w14:paraId="336EE31B"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ул</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Драгунова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400B595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553,7</w:t>
            </w:r>
          </w:p>
        </w:tc>
      </w:tr>
      <w:tr w:rsidR="00EE210C" w:rsidRPr="00EE210C" w14:paraId="29057EB6"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6BE6A605" w14:textId="77777777" w:rsidR="00EE210C" w:rsidRPr="00EE210C" w:rsidRDefault="00EE210C" w:rsidP="00EE210C">
            <w:pPr>
              <w:autoSpaceDE/>
              <w:autoSpaceDN/>
              <w:spacing w:line="240" w:lineRule="auto"/>
              <w:ind w:firstLine="0"/>
              <w:jc w:val="left"/>
              <w:rPr>
                <w:rFonts w:eastAsia="Calibri"/>
                <w:color w:val="000000"/>
                <w:sz w:val="18"/>
                <w:szCs w:val="18"/>
                <w:lang w:eastAsia="en-US" w:bidi="ar-SA"/>
              </w:rPr>
            </w:pPr>
          </w:p>
        </w:tc>
        <w:tc>
          <w:tcPr>
            <w:tcW w:w="2461" w:type="dxa"/>
            <w:vMerge/>
            <w:tcBorders>
              <w:top w:val="nil"/>
              <w:left w:val="single" w:sz="4" w:space="0" w:color="000000"/>
              <w:bottom w:val="single" w:sz="4" w:space="0" w:color="000000"/>
              <w:right w:val="nil"/>
            </w:tcBorders>
            <w:vAlign w:val="center"/>
            <w:hideMark/>
          </w:tcPr>
          <w:p w14:paraId="0A7BF1ED"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4FFCB7F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уз-3007</w:t>
            </w:r>
          </w:p>
        </w:tc>
        <w:tc>
          <w:tcPr>
            <w:tcW w:w="1800" w:type="dxa"/>
            <w:tcBorders>
              <w:top w:val="nil"/>
              <w:left w:val="single" w:sz="4" w:space="0" w:color="000000"/>
              <w:bottom w:val="single" w:sz="4" w:space="0" w:color="000000"/>
              <w:right w:val="nil"/>
            </w:tcBorders>
            <w:shd w:val="clear" w:color="auto" w:fill="FFFFFF"/>
            <w:vAlign w:val="center"/>
            <w:hideMark/>
          </w:tcPr>
          <w:p w14:paraId="2D2B22C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уз-3005</w:t>
            </w:r>
          </w:p>
        </w:tc>
        <w:tc>
          <w:tcPr>
            <w:tcW w:w="1876" w:type="dxa"/>
            <w:tcBorders>
              <w:top w:val="nil"/>
              <w:left w:val="single" w:sz="4" w:space="0" w:color="000000"/>
              <w:bottom w:val="single" w:sz="4" w:space="0" w:color="000000"/>
              <w:right w:val="nil"/>
            </w:tcBorders>
            <w:shd w:val="clear" w:color="auto" w:fill="FFFFFF"/>
            <w:vAlign w:val="center"/>
            <w:hideMark/>
          </w:tcPr>
          <w:p w14:paraId="6AE2EDA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141,7</w:t>
            </w:r>
          </w:p>
        </w:tc>
        <w:tc>
          <w:tcPr>
            <w:tcW w:w="1799" w:type="dxa"/>
            <w:tcBorders>
              <w:top w:val="nil"/>
              <w:left w:val="single" w:sz="4" w:space="0" w:color="000000"/>
              <w:bottom w:val="single" w:sz="4" w:space="0" w:color="000000"/>
              <w:right w:val="nil"/>
            </w:tcBorders>
            <w:shd w:val="clear" w:color="auto" w:fill="FFFFFF"/>
            <w:vAlign w:val="center"/>
            <w:hideMark/>
          </w:tcPr>
          <w:p w14:paraId="1EC4486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300</w:t>
            </w:r>
          </w:p>
        </w:tc>
        <w:tc>
          <w:tcPr>
            <w:tcW w:w="2724" w:type="dxa"/>
            <w:tcBorders>
              <w:top w:val="nil"/>
              <w:left w:val="single" w:sz="4" w:space="0" w:color="000000"/>
              <w:bottom w:val="single" w:sz="4" w:space="0" w:color="000000"/>
              <w:right w:val="nil"/>
            </w:tcBorders>
            <w:shd w:val="clear" w:color="auto" w:fill="FFFFFF"/>
            <w:vAlign w:val="center"/>
            <w:hideMark/>
          </w:tcPr>
          <w:p w14:paraId="6B1A99B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7687FCC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85,0</w:t>
            </w:r>
          </w:p>
        </w:tc>
        <w:tc>
          <w:tcPr>
            <w:tcW w:w="1506" w:type="dxa"/>
            <w:tcBorders>
              <w:top w:val="nil"/>
              <w:left w:val="single" w:sz="4" w:space="0" w:color="000000"/>
              <w:bottom w:val="single" w:sz="4" w:space="0" w:color="000000"/>
              <w:right w:val="nil"/>
            </w:tcBorders>
            <w:shd w:val="clear" w:color="auto" w:fill="FFFFFF"/>
            <w:vAlign w:val="center"/>
            <w:hideMark/>
          </w:tcPr>
          <w:p w14:paraId="59FA90A7"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Драгунова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C8C2F7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6187,6</w:t>
            </w:r>
          </w:p>
        </w:tc>
      </w:tr>
      <w:tr w:rsidR="00EE210C" w:rsidRPr="00EE210C" w14:paraId="7D04C5B9"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52DAD279" w14:textId="77777777" w:rsidR="00EE210C" w:rsidRPr="00EE210C" w:rsidRDefault="00EE210C" w:rsidP="00EE210C">
            <w:pPr>
              <w:autoSpaceDE/>
              <w:autoSpaceDN/>
              <w:spacing w:line="240" w:lineRule="auto"/>
              <w:ind w:firstLine="0"/>
              <w:jc w:val="left"/>
              <w:rPr>
                <w:rFonts w:eastAsia="Calibri"/>
                <w:color w:val="000000"/>
                <w:sz w:val="18"/>
                <w:szCs w:val="18"/>
                <w:lang w:eastAsia="en-US" w:bidi="ar-SA"/>
              </w:rPr>
            </w:pPr>
          </w:p>
        </w:tc>
        <w:tc>
          <w:tcPr>
            <w:tcW w:w="2461" w:type="dxa"/>
            <w:vMerge/>
            <w:tcBorders>
              <w:top w:val="nil"/>
              <w:left w:val="single" w:sz="4" w:space="0" w:color="000000"/>
              <w:bottom w:val="single" w:sz="4" w:space="0" w:color="000000"/>
              <w:right w:val="nil"/>
            </w:tcBorders>
            <w:vAlign w:val="center"/>
            <w:hideMark/>
          </w:tcPr>
          <w:p w14:paraId="2FC95B4D"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5AC06FA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уз-3005</w:t>
            </w:r>
          </w:p>
        </w:tc>
        <w:tc>
          <w:tcPr>
            <w:tcW w:w="1800" w:type="dxa"/>
            <w:tcBorders>
              <w:top w:val="nil"/>
              <w:left w:val="single" w:sz="4" w:space="0" w:color="000000"/>
              <w:bottom w:val="single" w:sz="4" w:space="0" w:color="000000"/>
              <w:right w:val="nil"/>
            </w:tcBorders>
            <w:shd w:val="clear" w:color="auto" w:fill="FFFFFF"/>
            <w:vAlign w:val="center"/>
            <w:hideMark/>
          </w:tcPr>
          <w:p w14:paraId="2388ACA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Школа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4D54E2C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29,09</w:t>
            </w:r>
          </w:p>
        </w:tc>
        <w:tc>
          <w:tcPr>
            <w:tcW w:w="1799" w:type="dxa"/>
            <w:tcBorders>
              <w:top w:val="nil"/>
              <w:left w:val="single" w:sz="4" w:space="0" w:color="000000"/>
              <w:bottom w:val="single" w:sz="4" w:space="0" w:color="000000"/>
              <w:right w:val="nil"/>
            </w:tcBorders>
            <w:shd w:val="clear" w:color="auto" w:fill="FFFFFF"/>
            <w:vAlign w:val="center"/>
            <w:hideMark/>
          </w:tcPr>
          <w:p w14:paraId="4C8CD12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200</w:t>
            </w:r>
          </w:p>
        </w:tc>
        <w:tc>
          <w:tcPr>
            <w:tcW w:w="2724" w:type="dxa"/>
            <w:tcBorders>
              <w:top w:val="nil"/>
              <w:left w:val="single" w:sz="4" w:space="0" w:color="000000"/>
              <w:bottom w:val="single" w:sz="4" w:space="0" w:color="000000"/>
              <w:right w:val="nil"/>
            </w:tcBorders>
            <w:shd w:val="clear" w:color="auto" w:fill="FFFFFF"/>
            <w:vAlign w:val="center"/>
            <w:hideMark/>
          </w:tcPr>
          <w:p w14:paraId="5140650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E70057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11,6</w:t>
            </w:r>
          </w:p>
        </w:tc>
        <w:tc>
          <w:tcPr>
            <w:tcW w:w="1506" w:type="dxa"/>
            <w:tcBorders>
              <w:top w:val="nil"/>
              <w:left w:val="single" w:sz="4" w:space="0" w:color="000000"/>
              <w:bottom w:val="single" w:sz="4" w:space="0" w:color="000000"/>
              <w:right w:val="nil"/>
            </w:tcBorders>
            <w:shd w:val="clear" w:color="auto" w:fill="FFFFFF"/>
            <w:vAlign w:val="center"/>
            <w:hideMark/>
          </w:tcPr>
          <w:p w14:paraId="1A8FB813"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Драгунова</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Школа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69569B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869,9</w:t>
            </w:r>
          </w:p>
        </w:tc>
      </w:tr>
      <w:tr w:rsidR="00EE210C" w:rsidRPr="00EE210C" w14:paraId="3BC8CD0A"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3B225846" w14:textId="77777777" w:rsidR="00EE210C" w:rsidRPr="00EE210C" w:rsidRDefault="00EE210C" w:rsidP="00EE210C">
            <w:pPr>
              <w:autoSpaceDE/>
              <w:autoSpaceDN/>
              <w:spacing w:line="240" w:lineRule="auto"/>
              <w:ind w:firstLine="0"/>
              <w:jc w:val="left"/>
              <w:rPr>
                <w:rFonts w:eastAsia="Calibri"/>
                <w:color w:val="000000"/>
                <w:sz w:val="18"/>
                <w:szCs w:val="18"/>
                <w:lang w:eastAsia="en-US" w:bidi="ar-SA"/>
              </w:rPr>
            </w:pPr>
          </w:p>
        </w:tc>
        <w:tc>
          <w:tcPr>
            <w:tcW w:w="2461" w:type="dxa"/>
            <w:vMerge/>
            <w:tcBorders>
              <w:top w:val="nil"/>
              <w:left w:val="single" w:sz="4" w:space="0" w:color="000000"/>
              <w:bottom w:val="single" w:sz="4" w:space="0" w:color="000000"/>
              <w:right w:val="nil"/>
            </w:tcBorders>
            <w:vAlign w:val="center"/>
            <w:hideMark/>
          </w:tcPr>
          <w:p w14:paraId="2FA137E4"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56EA041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уз-3005</w:t>
            </w:r>
          </w:p>
        </w:tc>
        <w:tc>
          <w:tcPr>
            <w:tcW w:w="1800" w:type="dxa"/>
            <w:tcBorders>
              <w:top w:val="nil"/>
              <w:left w:val="single" w:sz="4" w:space="0" w:color="000000"/>
              <w:bottom w:val="single" w:sz="4" w:space="0" w:color="000000"/>
              <w:right w:val="nil"/>
            </w:tcBorders>
            <w:shd w:val="clear" w:color="auto" w:fill="FFFFFF"/>
            <w:vAlign w:val="center"/>
            <w:hideMark/>
          </w:tcPr>
          <w:p w14:paraId="6AABAD2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Многоквартирный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571EF0A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59,43</w:t>
            </w:r>
          </w:p>
        </w:tc>
        <w:tc>
          <w:tcPr>
            <w:tcW w:w="1799" w:type="dxa"/>
            <w:tcBorders>
              <w:top w:val="nil"/>
              <w:left w:val="single" w:sz="4" w:space="0" w:color="000000"/>
              <w:bottom w:val="single" w:sz="4" w:space="0" w:color="000000"/>
              <w:right w:val="nil"/>
            </w:tcBorders>
            <w:shd w:val="clear" w:color="auto" w:fill="FFFFFF"/>
            <w:vAlign w:val="center"/>
            <w:hideMark/>
          </w:tcPr>
          <w:p w14:paraId="59044DE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300</w:t>
            </w:r>
          </w:p>
        </w:tc>
        <w:tc>
          <w:tcPr>
            <w:tcW w:w="2724" w:type="dxa"/>
            <w:tcBorders>
              <w:top w:val="nil"/>
              <w:left w:val="single" w:sz="4" w:space="0" w:color="000000"/>
              <w:bottom w:val="single" w:sz="4" w:space="0" w:color="000000"/>
              <w:right w:val="nil"/>
            </w:tcBorders>
            <w:shd w:val="clear" w:color="auto" w:fill="FFFFFF"/>
            <w:vAlign w:val="center"/>
            <w:hideMark/>
          </w:tcPr>
          <w:p w14:paraId="152D791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C8AA5C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35,7</w:t>
            </w:r>
          </w:p>
        </w:tc>
        <w:tc>
          <w:tcPr>
            <w:tcW w:w="1506" w:type="dxa"/>
            <w:tcBorders>
              <w:top w:val="nil"/>
              <w:left w:val="single" w:sz="4" w:space="0" w:color="000000"/>
              <w:bottom w:val="single" w:sz="4" w:space="0" w:color="000000"/>
              <w:right w:val="nil"/>
            </w:tcBorders>
            <w:shd w:val="clear" w:color="auto" w:fill="FFFFFF"/>
            <w:vAlign w:val="center"/>
            <w:hideMark/>
          </w:tcPr>
          <w:p w14:paraId="3E07390F"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Многоквартирный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ул</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Драгунова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624C5E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2595,1</w:t>
            </w:r>
          </w:p>
        </w:tc>
      </w:tr>
      <w:tr w:rsidR="00EE210C" w:rsidRPr="00EE210C" w14:paraId="43B9F387"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216ED33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val="en-GB" w:eastAsia="en-US" w:bidi="ar-SA"/>
              </w:rPr>
              <w:t>1.2</w:t>
            </w:r>
            <w:r w:rsidRPr="00EE210C">
              <w:rPr>
                <w:rFonts w:eastAsia="Calibri"/>
                <w:color w:val="000000"/>
                <w:sz w:val="18"/>
                <w:szCs w:val="18"/>
                <w:lang w:eastAsia="en-US" w:bidi="ar-SA"/>
              </w:rPr>
              <w:t>8</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33A9FC56"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18:28:000091</w:t>
            </w:r>
          </w:p>
        </w:tc>
        <w:tc>
          <w:tcPr>
            <w:tcW w:w="1084" w:type="dxa"/>
            <w:tcBorders>
              <w:top w:val="nil"/>
              <w:left w:val="single" w:sz="4" w:space="0" w:color="000000"/>
              <w:bottom w:val="single" w:sz="4" w:space="0" w:color="000000"/>
              <w:right w:val="nil"/>
            </w:tcBorders>
            <w:shd w:val="clear" w:color="auto" w:fill="FFFFFF"/>
            <w:vAlign w:val="center"/>
            <w:hideMark/>
          </w:tcPr>
          <w:p w14:paraId="1B4245C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уз-1108</w:t>
            </w:r>
          </w:p>
        </w:tc>
        <w:tc>
          <w:tcPr>
            <w:tcW w:w="1800" w:type="dxa"/>
            <w:tcBorders>
              <w:top w:val="nil"/>
              <w:left w:val="single" w:sz="4" w:space="0" w:color="000000"/>
              <w:bottom w:val="single" w:sz="4" w:space="0" w:color="000000"/>
              <w:right w:val="nil"/>
            </w:tcBorders>
            <w:shd w:val="clear" w:color="auto" w:fill="FFFFFF"/>
            <w:vAlign w:val="center"/>
            <w:hideMark/>
          </w:tcPr>
          <w:p w14:paraId="587C01F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уз-3500</w:t>
            </w:r>
          </w:p>
        </w:tc>
        <w:tc>
          <w:tcPr>
            <w:tcW w:w="1876" w:type="dxa"/>
            <w:tcBorders>
              <w:top w:val="nil"/>
              <w:left w:val="single" w:sz="4" w:space="0" w:color="000000"/>
              <w:bottom w:val="single" w:sz="4" w:space="0" w:color="000000"/>
              <w:right w:val="nil"/>
            </w:tcBorders>
            <w:shd w:val="clear" w:color="auto" w:fill="FFFFFF"/>
            <w:vAlign w:val="center"/>
            <w:hideMark/>
          </w:tcPr>
          <w:p w14:paraId="28653C2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51,68</w:t>
            </w:r>
          </w:p>
        </w:tc>
        <w:tc>
          <w:tcPr>
            <w:tcW w:w="1799" w:type="dxa"/>
            <w:tcBorders>
              <w:top w:val="nil"/>
              <w:left w:val="single" w:sz="4" w:space="0" w:color="000000"/>
              <w:bottom w:val="single" w:sz="4" w:space="0" w:color="000000"/>
              <w:right w:val="nil"/>
            </w:tcBorders>
            <w:shd w:val="clear" w:color="auto" w:fill="FFFFFF"/>
            <w:vAlign w:val="center"/>
            <w:hideMark/>
          </w:tcPr>
          <w:p w14:paraId="4EC2481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0E54679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5717899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10,3</w:t>
            </w:r>
          </w:p>
        </w:tc>
        <w:tc>
          <w:tcPr>
            <w:tcW w:w="1506" w:type="dxa"/>
            <w:tcBorders>
              <w:top w:val="nil"/>
              <w:left w:val="single" w:sz="4" w:space="0" w:color="000000"/>
              <w:bottom w:val="single" w:sz="4" w:space="0" w:color="000000"/>
              <w:right w:val="nil"/>
            </w:tcBorders>
            <w:shd w:val="clear" w:color="auto" w:fill="FFFFFF"/>
            <w:vAlign w:val="center"/>
            <w:hideMark/>
          </w:tcPr>
          <w:p w14:paraId="3D053480"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eastAsia="en-US" w:bidi="ar-SA"/>
              </w:rPr>
              <w:t xml:space="preserve">ул. Первая Красноармейская Барышникова </w:t>
            </w:r>
            <w:proofErr w:type="spellStart"/>
            <w:r w:rsidRPr="00EE210C">
              <w:rPr>
                <w:rFonts w:eastAsia="Calibri"/>
                <w:color w:val="000000"/>
                <w:sz w:val="18"/>
                <w:szCs w:val="18"/>
                <w:lang w:eastAsia="en-US" w:bidi="ar-SA"/>
              </w:rPr>
              <w:t>Бр</w:t>
            </w:r>
            <w:proofErr w:type="spellEnd"/>
            <w:r w:rsidRPr="00EE210C">
              <w:rPr>
                <w:rFonts w:eastAsia="Calibri"/>
                <w:color w:val="000000"/>
                <w:sz w:val="18"/>
                <w:szCs w:val="18"/>
                <w:lang w:eastAsia="en-US" w:bidi="ar-SA"/>
              </w:rPr>
              <w:t xml:space="preserve">. </w:t>
            </w:r>
            <w:proofErr w:type="spellStart"/>
            <w:r w:rsidRPr="00EE210C">
              <w:rPr>
                <w:rFonts w:eastAsia="Calibri"/>
                <w:color w:val="000000"/>
                <w:sz w:val="18"/>
                <w:szCs w:val="18"/>
                <w:lang w:val="en-GB" w:eastAsia="en-US" w:bidi="ar-SA"/>
              </w:rPr>
              <w:t>Касимовых</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0BBBEE8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903,9</w:t>
            </w:r>
          </w:p>
        </w:tc>
      </w:tr>
      <w:tr w:rsidR="00EE210C" w:rsidRPr="00EE210C" w14:paraId="4CFBA749"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4FC05703" w14:textId="77777777" w:rsidR="00EE210C" w:rsidRPr="00EE210C" w:rsidRDefault="00EE210C" w:rsidP="00EE210C">
            <w:pPr>
              <w:autoSpaceDE/>
              <w:autoSpaceDN/>
              <w:spacing w:line="240" w:lineRule="auto"/>
              <w:ind w:firstLine="0"/>
              <w:jc w:val="left"/>
              <w:rPr>
                <w:rFonts w:eastAsia="Calibri"/>
                <w:color w:val="000000"/>
                <w:sz w:val="18"/>
                <w:szCs w:val="18"/>
                <w:lang w:eastAsia="en-US" w:bidi="ar-SA"/>
              </w:rPr>
            </w:pPr>
          </w:p>
        </w:tc>
        <w:tc>
          <w:tcPr>
            <w:tcW w:w="2461" w:type="dxa"/>
            <w:vMerge/>
            <w:tcBorders>
              <w:top w:val="nil"/>
              <w:left w:val="single" w:sz="4" w:space="0" w:color="000000"/>
              <w:bottom w:val="single" w:sz="4" w:space="0" w:color="000000"/>
              <w:right w:val="nil"/>
            </w:tcBorders>
            <w:vAlign w:val="center"/>
            <w:hideMark/>
          </w:tcPr>
          <w:p w14:paraId="20D6E72F"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6F6FA86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уз-3500</w:t>
            </w:r>
          </w:p>
        </w:tc>
        <w:tc>
          <w:tcPr>
            <w:tcW w:w="1800" w:type="dxa"/>
            <w:tcBorders>
              <w:top w:val="nil"/>
              <w:left w:val="single" w:sz="4" w:space="0" w:color="000000"/>
              <w:bottom w:val="single" w:sz="4" w:space="0" w:color="000000"/>
              <w:right w:val="nil"/>
            </w:tcBorders>
            <w:shd w:val="clear" w:color="auto" w:fill="FFFFFF"/>
            <w:vAlign w:val="center"/>
            <w:hideMark/>
          </w:tcPr>
          <w:p w14:paraId="299D39D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0FC0914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20,23</w:t>
            </w:r>
          </w:p>
        </w:tc>
        <w:tc>
          <w:tcPr>
            <w:tcW w:w="1799" w:type="dxa"/>
            <w:tcBorders>
              <w:top w:val="nil"/>
              <w:left w:val="single" w:sz="4" w:space="0" w:color="000000"/>
              <w:bottom w:val="single" w:sz="4" w:space="0" w:color="000000"/>
              <w:right w:val="nil"/>
            </w:tcBorders>
            <w:shd w:val="clear" w:color="auto" w:fill="FFFFFF"/>
            <w:vAlign w:val="center"/>
            <w:hideMark/>
          </w:tcPr>
          <w:p w14:paraId="6992E02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42AF412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5863DD2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4,0</w:t>
            </w:r>
          </w:p>
        </w:tc>
        <w:tc>
          <w:tcPr>
            <w:tcW w:w="1506" w:type="dxa"/>
            <w:tcBorders>
              <w:top w:val="nil"/>
              <w:left w:val="single" w:sz="4" w:space="0" w:color="000000"/>
              <w:bottom w:val="single" w:sz="4" w:space="0" w:color="000000"/>
              <w:right w:val="nil"/>
            </w:tcBorders>
            <w:shd w:val="clear" w:color="auto" w:fill="FFFFFF"/>
            <w:vAlign w:val="center"/>
            <w:hideMark/>
          </w:tcPr>
          <w:p w14:paraId="0A27BC12"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eastAsia="en-US" w:bidi="ar-SA"/>
              </w:rPr>
              <w:t xml:space="preserve">ул. Первая Красноармейская Барышникова </w:t>
            </w:r>
            <w:proofErr w:type="spellStart"/>
            <w:r w:rsidRPr="00EE210C">
              <w:rPr>
                <w:rFonts w:eastAsia="Calibri"/>
                <w:color w:val="000000"/>
                <w:sz w:val="18"/>
                <w:szCs w:val="18"/>
                <w:lang w:eastAsia="en-US" w:bidi="ar-SA"/>
              </w:rPr>
              <w:t>Бр</w:t>
            </w:r>
            <w:proofErr w:type="spellEnd"/>
            <w:r w:rsidRPr="00EE210C">
              <w:rPr>
                <w:rFonts w:eastAsia="Calibri"/>
                <w:color w:val="000000"/>
                <w:sz w:val="18"/>
                <w:szCs w:val="18"/>
                <w:lang w:eastAsia="en-US" w:bidi="ar-SA"/>
              </w:rPr>
              <w:t xml:space="preserve">. </w:t>
            </w:r>
            <w:proofErr w:type="spellStart"/>
            <w:r w:rsidRPr="00EE210C">
              <w:rPr>
                <w:rFonts w:eastAsia="Calibri"/>
                <w:color w:val="000000"/>
                <w:sz w:val="18"/>
                <w:szCs w:val="18"/>
                <w:lang w:val="en-GB" w:eastAsia="en-US" w:bidi="ar-SA"/>
              </w:rPr>
              <w:t>Касимовых</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166BA0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353,8</w:t>
            </w:r>
          </w:p>
        </w:tc>
      </w:tr>
      <w:tr w:rsidR="00EE210C" w:rsidRPr="00EE210C" w14:paraId="008A9DED"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6D4D885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val="en-GB" w:eastAsia="en-US" w:bidi="ar-SA"/>
              </w:rPr>
              <w:t>1.</w:t>
            </w:r>
            <w:r w:rsidRPr="00EE210C">
              <w:rPr>
                <w:rFonts w:eastAsia="Calibri"/>
                <w:color w:val="000000"/>
                <w:sz w:val="18"/>
                <w:szCs w:val="18"/>
                <w:lang w:eastAsia="en-US" w:bidi="ar-SA"/>
              </w:rPr>
              <w:t>29</w:t>
            </w:r>
          </w:p>
        </w:tc>
        <w:tc>
          <w:tcPr>
            <w:tcW w:w="1377" w:type="dxa"/>
            <w:tcBorders>
              <w:top w:val="nil"/>
              <w:left w:val="single" w:sz="4" w:space="0" w:color="000000"/>
              <w:bottom w:val="single" w:sz="4" w:space="0" w:color="000000"/>
              <w:right w:val="nil"/>
            </w:tcBorders>
            <w:shd w:val="clear" w:color="auto" w:fill="FFFFFF"/>
            <w:vAlign w:val="center"/>
            <w:hideMark/>
          </w:tcPr>
          <w:p w14:paraId="52735B60"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18:28:000091</w:t>
            </w:r>
          </w:p>
        </w:tc>
        <w:tc>
          <w:tcPr>
            <w:tcW w:w="1084" w:type="dxa"/>
            <w:tcBorders>
              <w:top w:val="nil"/>
              <w:left w:val="single" w:sz="4" w:space="0" w:color="000000"/>
              <w:bottom w:val="single" w:sz="4" w:space="0" w:color="000000"/>
              <w:right w:val="nil"/>
            </w:tcBorders>
            <w:shd w:val="clear" w:color="auto" w:fill="FFFFFF"/>
            <w:vAlign w:val="center"/>
            <w:hideMark/>
          </w:tcPr>
          <w:p w14:paraId="2E85448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уз-1109</w:t>
            </w:r>
          </w:p>
        </w:tc>
        <w:tc>
          <w:tcPr>
            <w:tcW w:w="1800" w:type="dxa"/>
            <w:tcBorders>
              <w:top w:val="nil"/>
              <w:left w:val="single" w:sz="4" w:space="0" w:color="000000"/>
              <w:bottom w:val="single" w:sz="4" w:space="0" w:color="000000"/>
              <w:right w:val="nil"/>
            </w:tcBorders>
            <w:shd w:val="clear" w:color="auto" w:fill="FFFFFF"/>
            <w:vAlign w:val="center"/>
            <w:hideMark/>
          </w:tcPr>
          <w:p w14:paraId="49A2899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7B84650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57,21</w:t>
            </w:r>
          </w:p>
        </w:tc>
        <w:tc>
          <w:tcPr>
            <w:tcW w:w="1799" w:type="dxa"/>
            <w:tcBorders>
              <w:top w:val="nil"/>
              <w:left w:val="single" w:sz="4" w:space="0" w:color="000000"/>
              <w:bottom w:val="single" w:sz="4" w:space="0" w:color="000000"/>
              <w:right w:val="nil"/>
            </w:tcBorders>
            <w:shd w:val="clear" w:color="auto" w:fill="FFFFFF"/>
            <w:vAlign w:val="center"/>
            <w:hideMark/>
          </w:tcPr>
          <w:p w14:paraId="21259AB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3AACFCA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9665A6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11,4</w:t>
            </w:r>
          </w:p>
        </w:tc>
        <w:tc>
          <w:tcPr>
            <w:tcW w:w="1506" w:type="dxa"/>
            <w:tcBorders>
              <w:top w:val="nil"/>
              <w:left w:val="single" w:sz="4" w:space="0" w:color="000000"/>
              <w:bottom w:val="single" w:sz="4" w:space="0" w:color="000000"/>
              <w:right w:val="nil"/>
            </w:tcBorders>
            <w:shd w:val="clear" w:color="auto" w:fill="FFFFFF"/>
            <w:vAlign w:val="center"/>
            <w:hideMark/>
          </w:tcPr>
          <w:p w14:paraId="06A70E4B"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eastAsia="en-US" w:bidi="ar-SA"/>
              </w:rPr>
              <w:t xml:space="preserve">ул. Первая Красноармейская Барышникова </w:t>
            </w:r>
            <w:proofErr w:type="spellStart"/>
            <w:r w:rsidRPr="00EE210C">
              <w:rPr>
                <w:rFonts w:eastAsia="Calibri"/>
                <w:color w:val="000000"/>
                <w:sz w:val="18"/>
                <w:szCs w:val="18"/>
                <w:lang w:eastAsia="en-US" w:bidi="ar-SA"/>
              </w:rPr>
              <w:t>Бр</w:t>
            </w:r>
            <w:proofErr w:type="spellEnd"/>
            <w:r w:rsidRPr="00EE210C">
              <w:rPr>
                <w:rFonts w:eastAsia="Calibri"/>
                <w:color w:val="000000"/>
                <w:sz w:val="18"/>
                <w:szCs w:val="18"/>
                <w:lang w:eastAsia="en-US" w:bidi="ar-SA"/>
              </w:rPr>
              <w:t xml:space="preserve">. </w:t>
            </w:r>
            <w:proofErr w:type="spellStart"/>
            <w:r w:rsidRPr="00EE210C">
              <w:rPr>
                <w:rFonts w:eastAsia="Calibri"/>
                <w:color w:val="000000"/>
                <w:sz w:val="18"/>
                <w:szCs w:val="18"/>
                <w:lang w:val="en-GB" w:eastAsia="en-US" w:bidi="ar-SA"/>
              </w:rPr>
              <w:t>Касимовых</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51DC03C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1000,6</w:t>
            </w:r>
          </w:p>
        </w:tc>
      </w:tr>
      <w:tr w:rsidR="00EE210C" w:rsidRPr="00EE210C" w14:paraId="2D9C7902"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60D9476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val="en-GB" w:eastAsia="en-US" w:bidi="ar-SA"/>
              </w:rPr>
              <w:t>1.3</w:t>
            </w:r>
            <w:r w:rsidRPr="00EE210C">
              <w:rPr>
                <w:rFonts w:eastAsia="Calibri"/>
                <w:color w:val="000000"/>
                <w:sz w:val="18"/>
                <w:szCs w:val="18"/>
                <w:lang w:eastAsia="en-US" w:bidi="ar-SA"/>
              </w:rPr>
              <w:t>0</w:t>
            </w:r>
          </w:p>
        </w:tc>
        <w:tc>
          <w:tcPr>
            <w:tcW w:w="1377" w:type="dxa"/>
            <w:tcBorders>
              <w:top w:val="nil"/>
              <w:left w:val="single" w:sz="4" w:space="0" w:color="000000"/>
              <w:bottom w:val="single" w:sz="4" w:space="0" w:color="000000"/>
              <w:right w:val="nil"/>
            </w:tcBorders>
            <w:shd w:val="clear" w:color="auto" w:fill="FFFFFF"/>
            <w:vAlign w:val="center"/>
            <w:hideMark/>
          </w:tcPr>
          <w:p w14:paraId="0A94AD4F"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18:28:000098</w:t>
            </w:r>
          </w:p>
        </w:tc>
        <w:tc>
          <w:tcPr>
            <w:tcW w:w="1084" w:type="dxa"/>
            <w:tcBorders>
              <w:top w:val="nil"/>
              <w:left w:val="single" w:sz="4" w:space="0" w:color="000000"/>
              <w:bottom w:val="single" w:sz="4" w:space="0" w:color="000000"/>
              <w:right w:val="nil"/>
            </w:tcBorders>
            <w:shd w:val="clear" w:color="auto" w:fill="FFFFFF"/>
            <w:vAlign w:val="center"/>
            <w:hideMark/>
          </w:tcPr>
          <w:p w14:paraId="04C976C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уз-1109</w:t>
            </w:r>
          </w:p>
        </w:tc>
        <w:tc>
          <w:tcPr>
            <w:tcW w:w="1800" w:type="dxa"/>
            <w:tcBorders>
              <w:top w:val="nil"/>
              <w:left w:val="single" w:sz="4" w:space="0" w:color="000000"/>
              <w:bottom w:val="single" w:sz="4" w:space="0" w:color="000000"/>
              <w:right w:val="nil"/>
            </w:tcBorders>
            <w:shd w:val="clear" w:color="auto" w:fill="FFFFFF"/>
            <w:vAlign w:val="center"/>
            <w:hideMark/>
          </w:tcPr>
          <w:p w14:paraId="3FDFA52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Торговый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центр</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01CF039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114,24</w:t>
            </w:r>
          </w:p>
        </w:tc>
        <w:tc>
          <w:tcPr>
            <w:tcW w:w="1799" w:type="dxa"/>
            <w:tcBorders>
              <w:top w:val="nil"/>
              <w:left w:val="single" w:sz="4" w:space="0" w:color="000000"/>
              <w:bottom w:val="single" w:sz="4" w:space="0" w:color="000000"/>
              <w:right w:val="nil"/>
            </w:tcBorders>
            <w:shd w:val="clear" w:color="auto" w:fill="FFFFFF"/>
            <w:vAlign w:val="center"/>
            <w:hideMark/>
          </w:tcPr>
          <w:p w14:paraId="7DC8689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0C61CC1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EE0622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18,3</w:t>
            </w:r>
          </w:p>
        </w:tc>
        <w:tc>
          <w:tcPr>
            <w:tcW w:w="1506" w:type="dxa"/>
            <w:tcBorders>
              <w:top w:val="nil"/>
              <w:left w:val="single" w:sz="4" w:space="0" w:color="000000"/>
              <w:bottom w:val="single" w:sz="4" w:space="0" w:color="000000"/>
              <w:right w:val="nil"/>
            </w:tcBorders>
            <w:shd w:val="clear" w:color="auto" w:fill="FFFFFF"/>
            <w:vAlign w:val="center"/>
            <w:hideMark/>
          </w:tcPr>
          <w:p w14:paraId="21226868"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 xml:space="preserve">ул. Барышникова </w:t>
            </w:r>
            <w:proofErr w:type="spellStart"/>
            <w:r w:rsidRPr="00EE210C">
              <w:rPr>
                <w:rFonts w:eastAsia="Calibri"/>
                <w:color w:val="000000"/>
                <w:sz w:val="18"/>
                <w:szCs w:val="18"/>
                <w:lang w:eastAsia="en-US" w:bidi="ar-SA"/>
              </w:rPr>
              <w:t>Бр</w:t>
            </w:r>
            <w:proofErr w:type="spellEnd"/>
            <w:r w:rsidRPr="00EE210C">
              <w:rPr>
                <w:rFonts w:eastAsia="Calibri"/>
                <w:color w:val="000000"/>
                <w:sz w:val="18"/>
                <w:szCs w:val="18"/>
                <w:lang w:eastAsia="en-US" w:bidi="ar-SA"/>
              </w:rPr>
              <w:t xml:space="preserve">. </w:t>
            </w:r>
            <w:proofErr w:type="spellStart"/>
            <w:r w:rsidRPr="00EE210C">
              <w:rPr>
                <w:rFonts w:eastAsia="Calibri"/>
                <w:color w:val="000000"/>
                <w:sz w:val="18"/>
                <w:szCs w:val="18"/>
                <w:lang w:eastAsia="en-US" w:bidi="ar-SA"/>
              </w:rPr>
              <w:t>Касимовых</w:t>
            </w:r>
            <w:proofErr w:type="spellEnd"/>
            <w:r w:rsidRPr="00EE210C">
              <w:rPr>
                <w:rFonts w:eastAsia="Calibri"/>
                <w:color w:val="000000"/>
                <w:sz w:val="18"/>
                <w:szCs w:val="18"/>
                <w:lang w:eastAsia="en-US" w:bidi="ar-SA"/>
              </w:rPr>
              <w:t xml:space="preserve"> Пастухова</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400C296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1879,9</w:t>
            </w:r>
          </w:p>
        </w:tc>
      </w:tr>
      <w:tr w:rsidR="00EE210C" w:rsidRPr="00EE210C" w14:paraId="2E0CD358"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66DB047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val="en-GB" w:eastAsia="en-US" w:bidi="ar-SA"/>
              </w:rPr>
              <w:t>1.3</w:t>
            </w:r>
            <w:r w:rsidRPr="00EE210C">
              <w:rPr>
                <w:rFonts w:eastAsia="Calibri"/>
                <w:color w:val="000000"/>
                <w:sz w:val="18"/>
                <w:szCs w:val="18"/>
                <w:lang w:eastAsia="en-US" w:bidi="ar-SA"/>
              </w:rPr>
              <w:t>1</w:t>
            </w:r>
          </w:p>
        </w:tc>
        <w:tc>
          <w:tcPr>
            <w:tcW w:w="1377" w:type="dxa"/>
            <w:tcBorders>
              <w:top w:val="nil"/>
              <w:left w:val="single" w:sz="4" w:space="0" w:color="000000"/>
              <w:bottom w:val="single" w:sz="4" w:space="0" w:color="000000"/>
              <w:right w:val="nil"/>
            </w:tcBorders>
            <w:shd w:val="clear" w:color="auto" w:fill="FFFFFF"/>
            <w:vAlign w:val="center"/>
            <w:hideMark/>
          </w:tcPr>
          <w:p w14:paraId="7B48032D"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18:28:000091</w:t>
            </w:r>
          </w:p>
        </w:tc>
        <w:tc>
          <w:tcPr>
            <w:tcW w:w="1084" w:type="dxa"/>
            <w:tcBorders>
              <w:top w:val="nil"/>
              <w:left w:val="single" w:sz="4" w:space="0" w:color="000000"/>
              <w:bottom w:val="single" w:sz="4" w:space="0" w:color="000000"/>
              <w:right w:val="nil"/>
            </w:tcBorders>
            <w:shd w:val="clear" w:color="auto" w:fill="FFFFFF"/>
            <w:vAlign w:val="center"/>
            <w:hideMark/>
          </w:tcPr>
          <w:p w14:paraId="14AED86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уз-1109</w:t>
            </w:r>
          </w:p>
        </w:tc>
        <w:tc>
          <w:tcPr>
            <w:tcW w:w="1800" w:type="dxa"/>
            <w:tcBorders>
              <w:top w:val="nil"/>
              <w:left w:val="single" w:sz="4" w:space="0" w:color="000000"/>
              <w:bottom w:val="single" w:sz="4" w:space="0" w:color="000000"/>
              <w:right w:val="nil"/>
            </w:tcBorders>
            <w:shd w:val="clear" w:color="auto" w:fill="FFFFFF"/>
            <w:vAlign w:val="center"/>
            <w:hideMark/>
          </w:tcPr>
          <w:p w14:paraId="12B08F0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ДДУ</w:t>
            </w:r>
          </w:p>
        </w:tc>
        <w:tc>
          <w:tcPr>
            <w:tcW w:w="1876" w:type="dxa"/>
            <w:tcBorders>
              <w:top w:val="nil"/>
              <w:left w:val="single" w:sz="4" w:space="0" w:color="000000"/>
              <w:bottom w:val="single" w:sz="4" w:space="0" w:color="000000"/>
              <w:right w:val="nil"/>
            </w:tcBorders>
            <w:shd w:val="clear" w:color="auto" w:fill="FFFFFF"/>
            <w:vAlign w:val="center"/>
            <w:hideMark/>
          </w:tcPr>
          <w:p w14:paraId="1A6CE94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94,16</w:t>
            </w:r>
          </w:p>
        </w:tc>
        <w:tc>
          <w:tcPr>
            <w:tcW w:w="1799" w:type="dxa"/>
            <w:tcBorders>
              <w:top w:val="nil"/>
              <w:left w:val="single" w:sz="4" w:space="0" w:color="000000"/>
              <w:bottom w:val="single" w:sz="4" w:space="0" w:color="000000"/>
              <w:right w:val="nil"/>
            </w:tcBorders>
            <w:shd w:val="clear" w:color="auto" w:fill="FFFFFF"/>
            <w:vAlign w:val="center"/>
            <w:hideMark/>
          </w:tcPr>
          <w:p w14:paraId="5F3EE0F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32</w:t>
            </w:r>
          </w:p>
        </w:tc>
        <w:tc>
          <w:tcPr>
            <w:tcW w:w="2724" w:type="dxa"/>
            <w:tcBorders>
              <w:top w:val="nil"/>
              <w:left w:val="single" w:sz="4" w:space="0" w:color="000000"/>
              <w:bottom w:val="single" w:sz="4" w:space="0" w:color="000000"/>
              <w:right w:val="nil"/>
            </w:tcBorders>
            <w:shd w:val="clear" w:color="auto" w:fill="FFFFFF"/>
            <w:vAlign w:val="center"/>
            <w:hideMark/>
          </w:tcPr>
          <w:p w14:paraId="0A48AA0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0AFFA5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6,0</w:t>
            </w:r>
          </w:p>
        </w:tc>
        <w:tc>
          <w:tcPr>
            <w:tcW w:w="1506" w:type="dxa"/>
            <w:tcBorders>
              <w:top w:val="nil"/>
              <w:left w:val="single" w:sz="4" w:space="0" w:color="000000"/>
              <w:bottom w:val="single" w:sz="4" w:space="0" w:color="000000"/>
              <w:right w:val="nil"/>
            </w:tcBorders>
            <w:shd w:val="clear" w:color="auto" w:fill="FFFFFF"/>
            <w:vAlign w:val="center"/>
            <w:hideMark/>
          </w:tcPr>
          <w:p w14:paraId="1A243BCB"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eastAsia="en-US" w:bidi="ar-SA"/>
              </w:rPr>
              <w:t xml:space="preserve">ул. Первая Красноармейская Барышникова </w:t>
            </w:r>
            <w:proofErr w:type="spellStart"/>
            <w:r w:rsidRPr="00EE210C">
              <w:rPr>
                <w:rFonts w:eastAsia="Calibri"/>
                <w:color w:val="000000"/>
                <w:sz w:val="18"/>
                <w:szCs w:val="18"/>
                <w:lang w:eastAsia="en-US" w:bidi="ar-SA"/>
              </w:rPr>
              <w:t>Бр</w:t>
            </w:r>
            <w:proofErr w:type="spellEnd"/>
            <w:r w:rsidRPr="00EE210C">
              <w:rPr>
                <w:rFonts w:eastAsia="Calibri"/>
                <w:color w:val="000000"/>
                <w:sz w:val="18"/>
                <w:szCs w:val="18"/>
                <w:lang w:eastAsia="en-US" w:bidi="ar-SA"/>
              </w:rPr>
              <w:t xml:space="preserve">. </w:t>
            </w:r>
            <w:proofErr w:type="spellStart"/>
            <w:r w:rsidRPr="00EE210C">
              <w:rPr>
                <w:rFonts w:eastAsia="Calibri"/>
                <w:color w:val="000000"/>
                <w:sz w:val="18"/>
                <w:szCs w:val="18"/>
                <w:lang w:val="en-GB" w:eastAsia="en-US" w:bidi="ar-SA"/>
              </w:rPr>
              <w:t>Касимовых</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B16A03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1398,3</w:t>
            </w:r>
          </w:p>
        </w:tc>
      </w:tr>
      <w:tr w:rsidR="00EE210C" w:rsidRPr="00EE210C" w14:paraId="566D243F"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3D14926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val="en-GB" w:eastAsia="en-US" w:bidi="ar-SA"/>
              </w:rPr>
              <w:t>1.3</w:t>
            </w:r>
            <w:r w:rsidRPr="00EE210C">
              <w:rPr>
                <w:rFonts w:eastAsia="Calibri"/>
                <w:color w:val="000000"/>
                <w:sz w:val="18"/>
                <w:szCs w:val="18"/>
                <w:lang w:eastAsia="en-US" w:bidi="ar-SA"/>
              </w:rPr>
              <w:t>2</w:t>
            </w:r>
          </w:p>
        </w:tc>
        <w:tc>
          <w:tcPr>
            <w:tcW w:w="1377" w:type="dxa"/>
            <w:tcBorders>
              <w:top w:val="nil"/>
              <w:left w:val="single" w:sz="4" w:space="0" w:color="000000"/>
              <w:bottom w:val="single" w:sz="4" w:space="0" w:color="000000"/>
              <w:right w:val="nil"/>
            </w:tcBorders>
            <w:shd w:val="clear" w:color="auto" w:fill="FFFFFF"/>
            <w:vAlign w:val="center"/>
            <w:hideMark/>
          </w:tcPr>
          <w:p w14:paraId="5940BB60"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18:28:000091</w:t>
            </w:r>
          </w:p>
        </w:tc>
        <w:tc>
          <w:tcPr>
            <w:tcW w:w="1084" w:type="dxa"/>
            <w:tcBorders>
              <w:top w:val="nil"/>
              <w:left w:val="single" w:sz="4" w:space="0" w:color="000000"/>
              <w:bottom w:val="single" w:sz="4" w:space="0" w:color="000000"/>
              <w:right w:val="nil"/>
            </w:tcBorders>
            <w:shd w:val="clear" w:color="auto" w:fill="FFFFFF"/>
            <w:vAlign w:val="center"/>
            <w:hideMark/>
          </w:tcPr>
          <w:p w14:paraId="236142C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уз-1109</w:t>
            </w:r>
          </w:p>
        </w:tc>
        <w:tc>
          <w:tcPr>
            <w:tcW w:w="1800" w:type="dxa"/>
            <w:tcBorders>
              <w:top w:val="nil"/>
              <w:left w:val="single" w:sz="4" w:space="0" w:color="000000"/>
              <w:bottom w:val="single" w:sz="4" w:space="0" w:color="000000"/>
              <w:right w:val="nil"/>
            </w:tcBorders>
            <w:shd w:val="clear" w:color="auto" w:fill="FFFFFF"/>
            <w:vAlign w:val="center"/>
            <w:hideMark/>
          </w:tcPr>
          <w:p w14:paraId="654C355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37A660E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84,57</w:t>
            </w:r>
          </w:p>
        </w:tc>
        <w:tc>
          <w:tcPr>
            <w:tcW w:w="1799" w:type="dxa"/>
            <w:tcBorders>
              <w:top w:val="nil"/>
              <w:left w:val="single" w:sz="4" w:space="0" w:color="000000"/>
              <w:bottom w:val="single" w:sz="4" w:space="0" w:color="000000"/>
              <w:right w:val="nil"/>
            </w:tcBorders>
            <w:shd w:val="clear" w:color="auto" w:fill="FFFFFF"/>
            <w:vAlign w:val="center"/>
            <w:hideMark/>
          </w:tcPr>
          <w:p w14:paraId="04DF8CA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0F22BDC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42D6509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16,9</w:t>
            </w:r>
          </w:p>
        </w:tc>
        <w:tc>
          <w:tcPr>
            <w:tcW w:w="1506" w:type="dxa"/>
            <w:tcBorders>
              <w:top w:val="nil"/>
              <w:left w:val="single" w:sz="4" w:space="0" w:color="000000"/>
              <w:bottom w:val="single" w:sz="4" w:space="0" w:color="000000"/>
              <w:right w:val="nil"/>
            </w:tcBorders>
            <w:shd w:val="clear" w:color="auto" w:fill="FFFFFF"/>
            <w:vAlign w:val="center"/>
            <w:hideMark/>
          </w:tcPr>
          <w:p w14:paraId="32DF2CB1"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eastAsia="en-US" w:bidi="ar-SA"/>
              </w:rPr>
              <w:t xml:space="preserve">ул. Первая Красноармейская Барышникова </w:t>
            </w:r>
            <w:proofErr w:type="spellStart"/>
            <w:r w:rsidRPr="00EE210C">
              <w:rPr>
                <w:rFonts w:eastAsia="Calibri"/>
                <w:color w:val="000000"/>
                <w:sz w:val="18"/>
                <w:szCs w:val="18"/>
                <w:lang w:eastAsia="en-US" w:bidi="ar-SA"/>
              </w:rPr>
              <w:t>Бр</w:t>
            </w:r>
            <w:proofErr w:type="spellEnd"/>
            <w:r w:rsidRPr="00EE210C">
              <w:rPr>
                <w:rFonts w:eastAsia="Calibri"/>
                <w:color w:val="000000"/>
                <w:sz w:val="18"/>
                <w:szCs w:val="18"/>
                <w:lang w:eastAsia="en-US" w:bidi="ar-SA"/>
              </w:rPr>
              <w:t xml:space="preserve">. </w:t>
            </w:r>
            <w:proofErr w:type="spellStart"/>
            <w:r w:rsidRPr="00EE210C">
              <w:rPr>
                <w:rFonts w:eastAsia="Calibri"/>
                <w:color w:val="000000"/>
                <w:sz w:val="18"/>
                <w:szCs w:val="18"/>
                <w:lang w:val="en-GB" w:eastAsia="en-US" w:bidi="ar-SA"/>
              </w:rPr>
              <w:t>Касимовых</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6C248B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1479,1</w:t>
            </w:r>
          </w:p>
        </w:tc>
      </w:tr>
      <w:tr w:rsidR="00EE210C" w:rsidRPr="00EE210C" w14:paraId="6F84D0E5"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3414577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val="en-GB" w:eastAsia="en-US" w:bidi="ar-SA"/>
              </w:rPr>
              <w:t>1.3</w:t>
            </w:r>
            <w:r w:rsidRPr="00EE210C">
              <w:rPr>
                <w:rFonts w:eastAsia="Calibri"/>
                <w:color w:val="000000"/>
                <w:sz w:val="18"/>
                <w:szCs w:val="18"/>
                <w:lang w:eastAsia="en-US" w:bidi="ar-SA"/>
              </w:rPr>
              <w:t>3</w:t>
            </w:r>
          </w:p>
        </w:tc>
        <w:tc>
          <w:tcPr>
            <w:tcW w:w="1377" w:type="dxa"/>
            <w:tcBorders>
              <w:top w:val="nil"/>
              <w:left w:val="single" w:sz="4" w:space="0" w:color="000000"/>
              <w:bottom w:val="single" w:sz="4" w:space="0" w:color="000000"/>
              <w:right w:val="nil"/>
            </w:tcBorders>
            <w:shd w:val="clear" w:color="auto" w:fill="FFFFFF"/>
            <w:vAlign w:val="center"/>
          </w:tcPr>
          <w:p w14:paraId="0B6C03CA"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49DA1F8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уз-1124</w:t>
            </w:r>
          </w:p>
        </w:tc>
        <w:tc>
          <w:tcPr>
            <w:tcW w:w="1800" w:type="dxa"/>
            <w:tcBorders>
              <w:top w:val="nil"/>
              <w:left w:val="single" w:sz="4" w:space="0" w:color="000000"/>
              <w:bottom w:val="single" w:sz="4" w:space="0" w:color="000000"/>
              <w:right w:val="nil"/>
            </w:tcBorders>
            <w:shd w:val="clear" w:color="auto" w:fill="FFFFFF"/>
            <w:vAlign w:val="center"/>
            <w:hideMark/>
          </w:tcPr>
          <w:p w14:paraId="4FF8019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7860DFC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113,9</w:t>
            </w:r>
          </w:p>
        </w:tc>
        <w:tc>
          <w:tcPr>
            <w:tcW w:w="1799" w:type="dxa"/>
            <w:tcBorders>
              <w:top w:val="nil"/>
              <w:left w:val="single" w:sz="4" w:space="0" w:color="000000"/>
              <w:bottom w:val="single" w:sz="4" w:space="0" w:color="000000"/>
              <w:right w:val="nil"/>
            </w:tcBorders>
            <w:shd w:val="clear" w:color="auto" w:fill="FFFFFF"/>
            <w:vAlign w:val="center"/>
            <w:hideMark/>
          </w:tcPr>
          <w:p w14:paraId="3774E54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1A8C998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EE9B2F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18,2</w:t>
            </w:r>
          </w:p>
        </w:tc>
        <w:tc>
          <w:tcPr>
            <w:tcW w:w="1506" w:type="dxa"/>
            <w:tcBorders>
              <w:top w:val="nil"/>
              <w:left w:val="single" w:sz="4" w:space="0" w:color="000000"/>
              <w:bottom w:val="single" w:sz="4" w:space="0" w:color="000000"/>
              <w:right w:val="nil"/>
            </w:tcBorders>
            <w:shd w:val="clear" w:color="auto" w:fill="FFFFFF"/>
            <w:vAlign w:val="center"/>
            <w:hideMark/>
          </w:tcPr>
          <w:p w14:paraId="06849EE8"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Район</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Южный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28D0DB9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1874,3</w:t>
            </w:r>
          </w:p>
        </w:tc>
      </w:tr>
      <w:tr w:rsidR="00EE210C" w:rsidRPr="00EE210C" w14:paraId="5E8A0996"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554EE55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val="en-GB" w:eastAsia="en-US" w:bidi="ar-SA"/>
              </w:rPr>
              <w:t>1.3</w:t>
            </w:r>
            <w:r w:rsidRPr="00EE210C">
              <w:rPr>
                <w:rFonts w:eastAsia="Calibri"/>
                <w:color w:val="000000"/>
                <w:sz w:val="18"/>
                <w:szCs w:val="18"/>
                <w:lang w:eastAsia="en-US" w:bidi="ar-SA"/>
              </w:rPr>
              <w:t>4</w:t>
            </w:r>
          </w:p>
        </w:tc>
        <w:tc>
          <w:tcPr>
            <w:tcW w:w="1377" w:type="dxa"/>
            <w:tcBorders>
              <w:top w:val="nil"/>
              <w:left w:val="single" w:sz="4" w:space="0" w:color="000000"/>
              <w:bottom w:val="single" w:sz="4" w:space="0" w:color="000000"/>
              <w:right w:val="nil"/>
            </w:tcBorders>
            <w:shd w:val="clear" w:color="auto" w:fill="FFFFFF"/>
            <w:vAlign w:val="center"/>
            <w:hideMark/>
          </w:tcPr>
          <w:p w14:paraId="4EC20A82"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18:28:000095</w:t>
            </w:r>
          </w:p>
        </w:tc>
        <w:tc>
          <w:tcPr>
            <w:tcW w:w="1084" w:type="dxa"/>
            <w:tcBorders>
              <w:top w:val="nil"/>
              <w:left w:val="single" w:sz="4" w:space="0" w:color="000000"/>
              <w:bottom w:val="single" w:sz="4" w:space="0" w:color="000000"/>
              <w:right w:val="nil"/>
            </w:tcBorders>
            <w:shd w:val="clear" w:color="auto" w:fill="FFFFFF"/>
            <w:vAlign w:val="center"/>
            <w:hideMark/>
          </w:tcPr>
          <w:p w14:paraId="051A026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уз-3536</w:t>
            </w:r>
          </w:p>
        </w:tc>
        <w:tc>
          <w:tcPr>
            <w:tcW w:w="1800" w:type="dxa"/>
            <w:tcBorders>
              <w:top w:val="nil"/>
              <w:left w:val="single" w:sz="4" w:space="0" w:color="000000"/>
              <w:bottom w:val="single" w:sz="4" w:space="0" w:color="000000"/>
              <w:right w:val="nil"/>
            </w:tcBorders>
            <w:shd w:val="clear" w:color="auto" w:fill="FFFFFF"/>
            <w:vAlign w:val="center"/>
            <w:hideMark/>
          </w:tcPr>
          <w:p w14:paraId="51DA255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Жилое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здание</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38D68BB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23,98</w:t>
            </w:r>
          </w:p>
        </w:tc>
        <w:tc>
          <w:tcPr>
            <w:tcW w:w="1799" w:type="dxa"/>
            <w:tcBorders>
              <w:top w:val="nil"/>
              <w:left w:val="single" w:sz="4" w:space="0" w:color="000000"/>
              <w:bottom w:val="single" w:sz="4" w:space="0" w:color="000000"/>
              <w:right w:val="nil"/>
            </w:tcBorders>
            <w:shd w:val="clear" w:color="auto" w:fill="FFFFFF"/>
            <w:vAlign w:val="center"/>
            <w:hideMark/>
          </w:tcPr>
          <w:p w14:paraId="19BAA58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286DE34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AB5A29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3,8</w:t>
            </w:r>
          </w:p>
        </w:tc>
        <w:tc>
          <w:tcPr>
            <w:tcW w:w="1506" w:type="dxa"/>
            <w:tcBorders>
              <w:top w:val="nil"/>
              <w:left w:val="single" w:sz="4" w:space="0" w:color="000000"/>
              <w:bottom w:val="single" w:sz="4" w:space="0" w:color="000000"/>
              <w:right w:val="nil"/>
            </w:tcBorders>
            <w:shd w:val="clear" w:color="auto" w:fill="FFFFFF"/>
            <w:vAlign w:val="center"/>
            <w:hideMark/>
          </w:tcPr>
          <w:p w14:paraId="452C503B"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eastAsia="en-US" w:bidi="ar-SA"/>
              </w:rPr>
              <w:t xml:space="preserve">Пересечение ул. Пастухова и ул. </w:t>
            </w:r>
            <w:proofErr w:type="spellStart"/>
            <w:r w:rsidRPr="00EE210C">
              <w:rPr>
                <w:rFonts w:eastAsia="Calibri"/>
                <w:color w:val="000000"/>
                <w:sz w:val="18"/>
                <w:szCs w:val="18"/>
                <w:lang w:val="en-GB" w:eastAsia="en-US" w:bidi="ar-SA"/>
              </w:rPr>
              <w:t>Куйбышева</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Жилое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здание</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500EB03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394,6</w:t>
            </w:r>
          </w:p>
        </w:tc>
      </w:tr>
      <w:tr w:rsidR="00EE210C" w:rsidRPr="00EE210C" w14:paraId="5A71A81E"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709EABC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val="en-GB" w:eastAsia="en-US" w:bidi="ar-SA"/>
              </w:rPr>
              <w:t>1.3</w:t>
            </w:r>
            <w:r w:rsidRPr="00EE210C">
              <w:rPr>
                <w:rFonts w:eastAsia="Calibri"/>
                <w:color w:val="000000"/>
                <w:sz w:val="18"/>
                <w:szCs w:val="18"/>
                <w:lang w:eastAsia="en-US" w:bidi="ar-SA"/>
              </w:rPr>
              <w:t>5</w:t>
            </w:r>
          </w:p>
        </w:tc>
        <w:tc>
          <w:tcPr>
            <w:tcW w:w="1377" w:type="dxa"/>
            <w:tcBorders>
              <w:top w:val="nil"/>
              <w:left w:val="single" w:sz="4" w:space="0" w:color="000000"/>
              <w:bottom w:val="single" w:sz="4" w:space="0" w:color="000000"/>
              <w:right w:val="nil"/>
            </w:tcBorders>
            <w:shd w:val="clear" w:color="auto" w:fill="FFFFFF"/>
            <w:vAlign w:val="center"/>
            <w:hideMark/>
          </w:tcPr>
          <w:p w14:paraId="123043BD"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18:28:000023</w:t>
            </w:r>
          </w:p>
        </w:tc>
        <w:tc>
          <w:tcPr>
            <w:tcW w:w="1084" w:type="dxa"/>
            <w:tcBorders>
              <w:top w:val="nil"/>
              <w:left w:val="single" w:sz="4" w:space="0" w:color="000000"/>
              <w:bottom w:val="single" w:sz="4" w:space="0" w:color="000000"/>
              <w:right w:val="nil"/>
            </w:tcBorders>
            <w:shd w:val="clear" w:color="auto" w:fill="FFFFFF"/>
            <w:vAlign w:val="center"/>
            <w:hideMark/>
          </w:tcPr>
          <w:p w14:paraId="60A372B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eastAsia="en-US" w:bidi="ar-SA"/>
              </w:rPr>
              <w:t>Уз-252д-1</w:t>
            </w:r>
          </w:p>
        </w:tc>
        <w:tc>
          <w:tcPr>
            <w:tcW w:w="1800" w:type="dxa"/>
            <w:tcBorders>
              <w:top w:val="nil"/>
              <w:left w:val="single" w:sz="4" w:space="0" w:color="000000"/>
              <w:bottom w:val="single" w:sz="4" w:space="0" w:color="000000"/>
              <w:right w:val="nil"/>
            </w:tcBorders>
            <w:shd w:val="clear" w:color="auto" w:fill="FFFFFF"/>
            <w:vAlign w:val="center"/>
            <w:hideMark/>
          </w:tcPr>
          <w:p w14:paraId="7974B42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eastAsia="en-US" w:bidi="ar-SA"/>
              </w:rPr>
              <w:t>ИЖС</w:t>
            </w:r>
          </w:p>
        </w:tc>
        <w:tc>
          <w:tcPr>
            <w:tcW w:w="1876" w:type="dxa"/>
            <w:tcBorders>
              <w:top w:val="nil"/>
              <w:left w:val="single" w:sz="4" w:space="0" w:color="000000"/>
              <w:bottom w:val="single" w:sz="4" w:space="0" w:color="000000"/>
              <w:right w:val="nil"/>
            </w:tcBorders>
            <w:shd w:val="clear" w:color="auto" w:fill="FFFFFF"/>
            <w:vAlign w:val="center"/>
            <w:hideMark/>
          </w:tcPr>
          <w:p w14:paraId="0D2FA4D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70,0</w:t>
            </w:r>
          </w:p>
        </w:tc>
        <w:tc>
          <w:tcPr>
            <w:tcW w:w="1799" w:type="dxa"/>
            <w:tcBorders>
              <w:top w:val="nil"/>
              <w:left w:val="single" w:sz="4" w:space="0" w:color="000000"/>
              <w:bottom w:val="single" w:sz="4" w:space="0" w:color="000000"/>
              <w:right w:val="nil"/>
            </w:tcBorders>
            <w:shd w:val="clear" w:color="auto" w:fill="FFFFFF"/>
            <w:vAlign w:val="center"/>
            <w:hideMark/>
          </w:tcPr>
          <w:p w14:paraId="77D49FC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50</w:t>
            </w:r>
          </w:p>
        </w:tc>
        <w:tc>
          <w:tcPr>
            <w:tcW w:w="2724" w:type="dxa"/>
            <w:tcBorders>
              <w:top w:val="nil"/>
              <w:left w:val="single" w:sz="4" w:space="0" w:color="000000"/>
              <w:bottom w:val="single" w:sz="4" w:space="0" w:color="000000"/>
              <w:right w:val="nil"/>
            </w:tcBorders>
            <w:shd w:val="clear" w:color="auto" w:fill="FFFFFF"/>
            <w:vAlign w:val="center"/>
            <w:hideMark/>
          </w:tcPr>
          <w:p w14:paraId="3301976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eastAsia="en-US" w:bidi="ar-SA"/>
              </w:rPr>
              <w:t>надземная</w:t>
            </w:r>
          </w:p>
        </w:tc>
        <w:tc>
          <w:tcPr>
            <w:tcW w:w="1506" w:type="dxa"/>
            <w:tcBorders>
              <w:top w:val="nil"/>
              <w:left w:val="single" w:sz="4" w:space="0" w:color="000000"/>
              <w:bottom w:val="single" w:sz="4" w:space="0" w:color="000000"/>
              <w:right w:val="nil"/>
            </w:tcBorders>
            <w:shd w:val="clear" w:color="auto" w:fill="FFFFFF"/>
            <w:vAlign w:val="center"/>
            <w:hideMark/>
          </w:tcPr>
          <w:p w14:paraId="5F1A915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7,0</w:t>
            </w:r>
          </w:p>
        </w:tc>
        <w:tc>
          <w:tcPr>
            <w:tcW w:w="1506" w:type="dxa"/>
            <w:tcBorders>
              <w:top w:val="nil"/>
              <w:left w:val="single" w:sz="4" w:space="0" w:color="000000"/>
              <w:bottom w:val="single" w:sz="4" w:space="0" w:color="000000"/>
              <w:right w:val="nil"/>
            </w:tcBorders>
            <w:shd w:val="clear" w:color="auto" w:fill="FFFFFF"/>
            <w:vAlign w:val="center"/>
            <w:hideMark/>
          </w:tcPr>
          <w:p w14:paraId="19470D5A"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proofErr w:type="spellStart"/>
            <w:r w:rsidRPr="00EE210C">
              <w:rPr>
                <w:rFonts w:eastAsia="Calibri"/>
                <w:color w:val="000000"/>
                <w:sz w:val="18"/>
                <w:szCs w:val="18"/>
                <w:lang w:eastAsia="en-US" w:bidi="ar-SA"/>
              </w:rPr>
              <w:t>ул</w:t>
            </w:r>
            <w:proofErr w:type="gramStart"/>
            <w:r w:rsidRPr="00EE210C">
              <w:rPr>
                <w:rFonts w:eastAsia="Calibri"/>
                <w:color w:val="000000"/>
                <w:sz w:val="18"/>
                <w:szCs w:val="18"/>
                <w:lang w:eastAsia="en-US" w:bidi="ar-SA"/>
              </w:rPr>
              <w:t>.К</w:t>
            </w:r>
            <w:proofErr w:type="gramEnd"/>
            <w:r w:rsidRPr="00EE210C">
              <w:rPr>
                <w:rFonts w:eastAsia="Calibri"/>
                <w:color w:val="000000"/>
                <w:sz w:val="18"/>
                <w:szCs w:val="18"/>
                <w:lang w:eastAsia="en-US" w:bidi="ar-SA"/>
              </w:rPr>
              <w:t>рылова</w:t>
            </w:r>
            <w:proofErr w:type="spellEnd"/>
            <w:r w:rsidRPr="00EE210C">
              <w:rPr>
                <w:rFonts w:eastAsia="Calibri"/>
                <w:color w:val="000000"/>
                <w:sz w:val="18"/>
                <w:szCs w:val="18"/>
                <w:lang w:eastAsia="en-US" w:bidi="ar-SA"/>
              </w:rPr>
              <w:t>, 14 ИЖС</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55D7FF8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438,5</w:t>
            </w:r>
          </w:p>
        </w:tc>
      </w:tr>
      <w:tr w:rsidR="00EE210C" w:rsidRPr="00EE210C" w14:paraId="1A313349"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554B5FD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val="en-GB" w:eastAsia="en-US" w:bidi="ar-SA"/>
              </w:rPr>
              <w:t>1.3</w:t>
            </w:r>
            <w:r w:rsidRPr="00EE210C">
              <w:rPr>
                <w:rFonts w:eastAsia="Calibri"/>
                <w:color w:val="000000"/>
                <w:sz w:val="18"/>
                <w:szCs w:val="18"/>
                <w:lang w:eastAsia="en-US" w:bidi="ar-SA"/>
              </w:rPr>
              <w:t>6</w:t>
            </w:r>
          </w:p>
        </w:tc>
        <w:tc>
          <w:tcPr>
            <w:tcW w:w="1377" w:type="dxa"/>
            <w:tcBorders>
              <w:top w:val="nil"/>
              <w:left w:val="single" w:sz="4" w:space="0" w:color="000000"/>
              <w:bottom w:val="single" w:sz="4" w:space="0" w:color="000000"/>
              <w:right w:val="nil"/>
            </w:tcBorders>
            <w:shd w:val="clear" w:color="auto" w:fill="FFFFFF"/>
            <w:vAlign w:val="center"/>
            <w:hideMark/>
          </w:tcPr>
          <w:p w14:paraId="47A885E2"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18:28:000033</w:t>
            </w:r>
          </w:p>
        </w:tc>
        <w:tc>
          <w:tcPr>
            <w:tcW w:w="1084" w:type="dxa"/>
            <w:tcBorders>
              <w:top w:val="nil"/>
              <w:left w:val="single" w:sz="4" w:space="0" w:color="000000"/>
              <w:bottom w:val="single" w:sz="4" w:space="0" w:color="000000"/>
              <w:right w:val="nil"/>
            </w:tcBorders>
            <w:shd w:val="clear" w:color="auto" w:fill="FFFFFF"/>
            <w:vAlign w:val="center"/>
            <w:hideMark/>
          </w:tcPr>
          <w:p w14:paraId="2725139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eastAsia="en-US" w:bidi="ar-SA"/>
              </w:rPr>
              <w:t>ТК-772</w:t>
            </w:r>
          </w:p>
        </w:tc>
        <w:tc>
          <w:tcPr>
            <w:tcW w:w="1800" w:type="dxa"/>
            <w:tcBorders>
              <w:top w:val="nil"/>
              <w:left w:val="single" w:sz="4" w:space="0" w:color="000000"/>
              <w:bottom w:val="single" w:sz="4" w:space="0" w:color="000000"/>
              <w:right w:val="nil"/>
            </w:tcBorders>
            <w:shd w:val="clear" w:color="auto" w:fill="FFFFFF"/>
            <w:vAlign w:val="center"/>
            <w:hideMark/>
          </w:tcPr>
          <w:p w14:paraId="546D04D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eastAsia="en-US" w:bidi="ar-SA"/>
              </w:rPr>
              <w:t>Центр культурного развития</w:t>
            </w:r>
          </w:p>
        </w:tc>
        <w:tc>
          <w:tcPr>
            <w:tcW w:w="1876" w:type="dxa"/>
            <w:tcBorders>
              <w:top w:val="nil"/>
              <w:left w:val="single" w:sz="4" w:space="0" w:color="000000"/>
              <w:bottom w:val="single" w:sz="4" w:space="0" w:color="000000"/>
              <w:right w:val="nil"/>
            </w:tcBorders>
            <w:shd w:val="clear" w:color="auto" w:fill="FFFFFF"/>
            <w:vAlign w:val="center"/>
            <w:hideMark/>
          </w:tcPr>
          <w:p w14:paraId="75603B9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45</w:t>
            </w:r>
          </w:p>
        </w:tc>
        <w:tc>
          <w:tcPr>
            <w:tcW w:w="1799" w:type="dxa"/>
            <w:tcBorders>
              <w:top w:val="nil"/>
              <w:left w:val="single" w:sz="4" w:space="0" w:color="000000"/>
              <w:bottom w:val="single" w:sz="4" w:space="0" w:color="000000"/>
              <w:right w:val="nil"/>
            </w:tcBorders>
            <w:shd w:val="clear" w:color="auto" w:fill="FFFFFF"/>
            <w:vAlign w:val="center"/>
            <w:hideMark/>
          </w:tcPr>
          <w:p w14:paraId="07DA2D1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70</w:t>
            </w:r>
          </w:p>
        </w:tc>
        <w:tc>
          <w:tcPr>
            <w:tcW w:w="2724" w:type="dxa"/>
            <w:tcBorders>
              <w:top w:val="nil"/>
              <w:left w:val="single" w:sz="4" w:space="0" w:color="000000"/>
              <w:bottom w:val="single" w:sz="4" w:space="0" w:color="000000"/>
              <w:right w:val="nil"/>
            </w:tcBorders>
            <w:shd w:val="clear" w:color="auto" w:fill="FFFFFF"/>
            <w:vAlign w:val="center"/>
            <w:hideMark/>
          </w:tcPr>
          <w:p w14:paraId="580108D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eastAsia="en-US" w:bidi="ar-SA"/>
              </w:rPr>
              <w:t>Подземная канальная</w:t>
            </w:r>
          </w:p>
        </w:tc>
        <w:tc>
          <w:tcPr>
            <w:tcW w:w="1506" w:type="dxa"/>
            <w:tcBorders>
              <w:top w:val="nil"/>
              <w:left w:val="single" w:sz="4" w:space="0" w:color="000000"/>
              <w:bottom w:val="single" w:sz="4" w:space="0" w:color="000000"/>
              <w:right w:val="nil"/>
            </w:tcBorders>
            <w:shd w:val="clear" w:color="auto" w:fill="FFFFFF"/>
            <w:vAlign w:val="center"/>
            <w:hideMark/>
          </w:tcPr>
          <w:p w14:paraId="3ABD54D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6,3</w:t>
            </w:r>
          </w:p>
        </w:tc>
        <w:tc>
          <w:tcPr>
            <w:tcW w:w="1506" w:type="dxa"/>
            <w:tcBorders>
              <w:top w:val="nil"/>
              <w:left w:val="single" w:sz="4" w:space="0" w:color="000000"/>
              <w:bottom w:val="single" w:sz="4" w:space="0" w:color="000000"/>
              <w:right w:val="nil"/>
            </w:tcBorders>
            <w:shd w:val="clear" w:color="auto" w:fill="FFFFFF"/>
            <w:vAlign w:val="center"/>
            <w:hideMark/>
          </w:tcPr>
          <w:p w14:paraId="0C6C4DB8"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 xml:space="preserve">Пересечение </w:t>
            </w:r>
            <w:proofErr w:type="spellStart"/>
            <w:r w:rsidRPr="00EE210C">
              <w:rPr>
                <w:rFonts w:eastAsia="Calibri"/>
                <w:color w:val="000000"/>
                <w:sz w:val="18"/>
                <w:szCs w:val="18"/>
                <w:lang w:eastAsia="en-US" w:bidi="ar-SA"/>
              </w:rPr>
              <w:t>ул</w:t>
            </w:r>
            <w:proofErr w:type="gramStart"/>
            <w:r w:rsidRPr="00EE210C">
              <w:rPr>
                <w:rFonts w:eastAsia="Calibri"/>
                <w:color w:val="000000"/>
                <w:sz w:val="18"/>
                <w:szCs w:val="18"/>
                <w:lang w:eastAsia="en-US" w:bidi="ar-SA"/>
              </w:rPr>
              <w:t>.Т</w:t>
            </w:r>
            <w:proofErr w:type="gramEnd"/>
            <w:r w:rsidRPr="00EE210C">
              <w:rPr>
                <w:rFonts w:eastAsia="Calibri"/>
                <w:color w:val="000000"/>
                <w:sz w:val="18"/>
                <w:szCs w:val="18"/>
                <w:lang w:eastAsia="en-US" w:bidi="ar-SA"/>
              </w:rPr>
              <w:t>олстого</w:t>
            </w:r>
            <w:proofErr w:type="spellEnd"/>
            <w:r w:rsidRPr="00EE210C">
              <w:rPr>
                <w:rFonts w:eastAsia="Calibri"/>
                <w:color w:val="000000"/>
                <w:sz w:val="18"/>
                <w:szCs w:val="18"/>
                <w:lang w:eastAsia="en-US" w:bidi="ar-SA"/>
              </w:rPr>
              <w:t xml:space="preserve"> и </w:t>
            </w:r>
            <w:proofErr w:type="spellStart"/>
            <w:r w:rsidRPr="00EE210C">
              <w:rPr>
                <w:rFonts w:eastAsia="Calibri"/>
                <w:color w:val="000000"/>
                <w:sz w:val="18"/>
                <w:szCs w:val="18"/>
                <w:lang w:eastAsia="en-US" w:bidi="ar-SA"/>
              </w:rPr>
              <w:t>ул.К.Маркса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1EE334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344,0</w:t>
            </w:r>
          </w:p>
        </w:tc>
      </w:tr>
      <w:tr w:rsidR="00EE210C" w:rsidRPr="00EE210C" w14:paraId="186346E9"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6C8935DC"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r w:rsidRPr="00EE210C">
              <w:rPr>
                <w:rFonts w:eastAsia="Calibri"/>
                <w:b/>
                <w:bCs/>
                <w:color w:val="000000"/>
                <w:sz w:val="18"/>
                <w:szCs w:val="18"/>
                <w:lang w:val="en-GB" w:eastAsia="en-US" w:bidi="ar-SA"/>
              </w:rPr>
              <w:t>2</w:t>
            </w:r>
          </w:p>
        </w:tc>
        <w:tc>
          <w:tcPr>
            <w:tcW w:w="2461" w:type="dxa"/>
            <w:gridSpan w:val="2"/>
            <w:vMerge w:val="restart"/>
            <w:tcBorders>
              <w:top w:val="nil"/>
              <w:left w:val="single" w:sz="4" w:space="0" w:color="000000"/>
              <w:bottom w:val="single" w:sz="4" w:space="0" w:color="000000"/>
              <w:right w:val="nil"/>
            </w:tcBorders>
            <w:shd w:val="clear" w:color="auto" w:fill="FFFFFF"/>
            <w:vAlign w:val="center"/>
            <w:hideMark/>
          </w:tcPr>
          <w:p w14:paraId="66E4178E" w14:textId="77777777" w:rsidR="00EE210C" w:rsidRPr="00EE210C" w:rsidRDefault="00EE210C" w:rsidP="00EE210C">
            <w:pPr>
              <w:autoSpaceDE/>
              <w:autoSpaceDN/>
              <w:snapToGrid w:val="0"/>
              <w:spacing w:line="100" w:lineRule="atLeast"/>
              <w:ind w:firstLine="0"/>
              <w:jc w:val="left"/>
              <w:rPr>
                <w:rFonts w:eastAsia="Calibri"/>
                <w:b/>
                <w:bCs/>
                <w:color w:val="000000"/>
                <w:sz w:val="18"/>
                <w:szCs w:val="18"/>
                <w:lang w:val="en-GB" w:eastAsia="en-US" w:bidi="ar-SA"/>
              </w:rPr>
            </w:pPr>
            <w:proofErr w:type="spellStart"/>
            <w:r w:rsidRPr="00EE210C">
              <w:rPr>
                <w:rFonts w:eastAsia="Calibri"/>
                <w:b/>
                <w:bCs/>
                <w:color w:val="000000"/>
                <w:sz w:val="18"/>
                <w:szCs w:val="18"/>
                <w:lang w:val="en-GB" w:eastAsia="en-US" w:bidi="ar-SA"/>
              </w:rPr>
              <w:t>Котельная</w:t>
            </w:r>
            <w:proofErr w:type="spellEnd"/>
            <w:r w:rsidRPr="00EE210C">
              <w:rPr>
                <w:rFonts w:eastAsia="Calibri"/>
                <w:b/>
                <w:bCs/>
                <w:color w:val="000000"/>
                <w:sz w:val="18"/>
                <w:szCs w:val="18"/>
                <w:lang w:val="en-GB" w:eastAsia="en-US" w:bidi="ar-SA"/>
              </w:rPr>
              <w:t xml:space="preserve"> №3 «</w:t>
            </w:r>
            <w:proofErr w:type="spellStart"/>
            <w:r w:rsidRPr="00EE210C">
              <w:rPr>
                <w:rFonts w:eastAsia="Calibri"/>
                <w:b/>
                <w:bCs/>
                <w:color w:val="000000"/>
                <w:sz w:val="18"/>
                <w:szCs w:val="18"/>
                <w:lang w:val="en-GB" w:eastAsia="en-US" w:bidi="ar-SA"/>
              </w:rPr>
              <w:t>Глазовская</w:t>
            </w:r>
            <w:proofErr w:type="spellEnd"/>
            <w:r w:rsidRPr="00EE210C">
              <w:rPr>
                <w:rFonts w:eastAsia="Calibri"/>
                <w:b/>
                <w:bCs/>
                <w:color w:val="000000"/>
                <w:sz w:val="18"/>
                <w:szCs w:val="18"/>
                <w:lang w:val="en-GB" w:eastAsia="en-US" w:bidi="ar-SA"/>
              </w:rPr>
              <w:t>» ООО «</w:t>
            </w:r>
            <w:proofErr w:type="spellStart"/>
            <w:r w:rsidRPr="00EE210C">
              <w:rPr>
                <w:rFonts w:eastAsia="Calibri"/>
                <w:b/>
                <w:bCs/>
                <w:color w:val="000000"/>
                <w:sz w:val="18"/>
                <w:szCs w:val="18"/>
                <w:lang w:val="en-GB" w:eastAsia="en-US" w:bidi="ar-SA"/>
              </w:rPr>
              <w:t>КомЭнерго</w:t>
            </w:r>
            <w:proofErr w:type="spellEnd"/>
            <w:r w:rsidRPr="00EE210C">
              <w:rPr>
                <w:rFonts w:eastAsia="Calibri"/>
                <w:b/>
                <w:bCs/>
                <w:color w:val="000000"/>
                <w:sz w:val="18"/>
                <w:szCs w:val="18"/>
                <w:lang w:val="en-GB" w:eastAsia="en-US" w:bidi="ar-SA"/>
              </w:rPr>
              <w:t>»</w:t>
            </w:r>
          </w:p>
        </w:tc>
        <w:tc>
          <w:tcPr>
            <w:tcW w:w="1800" w:type="dxa"/>
            <w:vMerge w:val="restart"/>
            <w:tcBorders>
              <w:top w:val="nil"/>
              <w:left w:val="single" w:sz="4" w:space="0" w:color="000000"/>
              <w:bottom w:val="single" w:sz="4" w:space="0" w:color="000000"/>
              <w:right w:val="nil"/>
            </w:tcBorders>
            <w:shd w:val="clear" w:color="auto" w:fill="FFFFFF"/>
            <w:vAlign w:val="center"/>
          </w:tcPr>
          <w:p w14:paraId="57688C4F"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p>
        </w:tc>
        <w:tc>
          <w:tcPr>
            <w:tcW w:w="1876" w:type="dxa"/>
            <w:vMerge w:val="restart"/>
            <w:tcBorders>
              <w:top w:val="nil"/>
              <w:left w:val="single" w:sz="4" w:space="0" w:color="000000"/>
              <w:bottom w:val="single" w:sz="4" w:space="0" w:color="000000"/>
              <w:right w:val="nil"/>
            </w:tcBorders>
            <w:shd w:val="clear" w:color="auto" w:fill="FFFFFF"/>
            <w:vAlign w:val="center"/>
            <w:hideMark/>
          </w:tcPr>
          <w:p w14:paraId="60DB97DA"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r w:rsidRPr="00EE210C">
              <w:rPr>
                <w:rFonts w:eastAsia="Calibri"/>
                <w:b/>
                <w:bCs/>
                <w:color w:val="000000"/>
                <w:sz w:val="18"/>
                <w:szCs w:val="18"/>
                <w:lang w:val="en-GB" w:eastAsia="en-US" w:bidi="ar-SA"/>
              </w:rPr>
              <w:t>3485,7</w:t>
            </w:r>
          </w:p>
        </w:tc>
        <w:tc>
          <w:tcPr>
            <w:tcW w:w="1799" w:type="dxa"/>
            <w:tcBorders>
              <w:top w:val="nil"/>
              <w:left w:val="single" w:sz="4" w:space="0" w:color="000000"/>
              <w:bottom w:val="nil"/>
              <w:right w:val="nil"/>
            </w:tcBorders>
            <w:shd w:val="clear" w:color="auto" w:fill="FFFFFF"/>
            <w:vAlign w:val="center"/>
          </w:tcPr>
          <w:p w14:paraId="635D6846"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p>
        </w:tc>
        <w:tc>
          <w:tcPr>
            <w:tcW w:w="2724" w:type="dxa"/>
            <w:vMerge w:val="restart"/>
            <w:tcBorders>
              <w:top w:val="nil"/>
              <w:left w:val="single" w:sz="4" w:space="0" w:color="000000"/>
              <w:bottom w:val="single" w:sz="4" w:space="0" w:color="000000"/>
              <w:right w:val="nil"/>
            </w:tcBorders>
            <w:shd w:val="clear" w:color="auto" w:fill="FFFFFF"/>
            <w:vAlign w:val="center"/>
          </w:tcPr>
          <w:p w14:paraId="11763CB8"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p>
        </w:tc>
        <w:tc>
          <w:tcPr>
            <w:tcW w:w="1506" w:type="dxa"/>
            <w:vMerge w:val="restart"/>
            <w:tcBorders>
              <w:top w:val="nil"/>
              <w:left w:val="single" w:sz="4" w:space="0" w:color="000000"/>
              <w:bottom w:val="nil"/>
              <w:right w:val="nil"/>
            </w:tcBorders>
            <w:shd w:val="clear" w:color="auto" w:fill="FFFFFF"/>
            <w:vAlign w:val="center"/>
            <w:hideMark/>
          </w:tcPr>
          <w:p w14:paraId="000418EB"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r w:rsidRPr="00EE210C">
              <w:rPr>
                <w:rFonts w:eastAsia="Calibri"/>
                <w:b/>
                <w:bCs/>
                <w:color w:val="000000"/>
                <w:sz w:val="18"/>
                <w:szCs w:val="18"/>
                <w:lang w:val="en-GB" w:eastAsia="en-US" w:bidi="ar-SA"/>
              </w:rPr>
              <w:t>812,7</w:t>
            </w:r>
          </w:p>
        </w:tc>
        <w:tc>
          <w:tcPr>
            <w:tcW w:w="1506" w:type="dxa"/>
            <w:vMerge w:val="restart"/>
            <w:tcBorders>
              <w:top w:val="nil"/>
              <w:left w:val="single" w:sz="4" w:space="0" w:color="000000"/>
              <w:bottom w:val="single" w:sz="4" w:space="0" w:color="000000"/>
              <w:right w:val="nil"/>
            </w:tcBorders>
            <w:shd w:val="clear" w:color="auto" w:fill="FFFFFF"/>
            <w:vAlign w:val="center"/>
          </w:tcPr>
          <w:p w14:paraId="383C9A15"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p>
        </w:tc>
        <w:tc>
          <w:tcPr>
            <w:tcW w:w="1114" w:type="dxa"/>
            <w:vMerge w:val="restart"/>
            <w:tcBorders>
              <w:top w:val="nil"/>
              <w:left w:val="single" w:sz="4" w:space="0" w:color="000000"/>
              <w:bottom w:val="single" w:sz="4" w:space="0" w:color="000000"/>
              <w:right w:val="single" w:sz="4" w:space="0" w:color="000000"/>
            </w:tcBorders>
            <w:shd w:val="clear" w:color="auto" w:fill="FFFFFF"/>
            <w:vAlign w:val="center"/>
            <w:hideMark/>
          </w:tcPr>
          <w:p w14:paraId="07EFDFA4" w14:textId="77777777" w:rsidR="00EE210C" w:rsidRPr="00EE210C" w:rsidRDefault="00EE210C" w:rsidP="00EE210C">
            <w:pPr>
              <w:autoSpaceDE/>
              <w:autoSpaceDN/>
              <w:snapToGrid w:val="0"/>
              <w:spacing w:line="240" w:lineRule="auto"/>
              <w:ind w:firstLine="0"/>
              <w:jc w:val="center"/>
              <w:rPr>
                <w:rFonts w:eastAsia="Calibri"/>
                <w:b/>
                <w:bCs/>
                <w:sz w:val="18"/>
                <w:szCs w:val="18"/>
                <w:lang w:val="en-GB" w:eastAsia="en-US" w:bidi="ar-SA"/>
              </w:rPr>
            </w:pPr>
            <w:r w:rsidRPr="00EE210C">
              <w:rPr>
                <w:rFonts w:eastAsia="Calibri"/>
                <w:b/>
                <w:bCs/>
                <w:sz w:val="18"/>
                <w:szCs w:val="18"/>
                <w:lang w:val="en-GB" w:eastAsia="en-US" w:bidi="ar-SA"/>
              </w:rPr>
              <w:t>69098,9</w:t>
            </w:r>
          </w:p>
        </w:tc>
      </w:tr>
      <w:tr w:rsidR="00EE210C" w:rsidRPr="00EE210C" w14:paraId="288E3A45"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33A41231" w14:textId="77777777" w:rsidR="00EE210C" w:rsidRPr="00EE210C" w:rsidRDefault="00EE210C" w:rsidP="00EE210C">
            <w:pPr>
              <w:autoSpaceDE/>
              <w:autoSpaceDN/>
              <w:spacing w:line="240" w:lineRule="auto"/>
              <w:ind w:firstLine="0"/>
              <w:jc w:val="left"/>
              <w:rPr>
                <w:rFonts w:eastAsia="Calibri"/>
                <w:b/>
                <w:bCs/>
                <w:color w:val="000000"/>
                <w:sz w:val="18"/>
                <w:szCs w:val="18"/>
                <w:lang w:val="en-GB" w:eastAsia="en-US" w:bidi="ar-SA"/>
              </w:rPr>
            </w:pPr>
          </w:p>
        </w:tc>
        <w:tc>
          <w:tcPr>
            <w:tcW w:w="3545" w:type="dxa"/>
            <w:gridSpan w:val="2"/>
            <w:vMerge/>
            <w:tcBorders>
              <w:top w:val="nil"/>
              <w:left w:val="single" w:sz="4" w:space="0" w:color="000000"/>
              <w:bottom w:val="single" w:sz="4" w:space="0" w:color="000000"/>
              <w:right w:val="nil"/>
            </w:tcBorders>
            <w:vAlign w:val="center"/>
            <w:hideMark/>
          </w:tcPr>
          <w:p w14:paraId="385AA875" w14:textId="77777777" w:rsidR="00EE210C" w:rsidRPr="00EE210C" w:rsidRDefault="00EE210C" w:rsidP="00EE210C">
            <w:pPr>
              <w:autoSpaceDE/>
              <w:autoSpaceDN/>
              <w:spacing w:line="240" w:lineRule="auto"/>
              <w:ind w:firstLine="0"/>
              <w:jc w:val="left"/>
              <w:rPr>
                <w:rFonts w:eastAsia="Calibri"/>
                <w:b/>
                <w:bCs/>
                <w:color w:val="000000"/>
                <w:sz w:val="18"/>
                <w:szCs w:val="18"/>
                <w:lang w:val="en-GB" w:eastAsia="en-US" w:bidi="ar-SA"/>
              </w:rPr>
            </w:pPr>
          </w:p>
        </w:tc>
        <w:tc>
          <w:tcPr>
            <w:tcW w:w="1800" w:type="dxa"/>
            <w:vMerge/>
            <w:tcBorders>
              <w:top w:val="nil"/>
              <w:left w:val="single" w:sz="4" w:space="0" w:color="000000"/>
              <w:bottom w:val="single" w:sz="4" w:space="0" w:color="000000"/>
              <w:right w:val="nil"/>
            </w:tcBorders>
            <w:vAlign w:val="center"/>
            <w:hideMark/>
          </w:tcPr>
          <w:p w14:paraId="08FD755C" w14:textId="77777777" w:rsidR="00EE210C" w:rsidRPr="00EE210C" w:rsidRDefault="00EE210C" w:rsidP="00EE210C">
            <w:pPr>
              <w:autoSpaceDE/>
              <w:autoSpaceDN/>
              <w:spacing w:line="240" w:lineRule="auto"/>
              <w:ind w:firstLine="0"/>
              <w:jc w:val="left"/>
              <w:rPr>
                <w:rFonts w:eastAsia="Calibri"/>
                <w:b/>
                <w:bCs/>
                <w:color w:val="000000"/>
                <w:sz w:val="18"/>
                <w:szCs w:val="18"/>
                <w:lang w:val="en-GB" w:eastAsia="en-US" w:bidi="ar-SA"/>
              </w:rPr>
            </w:pPr>
          </w:p>
        </w:tc>
        <w:tc>
          <w:tcPr>
            <w:tcW w:w="1876" w:type="dxa"/>
            <w:vMerge/>
            <w:tcBorders>
              <w:top w:val="nil"/>
              <w:left w:val="single" w:sz="4" w:space="0" w:color="000000"/>
              <w:bottom w:val="single" w:sz="4" w:space="0" w:color="000000"/>
              <w:right w:val="nil"/>
            </w:tcBorders>
            <w:vAlign w:val="center"/>
            <w:hideMark/>
          </w:tcPr>
          <w:p w14:paraId="7E8C10A0" w14:textId="77777777" w:rsidR="00EE210C" w:rsidRPr="00EE210C" w:rsidRDefault="00EE210C" w:rsidP="00EE210C">
            <w:pPr>
              <w:autoSpaceDE/>
              <w:autoSpaceDN/>
              <w:spacing w:line="240" w:lineRule="auto"/>
              <w:ind w:firstLine="0"/>
              <w:jc w:val="left"/>
              <w:rPr>
                <w:rFonts w:eastAsia="Calibri"/>
                <w:b/>
                <w:bCs/>
                <w:color w:val="000000"/>
                <w:sz w:val="18"/>
                <w:szCs w:val="18"/>
                <w:lang w:val="en-GB" w:eastAsia="en-US" w:bidi="ar-SA"/>
              </w:rPr>
            </w:pPr>
          </w:p>
        </w:tc>
        <w:tc>
          <w:tcPr>
            <w:tcW w:w="1799" w:type="dxa"/>
            <w:tcBorders>
              <w:top w:val="nil"/>
              <w:left w:val="single" w:sz="4" w:space="0" w:color="000000"/>
              <w:bottom w:val="nil"/>
              <w:right w:val="nil"/>
            </w:tcBorders>
            <w:shd w:val="clear" w:color="auto" w:fill="FFFFFF"/>
            <w:vAlign w:val="center"/>
            <w:hideMark/>
          </w:tcPr>
          <w:p w14:paraId="5E66D1E5" w14:textId="77777777" w:rsidR="00EE210C" w:rsidRPr="00EE210C" w:rsidRDefault="00EE210C" w:rsidP="00EE210C">
            <w:pPr>
              <w:autoSpaceDE/>
              <w:autoSpaceDN/>
              <w:snapToGrid w:val="0"/>
              <w:spacing w:line="100" w:lineRule="atLeast"/>
              <w:ind w:firstLine="0"/>
              <w:jc w:val="center"/>
              <w:rPr>
                <w:rFonts w:eastAsia="Calibri"/>
                <w:b/>
                <w:bCs/>
                <w:color w:val="000000"/>
                <w:sz w:val="18"/>
                <w:szCs w:val="18"/>
                <w:lang w:val="en-GB" w:eastAsia="en-US" w:bidi="ar-SA"/>
              </w:rPr>
            </w:pPr>
            <w:r w:rsidRPr="00EE210C">
              <w:rPr>
                <w:rFonts w:eastAsia="Calibri"/>
                <w:b/>
                <w:bCs/>
                <w:color w:val="000000"/>
                <w:sz w:val="18"/>
                <w:szCs w:val="18"/>
                <w:lang w:val="en-GB" w:eastAsia="en-US" w:bidi="ar-SA"/>
              </w:rPr>
              <w:t>113</w:t>
            </w:r>
          </w:p>
        </w:tc>
        <w:tc>
          <w:tcPr>
            <w:tcW w:w="2724" w:type="dxa"/>
            <w:vMerge/>
            <w:tcBorders>
              <w:top w:val="nil"/>
              <w:left w:val="single" w:sz="4" w:space="0" w:color="000000"/>
              <w:bottom w:val="single" w:sz="4" w:space="0" w:color="000000"/>
              <w:right w:val="nil"/>
            </w:tcBorders>
            <w:vAlign w:val="center"/>
            <w:hideMark/>
          </w:tcPr>
          <w:p w14:paraId="298F1D21" w14:textId="77777777" w:rsidR="00EE210C" w:rsidRPr="00EE210C" w:rsidRDefault="00EE210C" w:rsidP="00EE210C">
            <w:pPr>
              <w:autoSpaceDE/>
              <w:autoSpaceDN/>
              <w:spacing w:line="240" w:lineRule="auto"/>
              <w:ind w:firstLine="0"/>
              <w:jc w:val="left"/>
              <w:rPr>
                <w:rFonts w:eastAsia="Calibri"/>
                <w:b/>
                <w:bCs/>
                <w:color w:val="000000"/>
                <w:sz w:val="18"/>
                <w:szCs w:val="18"/>
                <w:lang w:val="en-GB" w:eastAsia="en-US" w:bidi="ar-SA"/>
              </w:rPr>
            </w:pPr>
          </w:p>
        </w:tc>
        <w:tc>
          <w:tcPr>
            <w:tcW w:w="1506" w:type="dxa"/>
            <w:vMerge/>
            <w:tcBorders>
              <w:top w:val="nil"/>
              <w:left w:val="single" w:sz="4" w:space="0" w:color="000000"/>
              <w:bottom w:val="nil"/>
              <w:right w:val="nil"/>
            </w:tcBorders>
            <w:vAlign w:val="center"/>
            <w:hideMark/>
          </w:tcPr>
          <w:p w14:paraId="725D33C8" w14:textId="77777777" w:rsidR="00EE210C" w:rsidRPr="00EE210C" w:rsidRDefault="00EE210C" w:rsidP="00EE210C">
            <w:pPr>
              <w:autoSpaceDE/>
              <w:autoSpaceDN/>
              <w:spacing w:line="240" w:lineRule="auto"/>
              <w:ind w:firstLine="0"/>
              <w:jc w:val="left"/>
              <w:rPr>
                <w:rFonts w:eastAsia="Calibri"/>
                <w:b/>
                <w:bCs/>
                <w:color w:val="000000"/>
                <w:sz w:val="18"/>
                <w:szCs w:val="18"/>
                <w:lang w:val="en-GB" w:eastAsia="en-US" w:bidi="ar-SA"/>
              </w:rPr>
            </w:pPr>
          </w:p>
        </w:tc>
        <w:tc>
          <w:tcPr>
            <w:tcW w:w="1506" w:type="dxa"/>
            <w:vMerge/>
            <w:tcBorders>
              <w:top w:val="nil"/>
              <w:left w:val="single" w:sz="4" w:space="0" w:color="000000"/>
              <w:bottom w:val="single" w:sz="4" w:space="0" w:color="000000"/>
              <w:right w:val="nil"/>
            </w:tcBorders>
            <w:vAlign w:val="center"/>
            <w:hideMark/>
          </w:tcPr>
          <w:p w14:paraId="7C9873B8" w14:textId="77777777" w:rsidR="00EE210C" w:rsidRPr="00EE210C" w:rsidRDefault="00EE210C" w:rsidP="00EE210C">
            <w:pPr>
              <w:autoSpaceDE/>
              <w:autoSpaceDN/>
              <w:spacing w:line="240" w:lineRule="auto"/>
              <w:ind w:firstLine="0"/>
              <w:jc w:val="left"/>
              <w:rPr>
                <w:rFonts w:eastAsia="Calibri"/>
                <w:b/>
                <w:bCs/>
                <w:color w:val="000000"/>
                <w:sz w:val="18"/>
                <w:szCs w:val="18"/>
                <w:lang w:val="en-GB" w:eastAsia="en-US" w:bidi="ar-SA"/>
              </w:rPr>
            </w:pPr>
          </w:p>
        </w:tc>
        <w:tc>
          <w:tcPr>
            <w:tcW w:w="1114" w:type="dxa"/>
            <w:vMerge/>
            <w:tcBorders>
              <w:top w:val="nil"/>
              <w:left w:val="single" w:sz="4" w:space="0" w:color="000000"/>
              <w:bottom w:val="single" w:sz="4" w:space="0" w:color="000000"/>
              <w:right w:val="single" w:sz="4" w:space="0" w:color="000000"/>
            </w:tcBorders>
            <w:vAlign w:val="center"/>
            <w:hideMark/>
          </w:tcPr>
          <w:p w14:paraId="7F9C419E" w14:textId="77777777" w:rsidR="00EE210C" w:rsidRPr="00EE210C" w:rsidRDefault="00EE210C" w:rsidP="00EE210C">
            <w:pPr>
              <w:autoSpaceDE/>
              <w:autoSpaceDN/>
              <w:spacing w:line="240" w:lineRule="auto"/>
              <w:ind w:firstLine="0"/>
              <w:jc w:val="left"/>
              <w:rPr>
                <w:rFonts w:eastAsia="Calibri"/>
                <w:b/>
                <w:bCs/>
                <w:sz w:val="18"/>
                <w:szCs w:val="18"/>
                <w:lang w:val="en-GB" w:eastAsia="en-US" w:bidi="ar-SA"/>
              </w:rPr>
            </w:pPr>
          </w:p>
        </w:tc>
      </w:tr>
      <w:tr w:rsidR="00EE210C" w:rsidRPr="00EE210C" w14:paraId="1F94B060"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735E23E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2.1</w:t>
            </w:r>
          </w:p>
        </w:tc>
        <w:tc>
          <w:tcPr>
            <w:tcW w:w="1377" w:type="dxa"/>
            <w:tcBorders>
              <w:top w:val="nil"/>
              <w:left w:val="single" w:sz="4" w:space="0" w:color="000000"/>
              <w:bottom w:val="single" w:sz="4" w:space="0" w:color="000000"/>
              <w:right w:val="nil"/>
            </w:tcBorders>
            <w:shd w:val="clear" w:color="auto" w:fill="FFFFFF"/>
            <w:vAlign w:val="center"/>
            <w:hideMark/>
          </w:tcPr>
          <w:p w14:paraId="7D93857E"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18:28:000050</w:t>
            </w:r>
          </w:p>
        </w:tc>
        <w:tc>
          <w:tcPr>
            <w:tcW w:w="1084" w:type="dxa"/>
            <w:tcBorders>
              <w:top w:val="nil"/>
              <w:left w:val="single" w:sz="4" w:space="0" w:color="000000"/>
              <w:bottom w:val="single" w:sz="4" w:space="0" w:color="000000"/>
              <w:right w:val="nil"/>
            </w:tcBorders>
            <w:shd w:val="clear" w:color="auto" w:fill="FFFFFF"/>
            <w:vAlign w:val="center"/>
            <w:hideMark/>
          </w:tcPr>
          <w:p w14:paraId="1F751E4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ТК-1612</w:t>
            </w:r>
          </w:p>
        </w:tc>
        <w:tc>
          <w:tcPr>
            <w:tcW w:w="1800" w:type="dxa"/>
            <w:tcBorders>
              <w:top w:val="nil"/>
              <w:left w:val="single" w:sz="4" w:space="0" w:color="000000"/>
              <w:bottom w:val="single" w:sz="4" w:space="0" w:color="000000"/>
              <w:right w:val="nil"/>
            </w:tcBorders>
            <w:shd w:val="clear" w:color="auto" w:fill="FFFFFF"/>
            <w:vAlign w:val="center"/>
            <w:hideMark/>
          </w:tcPr>
          <w:p w14:paraId="6B18164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ДДУ</w:t>
            </w:r>
          </w:p>
        </w:tc>
        <w:tc>
          <w:tcPr>
            <w:tcW w:w="1876" w:type="dxa"/>
            <w:tcBorders>
              <w:top w:val="nil"/>
              <w:left w:val="single" w:sz="4" w:space="0" w:color="000000"/>
              <w:bottom w:val="single" w:sz="4" w:space="0" w:color="000000"/>
              <w:right w:val="nil"/>
            </w:tcBorders>
            <w:shd w:val="clear" w:color="auto" w:fill="FFFFFF"/>
            <w:vAlign w:val="center"/>
            <w:hideMark/>
          </w:tcPr>
          <w:p w14:paraId="161ADB3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89,4</w:t>
            </w:r>
          </w:p>
        </w:tc>
        <w:tc>
          <w:tcPr>
            <w:tcW w:w="1799" w:type="dxa"/>
            <w:tcBorders>
              <w:top w:val="nil"/>
              <w:left w:val="single" w:sz="4" w:space="0" w:color="000000"/>
              <w:bottom w:val="single" w:sz="4" w:space="0" w:color="000000"/>
              <w:right w:val="nil"/>
            </w:tcBorders>
            <w:shd w:val="clear" w:color="auto" w:fill="FFFFFF"/>
            <w:vAlign w:val="center"/>
            <w:hideMark/>
          </w:tcPr>
          <w:p w14:paraId="1F587C6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single" w:sz="4" w:space="0" w:color="000000"/>
              <w:left w:val="single" w:sz="4" w:space="0" w:color="000000"/>
              <w:bottom w:val="single" w:sz="4" w:space="0" w:color="000000"/>
              <w:right w:val="nil"/>
            </w:tcBorders>
            <w:shd w:val="clear" w:color="auto" w:fill="FFFFFF"/>
            <w:vAlign w:val="center"/>
            <w:hideMark/>
          </w:tcPr>
          <w:p w14:paraId="20A9A12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69873A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14,3</w:t>
            </w:r>
          </w:p>
        </w:tc>
        <w:tc>
          <w:tcPr>
            <w:tcW w:w="1506" w:type="dxa"/>
            <w:tcBorders>
              <w:top w:val="single" w:sz="4" w:space="0" w:color="000000"/>
              <w:left w:val="single" w:sz="4" w:space="0" w:color="000000"/>
              <w:bottom w:val="single" w:sz="4" w:space="0" w:color="000000"/>
              <w:right w:val="nil"/>
            </w:tcBorders>
            <w:shd w:val="clear" w:color="auto" w:fill="FFFFFF"/>
            <w:vAlign w:val="center"/>
            <w:hideMark/>
          </w:tcPr>
          <w:p w14:paraId="41993AF0"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Удмуртская-Техническая</w:t>
            </w:r>
            <w:proofErr w:type="spellEnd"/>
            <w:r w:rsidRPr="00EE210C">
              <w:rPr>
                <w:rFonts w:eastAsia="Calibri"/>
                <w:color w:val="000000"/>
                <w:sz w:val="18"/>
                <w:szCs w:val="18"/>
                <w:lang w:val="en-GB" w:eastAsia="en-US" w:bidi="ar-SA"/>
              </w:rPr>
              <w:t xml:space="preserve"> ДДУ</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2E76D34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1471,8</w:t>
            </w:r>
          </w:p>
        </w:tc>
      </w:tr>
      <w:tr w:rsidR="00EE210C" w:rsidRPr="00EE210C" w14:paraId="203BAA28"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263F1B5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lastRenderedPageBreak/>
              <w:t>2.2</w:t>
            </w:r>
          </w:p>
        </w:tc>
        <w:tc>
          <w:tcPr>
            <w:tcW w:w="1377" w:type="dxa"/>
            <w:tcBorders>
              <w:top w:val="nil"/>
              <w:left w:val="single" w:sz="4" w:space="0" w:color="000000"/>
              <w:bottom w:val="single" w:sz="4" w:space="0" w:color="000000"/>
              <w:right w:val="nil"/>
            </w:tcBorders>
            <w:shd w:val="clear" w:color="auto" w:fill="FFFFFF"/>
            <w:vAlign w:val="center"/>
            <w:hideMark/>
          </w:tcPr>
          <w:p w14:paraId="5E085828"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18:28:000017</w:t>
            </w:r>
          </w:p>
        </w:tc>
        <w:tc>
          <w:tcPr>
            <w:tcW w:w="1084" w:type="dxa"/>
            <w:tcBorders>
              <w:top w:val="nil"/>
              <w:left w:val="single" w:sz="4" w:space="0" w:color="000000"/>
              <w:bottom w:val="single" w:sz="4" w:space="0" w:color="000000"/>
              <w:right w:val="nil"/>
            </w:tcBorders>
            <w:shd w:val="clear" w:color="auto" w:fill="FFFFFF"/>
            <w:vAlign w:val="center"/>
            <w:hideMark/>
          </w:tcPr>
          <w:p w14:paraId="012ACCE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ТК-1612</w:t>
            </w:r>
          </w:p>
        </w:tc>
        <w:tc>
          <w:tcPr>
            <w:tcW w:w="1800" w:type="dxa"/>
            <w:tcBorders>
              <w:top w:val="nil"/>
              <w:left w:val="single" w:sz="4" w:space="0" w:color="000000"/>
              <w:bottom w:val="single" w:sz="4" w:space="0" w:color="000000"/>
              <w:right w:val="nil"/>
            </w:tcBorders>
            <w:shd w:val="clear" w:color="auto" w:fill="FFFFFF"/>
            <w:vAlign w:val="center"/>
            <w:hideMark/>
          </w:tcPr>
          <w:p w14:paraId="6204642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 xml:space="preserve">Дом </w:t>
            </w:r>
            <w:proofErr w:type="spellStart"/>
            <w:r w:rsidRPr="00EE210C">
              <w:rPr>
                <w:rFonts w:eastAsia="Calibri"/>
                <w:color w:val="000000"/>
                <w:sz w:val="18"/>
                <w:szCs w:val="18"/>
                <w:lang w:val="en-GB" w:eastAsia="en-US" w:bidi="ar-SA"/>
              </w:rPr>
              <w:t>культуры</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5D82437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308,2</w:t>
            </w:r>
          </w:p>
        </w:tc>
        <w:tc>
          <w:tcPr>
            <w:tcW w:w="1799" w:type="dxa"/>
            <w:tcBorders>
              <w:top w:val="nil"/>
              <w:left w:val="single" w:sz="4" w:space="0" w:color="000000"/>
              <w:bottom w:val="single" w:sz="4" w:space="0" w:color="000000"/>
              <w:right w:val="nil"/>
            </w:tcBorders>
            <w:shd w:val="clear" w:color="auto" w:fill="FFFFFF"/>
            <w:vAlign w:val="center"/>
            <w:hideMark/>
          </w:tcPr>
          <w:p w14:paraId="6964279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50</w:t>
            </w:r>
          </w:p>
        </w:tc>
        <w:tc>
          <w:tcPr>
            <w:tcW w:w="2724" w:type="dxa"/>
            <w:tcBorders>
              <w:top w:val="nil"/>
              <w:left w:val="single" w:sz="4" w:space="0" w:color="000000"/>
              <w:bottom w:val="single" w:sz="4" w:space="0" w:color="000000"/>
              <w:right w:val="nil"/>
            </w:tcBorders>
            <w:shd w:val="clear" w:color="auto" w:fill="FFFFFF"/>
            <w:vAlign w:val="center"/>
            <w:hideMark/>
          </w:tcPr>
          <w:p w14:paraId="424FBE7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84BE48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30,8</w:t>
            </w:r>
          </w:p>
        </w:tc>
        <w:tc>
          <w:tcPr>
            <w:tcW w:w="1506" w:type="dxa"/>
            <w:tcBorders>
              <w:top w:val="nil"/>
              <w:left w:val="single" w:sz="4" w:space="0" w:color="000000"/>
              <w:bottom w:val="single" w:sz="4" w:space="0" w:color="000000"/>
              <w:right w:val="nil"/>
            </w:tcBorders>
            <w:shd w:val="clear" w:color="auto" w:fill="FFFFFF"/>
            <w:vAlign w:val="center"/>
            <w:hideMark/>
          </w:tcPr>
          <w:p w14:paraId="628AF970"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 xml:space="preserve">ул. </w:t>
            </w:r>
            <w:proofErr w:type="gramStart"/>
            <w:r w:rsidRPr="00EE210C">
              <w:rPr>
                <w:rFonts w:eastAsia="Calibri"/>
                <w:color w:val="000000"/>
                <w:sz w:val="18"/>
                <w:szCs w:val="18"/>
                <w:lang w:eastAsia="en-US" w:bidi="ar-SA"/>
              </w:rPr>
              <w:t>Удмуртская-Техническая</w:t>
            </w:r>
            <w:proofErr w:type="gramEnd"/>
            <w:r w:rsidRPr="00EE210C">
              <w:rPr>
                <w:rFonts w:eastAsia="Calibri"/>
                <w:color w:val="000000"/>
                <w:sz w:val="18"/>
                <w:szCs w:val="18"/>
                <w:lang w:eastAsia="en-US" w:bidi="ar-SA"/>
              </w:rPr>
              <w:t xml:space="preserve"> Дом культуры</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08903B3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4576,0</w:t>
            </w:r>
          </w:p>
        </w:tc>
      </w:tr>
      <w:tr w:rsidR="00EE210C" w:rsidRPr="00EE210C" w14:paraId="41FDBB45"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2BFB94D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2.3</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6D8949C0"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18:28:000050</w:t>
            </w:r>
          </w:p>
        </w:tc>
        <w:tc>
          <w:tcPr>
            <w:tcW w:w="1084" w:type="dxa"/>
            <w:tcBorders>
              <w:top w:val="nil"/>
              <w:left w:val="single" w:sz="4" w:space="0" w:color="000000"/>
              <w:bottom w:val="single" w:sz="4" w:space="0" w:color="000000"/>
              <w:right w:val="nil"/>
            </w:tcBorders>
            <w:shd w:val="clear" w:color="auto" w:fill="FFFFFF"/>
            <w:vAlign w:val="center"/>
            <w:hideMark/>
          </w:tcPr>
          <w:p w14:paraId="46DF488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ТК-1611</w:t>
            </w:r>
          </w:p>
        </w:tc>
        <w:tc>
          <w:tcPr>
            <w:tcW w:w="1800" w:type="dxa"/>
            <w:tcBorders>
              <w:top w:val="nil"/>
              <w:left w:val="single" w:sz="4" w:space="0" w:color="000000"/>
              <w:bottom w:val="single" w:sz="4" w:space="0" w:color="000000"/>
              <w:right w:val="nil"/>
            </w:tcBorders>
            <w:shd w:val="clear" w:color="auto" w:fill="FFFFFF"/>
            <w:vAlign w:val="center"/>
            <w:hideMark/>
          </w:tcPr>
          <w:p w14:paraId="7EEF488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уз-3012</w:t>
            </w:r>
          </w:p>
        </w:tc>
        <w:tc>
          <w:tcPr>
            <w:tcW w:w="1876" w:type="dxa"/>
            <w:tcBorders>
              <w:top w:val="nil"/>
              <w:left w:val="single" w:sz="4" w:space="0" w:color="000000"/>
              <w:bottom w:val="single" w:sz="4" w:space="0" w:color="000000"/>
              <w:right w:val="nil"/>
            </w:tcBorders>
            <w:shd w:val="clear" w:color="auto" w:fill="FFFFFF"/>
            <w:vAlign w:val="center"/>
            <w:hideMark/>
          </w:tcPr>
          <w:p w14:paraId="3CBE2DD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68,5</w:t>
            </w:r>
          </w:p>
        </w:tc>
        <w:tc>
          <w:tcPr>
            <w:tcW w:w="1799" w:type="dxa"/>
            <w:tcBorders>
              <w:top w:val="nil"/>
              <w:left w:val="single" w:sz="4" w:space="0" w:color="000000"/>
              <w:bottom w:val="single" w:sz="4" w:space="0" w:color="000000"/>
              <w:right w:val="nil"/>
            </w:tcBorders>
            <w:shd w:val="clear" w:color="auto" w:fill="FFFFFF"/>
            <w:vAlign w:val="center"/>
            <w:hideMark/>
          </w:tcPr>
          <w:p w14:paraId="66F0B5C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200</w:t>
            </w:r>
          </w:p>
        </w:tc>
        <w:tc>
          <w:tcPr>
            <w:tcW w:w="2724" w:type="dxa"/>
            <w:tcBorders>
              <w:top w:val="nil"/>
              <w:left w:val="single" w:sz="4" w:space="0" w:color="000000"/>
              <w:bottom w:val="single" w:sz="4" w:space="0" w:color="000000"/>
              <w:right w:val="nil"/>
            </w:tcBorders>
            <w:shd w:val="clear" w:color="auto" w:fill="FFFFFF"/>
            <w:vAlign w:val="center"/>
            <w:hideMark/>
          </w:tcPr>
          <w:p w14:paraId="3B7A104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54D0034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27,4</w:t>
            </w:r>
          </w:p>
        </w:tc>
        <w:tc>
          <w:tcPr>
            <w:tcW w:w="1506" w:type="dxa"/>
            <w:tcBorders>
              <w:top w:val="nil"/>
              <w:left w:val="single" w:sz="4" w:space="0" w:color="000000"/>
              <w:bottom w:val="single" w:sz="4" w:space="0" w:color="000000"/>
              <w:right w:val="nil"/>
            </w:tcBorders>
            <w:shd w:val="clear" w:color="auto" w:fill="FFFFFF"/>
            <w:vAlign w:val="center"/>
            <w:hideMark/>
          </w:tcPr>
          <w:p w14:paraId="4B19D80A"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 xml:space="preserve"> </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981C20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2048,4</w:t>
            </w:r>
          </w:p>
        </w:tc>
      </w:tr>
      <w:tr w:rsidR="00EE210C" w:rsidRPr="00EE210C" w14:paraId="18F1B184"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3E062467"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0CAF5132"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3CCAB37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уз-3012</w:t>
            </w:r>
          </w:p>
        </w:tc>
        <w:tc>
          <w:tcPr>
            <w:tcW w:w="1800" w:type="dxa"/>
            <w:tcBorders>
              <w:top w:val="nil"/>
              <w:left w:val="single" w:sz="4" w:space="0" w:color="000000"/>
              <w:bottom w:val="single" w:sz="4" w:space="0" w:color="000000"/>
              <w:right w:val="nil"/>
            </w:tcBorders>
            <w:shd w:val="clear" w:color="auto" w:fill="FFFFFF"/>
            <w:vAlign w:val="center"/>
            <w:hideMark/>
          </w:tcPr>
          <w:p w14:paraId="4753E74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78DD2D3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132,2</w:t>
            </w:r>
          </w:p>
        </w:tc>
        <w:tc>
          <w:tcPr>
            <w:tcW w:w="1799" w:type="dxa"/>
            <w:tcBorders>
              <w:top w:val="nil"/>
              <w:left w:val="single" w:sz="4" w:space="0" w:color="000000"/>
              <w:bottom w:val="single" w:sz="4" w:space="0" w:color="000000"/>
              <w:right w:val="nil"/>
            </w:tcBorders>
            <w:shd w:val="clear" w:color="auto" w:fill="FFFFFF"/>
            <w:vAlign w:val="center"/>
            <w:hideMark/>
          </w:tcPr>
          <w:p w14:paraId="581D8D2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00BDAF2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7F5EAD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21,2</w:t>
            </w:r>
          </w:p>
        </w:tc>
        <w:tc>
          <w:tcPr>
            <w:tcW w:w="1506" w:type="dxa"/>
            <w:tcBorders>
              <w:top w:val="nil"/>
              <w:left w:val="single" w:sz="4" w:space="0" w:color="000000"/>
              <w:bottom w:val="single" w:sz="4" w:space="0" w:color="000000"/>
              <w:right w:val="nil"/>
            </w:tcBorders>
            <w:shd w:val="clear" w:color="auto" w:fill="FFFFFF"/>
            <w:vAlign w:val="center"/>
            <w:hideMark/>
          </w:tcPr>
          <w:p w14:paraId="003E7135"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ул. Техническая-удмуртская-70 лет Октября</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689A0F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2175,6</w:t>
            </w:r>
          </w:p>
        </w:tc>
      </w:tr>
      <w:tr w:rsidR="00EE210C" w:rsidRPr="00EE210C" w14:paraId="2433F78D"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0B33C37D"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BDF3E2B"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1E60D47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уз-3012</w:t>
            </w:r>
          </w:p>
        </w:tc>
        <w:tc>
          <w:tcPr>
            <w:tcW w:w="1800" w:type="dxa"/>
            <w:tcBorders>
              <w:top w:val="nil"/>
              <w:left w:val="single" w:sz="4" w:space="0" w:color="000000"/>
              <w:bottom w:val="single" w:sz="4" w:space="0" w:color="000000"/>
              <w:right w:val="nil"/>
            </w:tcBorders>
            <w:shd w:val="clear" w:color="auto" w:fill="FFFFFF"/>
            <w:vAlign w:val="center"/>
            <w:hideMark/>
          </w:tcPr>
          <w:p w14:paraId="03C3685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уз-3008</w:t>
            </w:r>
          </w:p>
        </w:tc>
        <w:tc>
          <w:tcPr>
            <w:tcW w:w="1876" w:type="dxa"/>
            <w:tcBorders>
              <w:top w:val="nil"/>
              <w:left w:val="single" w:sz="4" w:space="0" w:color="000000"/>
              <w:bottom w:val="single" w:sz="4" w:space="0" w:color="000000"/>
              <w:right w:val="nil"/>
            </w:tcBorders>
            <w:shd w:val="clear" w:color="auto" w:fill="FFFFFF"/>
            <w:vAlign w:val="center"/>
            <w:hideMark/>
          </w:tcPr>
          <w:p w14:paraId="7A87AC2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183,4</w:t>
            </w:r>
          </w:p>
        </w:tc>
        <w:tc>
          <w:tcPr>
            <w:tcW w:w="1799" w:type="dxa"/>
            <w:tcBorders>
              <w:top w:val="nil"/>
              <w:left w:val="single" w:sz="4" w:space="0" w:color="000000"/>
              <w:bottom w:val="single" w:sz="4" w:space="0" w:color="000000"/>
              <w:right w:val="nil"/>
            </w:tcBorders>
            <w:shd w:val="clear" w:color="auto" w:fill="FFFFFF"/>
            <w:vAlign w:val="center"/>
            <w:hideMark/>
          </w:tcPr>
          <w:p w14:paraId="41E40B0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200</w:t>
            </w:r>
          </w:p>
        </w:tc>
        <w:tc>
          <w:tcPr>
            <w:tcW w:w="2724" w:type="dxa"/>
            <w:tcBorders>
              <w:top w:val="nil"/>
              <w:left w:val="single" w:sz="4" w:space="0" w:color="000000"/>
              <w:bottom w:val="single" w:sz="4" w:space="0" w:color="000000"/>
              <w:right w:val="nil"/>
            </w:tcBorders>
            <w:shd w:val="clear" w:color="auto" w:fill="FFFFFF"/>
            <w:vAlign w:val="center"/>
            <w:hideMark/>
          </w:tcPr>
          <w:p w14:paraId="648770C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3AFEFB8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73,4</w:t>
            </w:r>
          </w:p>
        </w:tc>
        <w:tc>
          <w:tcPr>
            <w:tcW w:w="1506" w:type="dxa"/>
            <w:tcBorders>
              <w:top w:val="nil"/>
              <w:left w:val="single" w:sz="4" w:space="0" w:color="000000"/>
              <w:bottom w:val="single" w:sz="4" w:space="0" w:color="000000"/>
              <w:right w:val="nil"/>
            </w:tcBorders>
            <w:shd w:val="clear" w:color="auto" w:fill="FFFFFF"/>
            <w:vAlign w:val="center"/>
          </w:tcPr>
          <w:p w14:paraId="630362F2"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3F7CB0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5484,2</w:t>
            </w:r>
          </w:p>
        </w:tc>
      </w:tr>
      <w:tr w:rsidR="00EE210C" w:rsidRPr="00EE210C" w14:paraId="6395B61E"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78AC9E4E"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11421E7C"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3098302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уз-3008</w:t>
            </w:r>
          </w:p>
        </w:tc>
        <w:tc>
          <w:tcPr>
            <w:tcW w:w="1800" w:type="dxa"/>
            <w:tcBorders>
              <w:top w:val="nil"/>
              <w:left w:val="single" w:sz="4" w:space="0" w:color="000000"/>
              <w:bottom w:val="single" w:sz="4" w:space="0" w:color="000000"/>
              <w:right w:val="nil"/>
            </w:tcBorders>
            <w:shd w:val="clear" w:color="auto" w:fill="FFFFFF"/>
            <w:vAlign w:val="center"/>
            <w:hideMark/>
          </w:tcPr>
          <w:p w14:paraId="597CD98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ДДУ</w:t>
            </w:r>
          </w:p>
        </w:tc>
        <w:tc>
          <w:tcPr>
            <w:tcW w:w="1876" w:type="dxa"/>
            <w:tcBorders>
              <w:top w:val="nil"/>
              <w:left w:val="single" w:sz="4" w:space="0" w:color="000000"/>
              <w:bottom w:val="single" w:sz="4" w:space="0" w:color="000000"/>
              <w:right w:val="nil"/>
            </w:tcBorders>
            <w:shd w:val="clear" w:color="auto" w:fill="FFFFFF"/>
            <w:vAlign w:val="center"/>
            <w:hideMark/>
          </w:tcPr>
          <w:p w14:paraId="25B11BA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121,5</w:t>
            </w:r>
          </w:p>
        </w:tc>
        <w:tc>
          <w:tcPr>
            <w:tcW w:w="1799" w:type="dxa"/>
            <w:tcBorders>
              <w:top w:val="nil"/>
              <w:left w:val="single" w:sz="4" w:space="0" w:color="000000"/>
              <w:bottom w:val="single" w:sz="4" w:space="0" w:color="000000"/>
              <w:right w:val="nil"/>
            </w:tcBorders>
            <w:shd w:val="clear" w:color="auto" w:fill="FFFFFF"/>
            <w:vAlign w:val="center"/>
            <w:hideMark/>
          </w:tcPr>
          <w:p w14:paraId="167FB8A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3CDCB63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7A472EF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24,3</w:t>
            </w:r>
          </w:p>
        </w:tc>
        <w:tc>
          <w:tcPr>
            <w:tcW w:w="1506" w:type="dxa"/>
            <w:tcBorders>
              <w:top w:val="nil"/>
              <w:left w:val="single" w:sz="4" w:space="0" w:color="000000"/>
              <w:bottom w:val="single" w:sz="4" w:space="0" w:color="000000"/>
              <w:right w:val="nil"/>
            </w:tcBorders>
            <w:shd w:val="clear" w:color="auto" w:fill="FFFFFF"/>
            <w:vAlign w:val="center"/>
            <w:hideMark/>
          </w:tcPr>
          <w:p w14:paraId="17E2F6BB"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Удмуртская-Техническая</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92034C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2124,8</w:t>
            </w:r>
          </w:p>
        </w:tc>
      </w:tr>
      <w:tr w:rsidR="00EE210C" w:rsidRPr="00EE210C" w14:paraId="0A7324FC"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01789876"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0A7D8824"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0CDC731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уз-3008</w:t>
            </w:r>
          </w:p>
        </w:tc>
        <w:tc>
          <w:tcPr>
            <w:tcW w:w="1800" w:type="dxa"/>
            <w:tcBorders>
              <w:top w:val="nil"/>
              <w:left w:val="single" w:sz="4" w:space="0" w:color="000000"/>
              <w:bottom w:val="single" w:sz="4" w:space="0" w:color="000000"/>
              <w:right w:val="nil"/>
            </w:tcBorders>
            <w:shd w:val="clear" w:color="auto" w:fill="FFFFFF"/>
            <w:vAlign w:val="center"/>
            <w:hideMark/>
          </w:tcPr>
          <w:p w14:paraId="00373C0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уз-3003</w:t>
            </w:r>
          </w:p>
        </w:tc>
        <w:tc>
          <w:tcPr>
            <w:tcW w:w="1876" w:type="dxa"/>
            <w:tcBorders>
              <w:top w:val="nil"/>
              <w:left w:val="single" w:sz="4" w:space="0" w:color="000000"/>
              <w:bottom w:val="single" w:sz="4" w:space="0" w:color="000000"/>
              <w:right w:val="nil"/>
            </w:tcBorders>
            <w:shd w:val="clear" w:color="auto" w:fill="FFFFFF"/>
            <w:vAlign w:val="center"/>
            <w:hideMark/>
          </w:tcPr>
          <w:p w14:paraId="62071A3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111,6</w:t>
            </w:r>
          </w:p>
        </w:tc>
        <w:tc>
          <w:tcPr>
            <w:tcW w:w="1799" w:type="dxa"/>
            <w:tcBorders>
              <w:top w:val="nil"/>
              <w:left w:val="single" w:sz="4" w:space="0" w:color="000000"/>
              <w:bottom w:val="single" w:sz="4" w:space="0" w:color="000000"/>
              <w:right w:val="nil"/>
            </w:tcBorders>
            <w:shd w:val="clear" w:color="auto" w:fill="FFFFFF"/>
            <w:vAlign w:val="center"/>
            <w:hideMark/>
          </w:tcPr>
          <w:p w14:paraId="4584C81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150</w:t>
            </w:r>
          </w:p>
        </w:tc>
        <w:tc>
          <w:tcPr>
            <w:tcW w:w="2724" w:type="dxa"/>
            <w:tcBorders>
              <w:top w:val="nil"/>
              <w:left w:val="single" w:sz="4" w:space="0" w:color="000000"/>
              <w:bottom w:val="single" w:sz="4" w:space="0" w:color="000000"/>
              <w:right w:val="nil"/>
            </w:tcBorders>
            <w:shd w:val="clear" w:color="auto" w:fill="FFFFFF"/>
            <w:vAlign w:val="center"/>
            <w:hideMark/>
          </w:tcPr>
          <w:p w14:paraId="11FD1BA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361BCFA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33,5</w:t>
            </w:r>
          </w:p>
        </w:tc>
        <w:tc>
          <w:tcPr>
            <w:tcW w:w="1506" w:type="dxa"/>
            <w:tcBorders>
              <w:top w:val="nil"/>
              <w:left w:val="single" w:sz="4" w:space="0" w:color="000000"/>
              <w:bottom w:val="single" w:sz="4" w:space="0" w:color="000000"/>
              <w:right w:val="nil"/>
            </w:tcBorders>
            <w:shd w:val="clear" w:color="auto" w:fill="FFFFFF"/>
            <w:vAlign w:val="center"/>
          </w:tcPr>
          <w:p w14:paraId="63FB2E82"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6342B6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2384,7</w:t>
            </w:r>
          </w:p>
        </w:tc>
      </w:tr>
      <w:tr w:rsidR="00EE210C" w:rsidRPr="00EE210C" w14:paraId="40ED4127"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7E5E7AFC"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09A11288"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03509DF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уз-3003</w:t>
            </w:r>
          </w:p>
        </w:tc>
        <w:tc>
          <w:tcPr>
            <w:tcW w:w="1800" w:type="dxa"/>
            <w:tcBorders>
              <w:top w:val="nil"/>
              <w:left w:val="single" w:sz="4" w:space="0" w:color="000000"/>
              <w:bottom w:val="single" w:sz="4" w:space="0" w:color="000000"/>
              <w:right w:val="nil"/>
            </w:tcBorders>
            <w:shd w:val="clear" w:color="auto" w:fill="FFFFFF"/>
            <w:vAlign w:val="center"/>
            <w:hideMark/>
          </w:tcPr>
          <w:p w14:paraId="46C9975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уз-3000</w:t>
            </w:r>
          </w:p>
        </w:tc>
        <w:tc>
          <w:tcPr>
            <w:tcW w:w="1876" w:type="dxa"/>
            <w:tcBorders>
              <w:top w:val="nil"/>
              <w:left w:val="single" w:sz="4" w:space="0" w:color="000000"/>
              <w:bottom w:val="single" w:sz="4" w:space="0" w:color="000000"/>
              <w:right w:val="nil"/>
            </w:tcBorders>
            <w:shd w:val="clear" w:color="auto" w:fill="FFFFFF"/>
            <w:vAlign w:val="center"/>
            <w:hideMark/>
          </w:tcPr>
          <w:p w14:paraId="3EBF2FA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60,3</w:t>
            </w:r>
          </w:p>
        </w:tc>
        <w:tc>
          <w:tcPr>
            <w:tcW w:w="1799" w:type="dxa"/>
            <w:tcBorders>
              <w:top w:val="nil"/>
              <w:left w:val="single" w:sz="4" w:space="0" w:color="000000"/>
              <w:bottom w:val="single" w:sz="4" w:space="0" w:color="000000"/>
              <w:right w:val="nil"/>
            </w:tcBorders>
            <w:shd w:val="clear" w:color="auto" w:fill="FFFFFF"/>
            <w:vAlign w:val="center"/>
            <w:hideMark/>
          </w:tcPr>
          <w:p w14:paraId="47933A9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150</w:t>
            </w:r>
          </w:p>
        </w:tc>
        <w:tc>
          <w:tcPr>
            <w:tcW w:w="2724" w:type="dxa"/>
            <w:tcBorders>
              <w:top w:val="nil"/>
              <w:left w:val="single" w:sz="4" w:space="0" w:color="000000"/>
              <w:bottom w:val="single" w:sz="4" w:space="0" w:color="000000"/>
              <w:right w:val="nil"/>
            </w:tcBorders>
            <w:shd w:val="clear" w:color="auto" w:fill="FFFFFF"/>
            <w:vAlign w:val="center"/>
            <w:hideMark/>
          </w:tcPr>
          <w:p w14:paraId="763B531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5CEEDDC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18,1</w:t>
            </w:r>
          </w:p>
        </w:tc>
        <w:tc>
          <w:tcPr>
            <w:tcW w:w="1506" w:type="dxa"/>
            <w:tcBorders>
              <w:top w:val="nil"/>
              <w:left w:val="single" w:sz="4" w:space="0" w:color="000000"/>
              <w:bottom w:val="single" w:sz="4" w:space="0" w:color="000000"/>
              <w:right w:val="nil"/>
            </w:tcBorders>
            <w:shd w:val="clear" w:color="auto" w:fill="FFFFFF"/>
            <w:vAlign w:val="center"/>
            <w:hideMark/>
          </w:tcPr>
          <w:p w14:paraId="52BF58C9"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ИЖС</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1BDFF0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1289,2</w:t>
            </w:r>
          </w:p>
        </w:tc>
      </w:tr>
      <w:tr w:rsidR="00EE210C" w:rsidRPr="00EE210C" w14:paraId="724DE7F0"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68E942F1"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7BA0638"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168D770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уз-3000</w:t>
            </w:r>
          </w:p>
        </w:tc>
        <w:tc>
          <w:tcPr>
            <w:tcW w:w="1800" w:type="dxa"/>
            <w:tcBorders>
              <w:top w:val="nil"/>
              <w:left w:val="single" w:sz="4" w:space="0" w:color="000000"/>
              <w:bottom w:val="single" w:sz="4" w:space="0" w:color="000000"/>
              <w:right w:val="nil"/>
            </w:tcBorders>
            <w:shd w:val="clear" w:color="auto" w:fill="FFFFFF"/>
            <w:vAlign w:val="center"/>
            <w:hideMark/>
          </w:tcPr>
          <w:p w14:paraId="4C1CE5F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ИЖС</w:t>
            </w:r>
          </w:p>
        </w:tc>
        <w:tc>
          <w:tcPr>
            <w:tcW w:w="1876" w:type="dxa"/>
            <w:tcBorders>
              <w:top w:val="nil"/>
              <w:left w:val="single" w:sz="4" w:space="0" w:color="000000"/>
              <w:bottom w:val="single" w:sz="4" w:space="0" w:color="000000"/>
              <w:right w:val="nil"/>
            </w:tcBorders>
            <w:shd w:val="clear" w:color="auto" w:fill="FFFFFF"/>
            <w:vAlign w:val="center"/>
            <w:hideMark/>
          </w:tcPr>
          <w:p w14:paraId="0BB02AE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59,1</w:t>
            </w:r>
          </w:p>
        </w:tc>
        <w:tc>
          <w:tcPr>
            <w:tcW w:w="1799" w:type="dxa"/>
            <w:tcBorders>
              <w:top w:val="nil"/>
              <w:left w:val="single" w:sz="4" w:space="0" w:color="000000"/>
              <w:bottom w:val="single" w:sz="4" w:space="0" w:color="000000"/>
              <w:right w:val="nil"/>
            </w:tcBorders>
            <w:shd w:val="clear" w:color="auto" w:fill="FFFFFF"/>
            <w:vAlign w:val="center"/>
            <w:hideMark/>
          </w:tcPr>
          <w:p w14:paraId="006B7DE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36CA869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29985F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11,8</w:t>
            </w:r>
          </w:p>
        </w:tc>
        <w:tc>
          <w:tcPr>
            <w:tcW w:w="1506" w:type="dxa"/>
            <w:tcBorders>
              <w:top w:val="nil"/>
              <w:left w:val="single" w:sz="4" w:space="0" w:color="000000"/>
              <w:bottom w:val="single" w:sz="4" w:space="0" w:color="000000"/>
              <w:right w:val="nil"/>
            </w:tcBorders>
            <w:shd w:val="clear" w:color="auto" w:fill="FFFFFF"/>
            <w:vAlign w:val="center"/>
            <w:hideMark/>
          </w:tcPr>
          <w:p w14:paraId="26B4AAB3"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ИЖС</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C054C5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1034,3</w:t>
            </w:r>
          </w:p>
        </w:tc>
      </w:tr>
      <w:tr w:rsidR="00EE210C" w:rsidRPr="00EE210C" w14:paraId="469B09CC"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31C7CFA9"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9764868"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29C4989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уз-3000</w:t>
            </w:r>
          </w:p>
        </w:tc>
        <w:tc>
          <w:tcPr>
            <w:tcW w:w="1800" w:type="dxa"/>
            <w:tcBorders>
              <w:top w:val="nil"/>
              <w:left w:val="single" w:sz="4" w:space="0" w:color="000000"/>
              <w:bottom w:val="single" w:sz="4" w:space="0" w:color="000000"/>
              <w:right w:val="nil"/>
            </w:tcBorders>
            <w:shd w:val="clear" w:color="auto" w:fill="FFFFFF"/>
            <w:vAlign w:val="center"/>
            <w:hideMark/>
          </w:tcPr>
          <w:p w14:paraId="761EDEC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уз-3035</w:t>
            </w:r>
          </w:p>
        </w:tc>
        <w:tc>
          <w:tcPr>
            <w:tcW w:w="1876" w:type="dxa"/>
            <w:tcBorders>
              <w:top w:val="nil"/>
              <w:left w:val="single" w:sz="4" w:space="0" w:color="000000"/>
              <w:bottom w:val="single" w:sz="4" w:space="0" w:color="000000"/>
              <w:right w:val="nil"/>
            </w:tcBorders>
            <w:shd w:val="clear" w:color="auto" w:fill="FFFFFF"/>
            <w:vAlign w:val="center"/>
            <w:hideMark/>
          </w:tcPr>
          <w:p w14:paraId="19545C4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63,5</w:t>
            </w:r>
          </w:p>
        </w:tc>
        <w:tc>
          <w:tcPr>
            <w:tcW w:w="1799" w:type="dxa"/>
            <w:tcBorders>
              <w:top w:val="nil"/>
              <w:left w:val="single" w:sz="4" w:space="0" w:color="000000"/>
              <w:bottom w:val="single" w:sz="4" w:space="0" w:color="000000"/>
              <w:right w:val="nil"/>
            </w:tcBorders>
            <w:shd w:val="clear" w:color="auto" w:fill="FFFFFF"/>
            <w:vAlign w:val="center"/>
            <w:hideMark/>
          </w:tcPr>
          <w:p w14:paraId="54657C5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150</w:t>
            </w:r>
          </w:p>
        </w:tc>
        <w:tc>
          <w:tcPr>
            <w:tcW w:w="2724" w:type="dxa"/>
            <w:tcBorders>
              <w:top w:val="nil"/>
              <w:left w:val="single" w:sz="4" w:space="0" w:color="000000"/>
              <w:bottom w:val="single" w:sz="4" w:space="0" w:color="000000"/>
              <w:right w:val="nil"/>
            </w:tcBorders>
            <w:shd w:val="clear" w:color="auto" w:fill="FFFFFF"/>
            <w:vAlign w:val="center"/>
            <w:hideMark/>
          </w:tcPr>
          <w:p w14:paraId="5460004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1F87CF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19,1</w:t>
            </w:r>
          </w:p>
        </w:tc>
        <w:tc>
          <w:tcPr>
            <w:tcW w:w="1506" w:type="dxa"/>
            <w:tcBorders>
              <w:top w:val="nil"/>
              <w:left w:val="single" w:sz="4" w:space="0" w:color="000000"/>
              <w:bottom w:val="single" w:sz="4" w:space="0" w:color="000000"/>
              <w:right w:val="nil"/>
            </w:tcBorders>
            <w:shd w:val="clear" w:color="auto" w:fill="FFFFFF"/>
            <w:vAlign w:val="center"/>
            <w:hideMark/>
          </w:tcPr>
          <w:p w14:paraId="34DFC8C8"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w:t>
            </w:r>
            <w:proofErr w:type="spellStart"/>
            <w:r w:rsidRPr="00EE210C">
              <w:rPr>
                <w:rFonts w:eastAsia="Calibri"/>
                <w:color w:val="000000"/>
                <w:sz w:val="18"/>
                <w:szCs w:val="18"/>
                <w:lang w:val="en-GB" w:eastAsia="en-US" w:bidi="ar-SA"/>
              </w:rPr>
              <w:t>Сыга</w:t>
            </w:r>
            <w:proofErr w:type="spellEnd"/>
            <w:r w:rsidRPr="00EE210C">
              <w:rPr>
                <w:rFonts w:eastAsia="Calibri"/>
                <w:color w:val="000000"/>
                <w:sz w:val="18"/>
                <w:szCs w:val="18"/>
                <w:lang w:val="en-GB" w:eastAsia="en-US" w:bidi="ar-SA"/>
              </w:rPr>
              <w:t>"</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0826767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1358,2</w:t>
            </w:r>
          </w:p>
        </w:tc>
      </w:tr>
      <w:tr w:rsidR="00EE210C" w:rsidRPr="00EE210C" w14:paraId="4367C078"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44D39FCA"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05A5E992"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48FE29B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уз-3035</w:t>
            </w:r>
          </w:p>
        </w:tc>
        <w:tc>
          <w:tcPr>
            <w:tcW w:w="1800" w:type="dxa"/>
            <w:tcBorders>
              <w:top w:val="nil"/>
              <w:left w:val="single" w:sz="4" w:space="0" w:color="000000"/>
              <w:bottom w:val="single" w:sz="4" w:space="0" w:color="000000"/>
              <w:right w:val="nil"/>
            </w:tcBorders>
            <w:shd w:val="clear" w:color="auto" w:fill="FFFFFF"/>
            <w:vAlign w:val="center"/>
            <w:hideMark/>
          </w:tcPr>
          <w:p w14:paraId="5992C9E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ИЖС</w:t>
            </w:r>
          </w:p>
        </w:tc>
        <w:tc>
          <w:tcPr>
            <w:tcW w:w="1876" w:type="dxa"/>
            <w:tcBorders>
              <w:top w:val="nil"/>
              <w:left w:val="single" w:sz="4" w:space="0" w:color="000000"/>
              <w:bottom w:val="single" w:sz="4" w:space="0" w:color="000000"/>
              <w:right w:val="nil"/>
            </w:tcBorders>
            <w:shd w:val="clear" w:color="auto" w:fill="FFFFFF"/>
            <w:vAlign w:val="center"/>
            <w:hideMark/>
          </w:tcPr>
          <w:p w14:paraId="6F58E29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54,3</w:t>
            </w:r>
          </w:p>
        </w:tc>
        <w:tc>
          <w:tcPr>
            <w:tcW w:w="1799" w:type="dxa"/>
            <w:tcBorders>
              <w:top w:val="nil"/>
              <w:left w:val="single" w:sz="4" w:space="0" w:color="000000"/>
              <w:bottom w:val="single" w:sz="4" w:space="0" w:color="000000"/>
              <w:right w:val="nil"/>
            </w:tcBorders>
            <w:shd w:val="clear" w:color="auto" w:fill="FFFFFF"/>
            <w:vAlign w:val="center"/>
            <w:hideMark/>
          </w:tcPr>
          <w:p w14:paraId="3FF9606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5CF3DCA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265DED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8,7</w:t>
            </w:r>
          </w:p>
        </w:tc>
        <w:tc>
          <w:tcPr>
            <w:tcW w:w="1506" w:type="dxa"/>
            <w:tcBorders>
              <w:top w:val="nil"/>
              <w:left w:val="single" w:sz="4" w:space="0" w:color="000000"/>
              <w:bottom w:val="single" w:sz="4" w:space="0" w:color="000000"/>
              <w:right w:val="nil"/>
            </w:tcBorders>
            <w:shd w:val="clear" w:color="auto" w:fill="FFFFFF"/>
            <w:vAlign w:val="center"/>
          </w:tcPr>
          <w:p w14:paraId="6921EF6F"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55EB6AA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892,7</w:t>
            </w:r>
          </w:p>
        </w:tc>
      </w:tr>
      <w:tr w:rsidR="00EE210C" w:rsidRPr="00EE210C" w14:paraId="041092B4"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7E4F84B8"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4BA391D6"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5D1E967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уз-3035</w:t>
            </w:r>
          </w:p>
        </w:tc>
        <w:tc>
          <w:tcPr>
            <w:tcW w:w="1800" w:type="dxa"/>
            <w:tcBorders>
              <w:top w:val="nil"/>
              <w:left w:val="single" w:sz="4" w:space="0" w:color="000000"/>
              <w:bottom w:val="single" w:sz="4" w:space="0" w:color="000000"/>
              <w:right w:val="nil"/>
            </w:tcBorders>
            <w:shd w:val="clear" w:color="auto" w:fill="FFFFFF"/>
            <w:vAlign w:val="center"/>
            <w:hideMark/>
          </w:tcPr>
          <w:p w14:paraId="797FE16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уз-3034</w:t>
            </w:r>
          </w:p>
        </w:tc>
        <w:tc>
          <w:tcPr>
            <w:tcW w:w="1876" w:type="dxa"/>
            <w:tcBorders>
              <w:top w:val="nil"/>
              <w:left w:val="single" w:sz="4" w:space="0" w:color="000000"/>
              <w:bottom w:val="single" w:sz="4" w:space="0" w:color="000000"/>
              <w:right w:val="nil"/>
            </w:tcBorders>
            <w:shd w:val="clear" w:color="auto" w:fill="FFFFFF"/>
            <w:vAlign w:val="center"/>
            <w:hideMark/>
          </w:tcPr>
          <w:p w14:paraId="39F7C5E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49,9</w:t>
            </w:r>
          </w:p>
        </w:tc>
        <w:tc>
          <w:tcPr>
            <w:tcW w:w="1799" w:type="dxa"/>
            <w:tcBorders>
              <w:top w:val="nil"/>
              <w:left w:val="single" w:sz="4" w:space="0" w:color="000000"/>
              <w:bottom w:val="single" w:sz="4" w:space="0" w:color="000000"/>
              <w:right w:val="nil"/>
            </w:tcBorders>
            <w:shd w:val="clear" w:color="auto" w:fill="FFFFFF"/>
            <w:vAlign w:val="center"/>
            <w:hideMark/>
          </w:tcPr>
          <w:p w14:paraId="7170D8E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150</w:t>
            </w:r>
          </w:p>
        </w:tc>
        <w:tc>
          <w:tcPr>
            <w:tcW w:w="2724" w:type="dxa"/>
            <w:tcBorders>
              <w:top w:val="nil"/>
              <w:left w:val="single" w:sz="4" w:space="0" w:color="000000"/>
              <w:bottom w:val="single" w:sz="4" w:space="0" w:color="000000"/>
              <w:right w:val="nil"/>
            </w:tcBorders>
            <w:shd w:val="clear" w:color="auto" w:fill="FFFFFF"/>
            <w:vAlign w:val="center"/>
            <w:hideMark/>
          </w:tcPr>
          <w:p w14:paraId="113E24E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819BB7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15,0</w:t>
            </w:r>
          </w:p>
        </w:tc>
        <w:tc>
          <w:tcPr>
            <w:tcW w:w="1506" w:type="dxa"/>
            <w:tcBorders>
              <w:top w:val="nil"/>
              <w:left w:val="single" w:sz="4" w:space="0" w:color="000000"/>
              <w:bottom w:val="single" w:sz="4" w:space="0" w:color="000000"/>
              <w:right w:val="nil"/>
            </w:tcBorders>
            <w:shd w:val="clear" w:color="auto" w:fill="FFFFFF"/>
            <w:vAlign w:val="center"/>
            <w:hideMark/>
          </w:tcPr>
          <w:p w14:paraId="2E394AAD"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Сыга</w:t>
            </w:r>
            <w:proofErr w:type="spellEnd"/>
            <w:r w:rsidRPr="00EE210C">
              <w:rPr>
                <w:rFonts w:eastAsia="Calibri"/>
                <w:color w:val="000000"/>
                <w:sz w:val="18"/>
                <w:szCs w:val="18"/>
                <w:lang w:val="en-GB" w:eastAsia="en-US" w:bidi="ar-SA"/>
              </w:rPr>
              <w:t>"</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66F29A2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1067,5</w:t>
            </w:r>
          </w:p>
        </w:tc>
      </w:tr>
      <w:tr w:rsidR="00EE210C" w:rsidRPr="00EE210C" w14:paraId="4A809448"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0AD8B047"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35EF3FB4"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366BA0C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уз-3034</w:t>
            </w:r>
          </w:p>
        </w:tc>
        <w:tc>
          <w:tcPr>
            <w:tcW w:w="1800" w:type="dxa"/>
            <w:tcBorders>
              <w:top w:val="nil"/>
              <w:left w:val="single" w:sz="4" w:space="0" w:color="000000"/>
              <w:bottom w:val="single" w:sz="4" w:space="0" w:color="000000"/>
              <w:right w:val="nil"/>
            </w:tcBorders>
            <w:shd w:val="clear" w:color="auto" w:fill="FFFFFF"/>
            <w:vAlign w:val="center"/>
            <w:hideMark/>
          </w:tcPr>
          <w:p w14:paraId="5A04AC1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ИЖС</w:t>
            </w:r>
          </w:p>
        </w:tc>
        <w:tc>
          <w:tcPr>
            <w:tcW w:w="1876" w:type="dxa"/>
            <w:tcBorders>
              <w:top w:val="nil"/>
              <w:left w:val="single" w:sz="4" w:space="0" w:color="000000"/>
              <w:bottom w:val="single" w:sz="4" w:space="0" w:color="000000"/>
              <w:right w:val="nil"/>
            </w:tcBorders>
            <w:shd w:val="clear" w:color="auto" w:fill="FFFFFF"/>
            <w:vAlign w:val="center"/>
            <w:hideMark/>
          </w:tcPr>
          <w:p w14:paraId="004AE37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52,0</w:t>
            </w:r>
          </w:p>
        </w:tc>
        <w:tc>
          <w:tcPr>
            <w:tcW w:w="1799" w:type="dxa"/>
            <w:tcBorders>
              <w:top w:val="nil"/>
              <w:left w:val="single" w:sz="4" w:space="0" w:color="000000"/>
              <w:bottom w:val="single" w:sz="4" w:space="0" w:color="000000"/>
              <w:right w:val="nil"/>
            </w:tcBorders>
            <w:shd w:val="clear" w:color="auto" w:fill="FFFFFF"/>
            <w:vAlign w:val="center"/>
            <w:hideMark/>
          </w:tcPr>
          <w:p w14:paraId="540548C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125</w:t>
            </w:r>
          </w:p>
        </w:tc>
        <w:tc>
          <w:tcPr>
            <w:tcW w:w="2724" w:type="dxa"/>
            <w:tcBorders>
              <w:top w:val="nil"/>
              <w:left w:val="single" w:sz="4" w:space="0" w:color="000000"/>
              <w:bottom w:val="single" w:sz="4" w:space="0" w:color="000000"/>
              <w:right w:val="nil"/>
            </w:tcBorders>
            <w:shd w:val="clear" w:color="auto" w:fill="FFFFFF"/>
            <w:vAlign w:val="center"/>
            <w:hideMark/>
          </w:tcPr>
          <w:p w14:paraId="69C5365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4DC24CC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13,0</w:t>
            </w:r>
          </w:p>
        </w:tc>
        <w:tc>
          <w:tcPr>
            <w:tcW w:w="1506" w:type="dxa"/>
            <w:tcBorders>
              <w:top w:val="nil"/>
              <w:left w:val="single" w:sz="4" w:space="0" w:color="000000"/>
              <w:bottom w:val="single" w:sz="4" w:space="0" w:color="000000"/>
              <w:right w:val="nil"/>
            </w:tcBorders>
            <w:shd w:val="clear" w:color="auto" w:fill="FFFFFF"/>
            <w:vAlign w:val="center"/>
            <w:hideMark/>
          </w:tcPr>
          <w:p w14:paraId="3207FF01"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Удмуртская</w:t>
            </w:r>
            <w:proofErr w:type="spellEnd"/>
            <w:r w:rsidRPr="00EE210C">
              <w:rPr>
                <w:rFonts w:eastAsia="Calibri"/>
                <w:color w:val="000000"/>
                <w:sz w:val="18"/>
                <w:szCs w:val="18"/>
                <w:lang w:val="en-GB" w:eastAsia="en-US" w:bidi="ar-SA"/>
              </w:rPr>
              <w:t xml:space="preserve"> ИЖС</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7CE903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1073,5</w:t>
            </w:r>
          </w:p>
        </w:tc>
      </w:tr>
      <w:tr w:rsidR="00EE210C" w:rsidRPr="00EE210C" w14:paraId="6F463628"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41C56E70"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4E2AA830"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558309A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уз-3034</w:t>
            </w:r>
          </w:p>
        </w:tc>
        <w:tc>
          <w:tcPr>
            <w:tcW w:w="1800" w:type="dxa"/>
            <w:tcBorders>
              <w:top w:val="nil"/>
              <w:left w:val="single" w:sz="4" w:space="0" w:color="000000"/>
              <w:bottom w:val="single" w:sz="4" w:space="0" w:color="000000"/>
              <w:right w:val="nil"/>
            </w:tcBorders>
            <w:shd w:val="clear" w:color="auto" w:fill="FFFFFF"/>
            <w:vAlign w:val="center"/>
            <w:hideMark/>
          </w:tcPr>
          <w:p w14:paraId="1F176D0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уз-3031</w:t>
            </w:r>
          </w:p>
        </w:tc>
        <w:tc>
          <w:tcPr>
            <w:tcW w:w="1876" w:type="dxa"/>
            <w:tcBorders>
              <w:top w:val="nil"/>
              <w:left w:val="single" w:sz="4" w:space="0" w:color="000000"/>
              <w:bottom w:val="single" w:sz="4" w:space="0" w:color="000000"/>
              <w:right w:val="nil"/>
            </w:tcBorders>
            <w:shd w:val="clear" w:color="auto" w:fill="FFFFFF"/>
            <w:vAlign w:val="center"/>
            <w:hideMark/>
          </w:tcPr>
          <w:p w14:paraId="60BE289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185,6</w:t>
            </w:r>
          </w:p>
        </w:tc>
        <w:tc>
          <w:tcPr>
            <w:tcW w:w="1799" w:type="dxa"/>
            <w:tcBorders>
              <w:top w:val="nil"/>
              <w:left w:val="single" w:sz="4" w:space="0" w:color="000000"/>
              <w:bottom w:val="single" w:sz="4" w:space="0" w:color="000000"/>
              <w:right w:val="nil"/>
            </w:tcBorders>
            <w:shd w:val="clear" w:color="auto" w:fill="FFFFFF"/>
            <w:vAlign w:val="center"/>
            <w:hideMark/>
          </w:tcPr>
          <w:p w14:paraId="7A28FA0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125</w:t>
            </w:r>
          </w:p>
        </w:tc>
        <w:tc>
          <w:tcPr>
            <w:tcW w:w="2724" w:type="dxa"/>
            <w:tcBorders>
              <w:top w:val="nil"/>
              <w:left w:val="single" w:sz="4" w:space="0" w:color="000000"/>
              <w:bottom w:val="single" w:sz="4" w:space="0" w:color="000000"/>
              <w:right w:val="nil"/>
            </w:tcBorders>
            <w:shd w:val="clear" w:color="auto" w:fill="FFFFFF"/>
            <w:vAlign w:val="center"/>
            <w:hideMark/>
          </w:tcPr>
          <w:p w14:paraId="110CED6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37FD7DC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46,4</w:t>
            </w:r>
          </w:p>
        </w:tc>
        <w:tc>
          <w:tcPr>
            <w:tcW w:w="1506" w:type="dxa"/>
            <w:tcBorders>
              <w:top w:val="nil"/>
              <w:left w:val="single" w:sz="4" w:space="0" w:color="000000"/>
              <w:bottom w:val="single" w:sz="4" w:space="0" w:color="000000"/>
              <w:right w:val="nil"/>
            </w:tcBorders>
            <w:shd w:val="clear" w:color="auto" w:fill="FFFFFF"/>
            <w:vAlign w:val="center"/>
            <w:hideMark/>
          </w:tcPr>
          <w:p w14:paraId="12CF6648"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w:t>
            </w:r>
            <w:proofErr w:type="spellStart"/>
            <w:r w:rsidRPr="00EE210C">
              <w:rPr>
                <w:rFonts w:eastAsia="Calibri"/>
                <w:color w:val="000000"/>
                <w:sz w:val="18"/>
                <w:szCs w:val="18"/>
                <w:lang w:val="en-GB" w:eastAsia="en-US" w:bidi="ar-SA"/>
              </w:rPr>
              <w:t>Сыга</w:t>
            </w:r>
            <w:proofErr w:type="spellEnd"/>
            <w:r w:rsidRPr="00EE210C">
              <w:rPr>
                <w:rFonts w:eastAsia="Calibri"/>
                <w:color w:val="000000"/>
                <w:sz w:val="18"/>
                <w:szCs w:val="18"/>
                <w:lang w:val="en-GB" w:eastAsia="en-US" w:bidi="ar-SA"/>
              </w:rPr>
              <w:t>"</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9939EF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3828,5</w:t>
            </w:r>
          </w:p>
        </w:tc>
      </w:tr>
      <w:tr w:rsidR="00EE210C" w:rsidRPr="00EE210C" w14:paraId="24A3A6D8"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739880DB"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3C945A27"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2253691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уз-3031</w:t>
            </w:r>
          </w:p>
        </w:tc>
        <w:tc>
          <w:tcPr>
            <w:tcW w:w="1800" w:type="dxa"/>
            <w:tcBorders>
              <w:top w:val="nil"/>
              <w:left w:val="single" w:sz="4" w:space="0" w:color="000000"/>
              <w:bottom w:val="single" w:sz="4" w:space="0" w:color="000000"/>
              <w:right w:val="nil"/>
            </w:tcBorders>
            <w:shd w:val="clear" w:color="auto" w:fill="FFFFFF"/>
            <w:vAlign w:val="center"/>
            <w:hideMark/>
          </w:tcPr>
          <w:p w14:paraId="74F3E99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4C55AD0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31,5</w:t>
            </w:r>
          </w:p>
        </w:tc>
        <w:tc>
          <w:tcPr>
            <w:tcW w:w="1799" w:type="dxa"/>
            <w:tcBorders>
              <w:top w:val="nil"/>
              <w:left w:val="single" w:sz="4" w:space="0" w:color="000000"/>
              <w:bottom w:val="single" w:sz="4" w:space="0" w:color="000000"/>
              <w:right w:val="nil"/>
            </w:tcBorders>
            <w:shd w:val="clear" w:color="auto" w:fill="FFFFFF"/>
            <w:vAlign w:val="center"/>
            <w:hideMark/>
          </w:tcPr>
          <w:p w14:paraId="0DDB0D8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27A1D74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6CD326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5,0</w:t>
            </w:r>
          </w:p>
        </w:tc>
        <w:tc>
          <w:tcPr>
            <w:tcW w:w="1506" w:type="dxa"/>
            <w:tcBorders>
              <w:top w:val="nil"/>
              <w:left w:val="single" w:sz="4" w:space="0" w:color="000000"/>
              <w:bottom w:val="single" w:sz="4" w:space="0" w:color="000000"/>
              <w:right w:val="nil"/>
            </w:tcBorders>
            <w:shd w:val="clear" w:color="auto" w:fill="FFFFFF"/>
            <w:vAlign w:val="center"/>
            <w:hideMark/>
          </w:tcPr>
          <w:p w14:paraId="0912C727"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w:t>
            </w:r>
            <w:proofErr w:type="spellStart"/>
            <w:r w:rsidRPr="00EE210C">
              <w:rPr>
                <w:rFonts w:eastAsia="Calibri"/>
                <w:color w:val="000000"/>
                <w:sz w:val="18"/>
                <w:szCs w:val="18"/>
                <w:lang w:val="en-GB" w:eastAsia="en-US" w:bidi="ar-SA"/>
              </w:rPr>
              <w:t>Сыга</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06EC5B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518,2</w:t>
            </w:r>
          </w:p>
        </w:tc>
      </w:tr>
      <w:tr w:rsidR="00EE210C" w:rsidRPr="00EE210C" w14:paraId="63F32676"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35446A23"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1CA88700"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084FCD0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уз-3031</w:t>
            </w:r>
          </w:p>
        </w:tc>
        <w:tc>
          <w:tcPr>
            <w:tcW w:w="1800" w:type="dxa"/>
            <w:tcBorders>
              <w:top w:val="nil"/>
              <w:left w:val="single" w:sz="4" w:space="0" w:color="000000"/>
              <w:bottom w:val="single" w:sz="4" w:space="0" w:color="000000"/>
              <w:right w:val="nil"/>
            </w:tcBorders>
            <w:shd w:val="clear" w:color="auto" w:fill="FFFFFF"/>
            <w:vAlign w:val="center"/>
            <w:hideMark/>
          </w:tcPr>
          <w:p w14:paraId="7878C6E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уз-3040</w:t>
            </w:r>
          </w:p>
        </w:tc>
        <w:tc>
          <w:tcPr>
            <w:tcW w:w="1876" w:type="dxa"/>
            <w:tcBorders>
              <w:top w:val="nil"/>
              <w:left w:val="single" w:sz="4" w:space="0" w:color="000000"/>
              <w:bottom w:val="single" w:sz="4" w:space="0" w:color="000000"/>
              <w:right w:val="nil"/>
            </w:tcBorders>
            <w:shd w:val="clear" w:color="auto" w:fill="FFFFFF"/>
            <w:vAlign w:val="center"/>
            <w:hideMark/>
          </w:tcPr>
          <w:p w14:paraId="4C736B7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55,0</w:t>
            </w:r>
          </w:p>
        </w:tc>
        <w:tc>
          <w:tcPr>
            <w:tcW w:w="1799" w:type="dxa"/>
            <w:tcBorders>
              <w:top w:val="nil"/>
              <w:left w:val="single" w:sz="4" w:space="0" w:color="000000"/>
              <w:bottom w:val="single" w:sz="4" w:space="0" w:color="000000"/>
              <w:right w:val="nil"/>
            </w:tcBorders>
            <w:shd w:val="clear" w:color="auto" w:fill="FFFFFF"/>
            <w:vAlign w:val="center"/>
            <w:hideMark/>
          </w:tcPr>
          <w:p w14:paraId="02EE0B6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125</w:t>
            </w:r>
          </w:p>
        </w:tc>
        <w:tc>
          <w:tcPr>
            <w:tcW w:w="2724" w:type="dxa"/>
            <w:tcBorders>
              <w:top w:val="nil"/>
              <w:left w:val="single" w:sz="4" w:space="0" w:color="000000"/>
              <w:bottom w:val="single" w:sz="4" w:space="0" w:color="000000"/>
              <w:right w:val="nil"/>
            </w:tcBorders>
            <w:shd w:val="clear" w:color="auto" w:fill="FFFFFF"/>
            <w:vAlign w:val="center"/>
            <w:hideMark/>
          </w:tcPr>
          <w:p w14:paraId="0137FBC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5BC201B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13,7</w:t>
            </w:r>
          </w:p>
        </w:tc>
        <w:tc>
          <w:tcPr>
            <w:tcW w:w="1506" w:type="dxa"/>
            <w:tcBorders>
              <w:top w:val="nil"/>
              <w:left w:val="single" w:sz="4" w:space="0" w:color="000000"/>
              <w:bottom w:val="single" w:sz="4" w:space="0" w:color="000000"/>
              <w:right w:val="nil"/>
            </w:tcBorders>
            <w:shd w:val="clear" w:color="auto" w:fill="FFFFFF"/>
            <w:vAlign w:val="center"/>
            <w:hideMark/>
          </w:tcPr>
          <w:p w14:paraId="3CC7C753"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w:t>
            </w:r>
            <w:proofErr w:type="spellStart"/>
            <w:r w:rsidRPr="00EE210C">
              <w:rPr>
                <w:rFonts w:eastAsia="Calibri"/>
                <w:color w:val="000000"/>
                <w:sz w:val="18"/>
                <w:szCs w:val="18"/>
                <w:lang w:val="en-GB" w:eastAsia="en-US" w:bidi="ar-SA"/>
              </w:rPr>
              <w:t>Сыга</w:t>
            </w:r>
            <w:proofErr w:type="spellEnd"/>
            <w:r w:rsidRPr="00EE210C">
              <w:rPr>
                <w:rFonts w:eastAsia="Calibri"/>
                <w:color w:val="000000"/>
                <w:sz w:val="18"/>
                <w:szCs w:val="18"/>
                <w:lang w:val="en-GB" w:eastAsia="en-US" w:bidi="ar-SA"/>
              </w:rPr>
              <w:t>"</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573694B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1134,1</w:t>
            </w:r>
          </w:p>
        </w:tc>
      </w:tr>
      <w:tr w:rsidR="00EE210C" w:rsidRPr="00EE210C" w14:paraId="0D554827"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021766BF"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6CD53C0"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1E12C69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уз-3040</w:t>
            </w:r>
          </w:p>
        </w:tc>
        <w:tc>
          <w:tcPr>
            <w:tcW w:w="1800" w:type="dxa"/>
            <w:tcBorders>
              <w:top w:val="nil"/>
              <w:left w:val="single" w:sz="4" w:space="0" w:color="000000"/>
              <w:bottom w:val="single" w:sz="4" w:space="0" w:color="000000"/>
              <w:right w:val="nil"/>
            </w:tcBorders>
            <w:shd w:val="clear" w:color="auto" w:fill="FFFFFF"/>
            <w:vAlign w:val="center"/>
            <w:hideMark/>
          </w:tcPr>
          <w:p w14:paraId="5159778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уз-3033</w:t>
            </w:r>
          </w:p>
        </w:tc>
        <w:tc>
          <w:tcPr>
            <w:tcW w:w="1876" w:type="dxa"/>
            <w:tcBorders>
              <w:top w:val="nil"/>
              <w:left w:val="single" w:sz="4" w:space="0" w:color="000000"/>
              <w:bottom w:val="single" w:sz="4" w:space="0" w:color="000000"/>
              <w:right w:val="nil"/>
            </w:tcBorders>
            <w:shd w:val="clear" w:color="auto" w:fill="FFFFFF"/>
            <w:vAlign w:val="center"/>
            <w:hideMark/>
          </w:tcPr>
          <w:p w14:paraId="704B6CB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39,7</w:t>
            </w:r>
          </w:p>
        </w:tc>
        <w:tc>
          <w:tcPr>
            <w:tcW w:w="1799" w:type="dxa"/>
            <w:tcBorders>
              <w:top w:val="nil"/>
              <w:left w:val="single" w:sz="4" w:space="0" w:color="000000"/>
              <w:bottom w:val="single" w:sz="4" w:space="0" w:color="000000"/>
              <w:right w:val="nil"/>
            </w:tcBorders>
            <w:shd w:val="clear" w:color="auto" w:fill="FFFFFF"/>
            <w:vAlign w:val="center"/>
            <w:hideMark/>
          </w:tcPr>
          <w:p w14:paraId="189710F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125</w:t>
            </w:r>
          </w:p>
        </w:tc>
        <w:tc>
          <w:tcPr>
            <w:tcW w:w="2724" w:type="dxa"/>
            <w:tcBorders>
              <w:top w:val="nil"/>
              <w:left w:val="single" w:sz="4" w:space="0" w:color="000000"/>
              <w:bottom w:val="single" w:sz="4" w:space="0" w:color="000000"/>
              <w:right w:val="nil"/>
            </w:tcBorders>
            <w:shd w:val="clear" w:color="auto" w:fill="FFFFFF"/>
            <w:vAlign w:val="center"/>
            <w:hideMark/>
          </w:tcPr>
          <w:p w14:paraId="76735F4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431BD8F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9,9</w:t>
            </w:r>
          </w:p>
        </w:tc>
        <w:tc>
          <w:tcPr>
            <w:tcW w:w="1506" w:type="dxa"/>
            <w:tcBorders>
              <w:top w:val="nil"/>
              <w:left w:val="single" w:sz="4" w:space="0" w:color="000000"/>
              <w:bottom w:val="single" w:sz="4" w:space="0" w:color="000000"/>
              <w:right w:val="nil"/>
            </w:tcBorders>
            <w:shd w:val="clear" w:color="auto" w:fill="FFFFFF"/>
            <w:vAlign w:val="center"/>
            <w:hideMark/>
          </w:tcPr>
          <w:p w14:paraId="1E5EC329"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w:t>
            </w:r>
            <w:proofErr w:type="spellStart"/>
            <w:r w:rsidRPr="00EE210C">
              <w:rPr>
                <w:rFonts w:eastAsia="Calibri"/>
                <w:color w:val="000000"/>
                <w:sz w:val="18"/>
                <w:szCs w:val="18"/>
                <w:lang w:val="en-GB" w:eastAsia="en-US" w:bidi="ar-SA"/>
              </w:rPr>
              <w:t>Сыга</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r w:rsidRPr="00EE210C">
              <w:rPr>
                <w:rFonts w:eastAsia="Calibri"/>
                <w:color w:val="000000"/>
                <w:sz w:val="18"/>
                <w:szCs w:val="18"/>
                <w:lang w:val="en-GB" w:eastAsia="en-US" w:bidi="ar-SA"/>
              </w:rPr>
              <w:t xml:space="preserve"> </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471D06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818,5</w:t>
            </w:r>
          </w:p>
        </w:tc>
      </w:tr>
      <w:tr w:rsidR="00EE210C" w:rsidRPr="00EE210C" w14:paraId="24065CAD"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1BBDCB40"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B2B09E0"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1D26B5F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уз-3033</w:t>
            </w:r>
          </w:p>
        </w:tc>
        <w:tc>
          <w:tcPr>
            <w:tcW w:w="1800" w:type="dxa"/>
            <w:tcBorders>
              <w:top w:val="nil"/>
              <w:left w:val="single" w:sz="4" w:space="0" w:color="000000"/>
              <w:bottom w:val="single" w:sz="4" w:space="0" w:color="000000"/>
              <w:right w:val="nil"/>
            </w:tcBorders>
            <w:shd w:val="clear" w:color="auto" w:fill="FFFFFF"/>
            <w:vAlign w:val="center"/>
            <w:hideMark/>
          </w:tcPr>
          <w:p w14:paraId="712055B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r w:rsidRPr="00EE210C">
              <w:rPr>
                <w:rFonts w:eastAsia="Calibri"/>
                <w:color w:val="000000"/>
                <w:sz w:val="18"/>
                <w:szCs w:val="18"/>
                <w:lang w:val="en-GB" w:eastAsia="en-US" w:bidi="ar-SA"/>
              </w:rPr>
              <w:t xml:space="preserve"> </w:t>
            </w:r>
          </w:p>
        </w:tc>
        <w:tc>
          <w:tcPr>
            <w:tcW w:w="1876" w:type="dxa"/>
            <w:tcBorders>
              <w:top w:val="nil"/>
              <w:left w:val="single" w:sz="4" w:space="0" w:color="000000"/>
              <w:bottom w:val="single" w:sz="4" w:space="0" w:color="000000"/>
              <w:right w:val="nil"/>
            </w:tcBorders>
            <w:shd w:val="clear" w:color="auto" w:fill="FFFFFF"/>
            <w:vAlign w:val="center"/>
            <w:hideMark/>
          </w:tcPr>
          <w:p w14:paraId="00845CA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62,7</w:t>
            </w:r>
          </w:p>
        </w:tc>
        <w:tc>
          <w:tcPr>
            <w:tcW w:w="1799" w:type="dxa"/>
            <w:tcBorders>
              <w:top w:val="nil"/>
              <w:left w:val="single" w:sz="4" w:space="0" w:color="000000"/>
              <w:bottom w:val="single" w:sz="4" w:space="0" w:color="000000"/>
              <w:right w:val="nil"/>
            </w:tcBorders>
            <w:shd w:val="clear" w:color="auto" w:fill="FFFFFF"/>
            <w:vAlign w:val="center"/>
            <w:hideMark/>
          </w:tcPr>
          <w:p w14:paraId="70E2C44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4691140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46B9A74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1506" w:type="dxa"/>
            <w:tcBorders>
              <w:top w:val="nil"/>
              <w:left w:val="single" w:sz="4" w:space="0" w:color="000000"/>
              <w:bottom w:val="single" w:sz="4" w:space="0" w:color="000000"/>
              <w:right w:val="nil"/>
            </w:tcBorders>
            <w:shd w:val="clear" w:color="auto" w:fill="FFFFFF"/>
            <w:vAlign w:val="center"/>
            <w:hideMark/>
          </w:tcPr>
          <w:p w14:paraId="5B526598"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w:t>
            </w:r>
            <w:proofErr w:type="spellStart"/>
            <w:r w:rsidRPr="00EE210C">
              <w:rPr>
                <w:rFonts w:eastAsia="Calibri"/>
                <w:color w:val="000000"/>
                <w:sz w:val="18"/>
                <w:szCs w:val="18"/>
                <w:lang w:val="en-GB" w:eastAsia="en-US" w:bidi="ar-SA"/>
              </w:rPr>
              <w:t>Сыга</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r w:rsidRPr="00EE210C">
              <w:rPr>
                <w:rFonts w:eastAsia="Calibri"/>
                <w:color w:val="000000"/>
                <w:sz w:val="18"/>
                <w:szCs w:val="18"/>
                <w:lang w:val="en-GB" w:eastAsia="en-US" w:bidi="ar-SA"/>
              </w:rPr>
              <w:t xml:space="preserve"> </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0310512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1032,3</w:t>
            </w:r>
          </w:p>
        </w:tc>
      </w:tr>
      <w:tr w:rsidR="00EE210C" w:rsidRPr="00EE210C" w14:paraId="406ABE2F"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231E16F8"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463E276"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16F3B5D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уз-3033</w:t>
            </w:r>
          </w:p>
        </w:tc>
        <w:tc>
          <w:tcPr>
            <w:tcW w:w="1800" w:type="dxa"/>
            <w:tcBorders>
              <w:top w:val="nil"/>
              <w:left w:val="single" w:sz="4" w:space="0" w:color="000000"/>
              <w:bottom w:val="single" w:sz="4" w:space="0" w:color="000000"/>
              <w:right w:val="nil"/>
            </w:tcBorders>
            <w:shd w:val="clear" w:color="auto" w:fill="FFFFFF"/>
            <w:vAlign w:val="center"/>
            <w:hideMark/>
          </w:tcPr>
          <w:p w14:paraId="1E92CA7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Блокированная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застройка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006D681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22,3</w:t>
            </w:r>
          </w:p>
        </w:tc>
        <w:tc>
          <w:tcPr>
            <w:tcW w:w="1799" w:type="dxa"/>
            <w:tcBorders>
              <w:top w:val="nil"/>
              <w:left w:val="single" w:sz="4" w:space="0" w:color="000000"/>
              <w:bottom w:val="single" w:sz="4" w:space="0" w:color="000000"/>
              <w:right w:val="nil"/>
            </w:tcBorders>
            <w:shd w:val="clear" w:color="auto" w:fill="FFFFFF"/>
            <w:vAlign w:val="center"/>
            <w:hideMark/>
          </w:tcPr>
          <w:p w14:paraId="003FB4D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27097E9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3249333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3,6</w:t>
            </w:r>
          </w:p>
        </w:tc>
        <w:tc>
          <w:tcPr>
            <w:tcW w:w="1506" w:type="dxa"/>
            <w:tcBorders>
              <w:top w:val="nil"/>
              <w:left w:val="single" w:sz="4" w:space="0" w:color="000000"/>
              <w:bottom w:val="single" w:sz="4" w:space="0" w:color="000000"/>
              <w:right w:val="nil"/>
            </w:tcBorders>
            <w:shd w:val="clear" w:color="auto" w:fill="FFFFFF"/>
            <w:vAlign w:val="center"/>
            <w:hideMark/>
          </w:tcPr>
          <w:p w14:paraId="3D3E8B57"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w:t>
            </w:r>
            <w:proofErr w:type="spellStart"/>
            <w:r w:rsidRPr="00EE210C">
              <w:rPr>
                <w:rFonts w:eastAsia="Calibri"/>
                <w:color w:val="000000"/>
                <w:sz w:val="18"/>
                <w:szCs w:val="18"/>
                <w:lang w:val="en-GB" w:eastAsia="en-US" w:bidi="ar-SA"/>
              </w:rPr>
              <w:t>Сыга</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Блокированная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застройка</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2374519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366,6</w:t>
            </w:r>
          </w:p>
        </w:tc>
      </w:tr>
      <w:tr w:rsidR="00EE210C" w:rsidRPr="00EE210C" w14:paraId="12711A90"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5A0EF0FB"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0A3FBA35"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49D741B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уз-3033</w:t>
            </w:r>
          </w:p>
        </w:tc>
        <w:tc>
          <w:tcPr>
            <w:tcW w:w="1800" w:type="dxa"/>
            <w:tcBorders>
              <w:top w:val="nil"/>
              <w:left w:val="single" w:sz="4" w:space="0" w:color="000000"/>
              <w:bottom w:val="single" w:sz="4" w:space="0" w:color="000000"/>
              <w:right w:val="nil"/>
            </w:tcBorders>
            <w:shd w:val="clear" w:color="auto" w:fill="FFFFFF"/>
            <w:vAlign w:val="center"/>
            <w:hideMark/>
          </w:tcPr>
          <w:p w14:paraId="6202029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Спортивный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комплекс</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022A62A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98,4</w:t>
            </w:r>
          </w:p>
        </w:tc>
        <w:tc>
          <w:tcPr>
            <w:tcW w:w="1799" w:type="dxa"/>
            <w:tcBorders>
              <w:top w:val="nil"/>
              <w:left w:val="single" w:sz="4" w:space="0" w:color="000000"/>
              <w:bottom w:val="single" w:sz="4" w:space="0" w:color="000000"/>
              <w:right w:val="nil"/>
            </w:tcBorders>
            <w:shd w:val="clear" w:color="auto" w:fill="FFFFFF"/>
            <w:vAlign w:val="center"/>
            <w:hideMark/>
          </w:tcPr>
          <w:p w14:paraId="2F16730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0B48E59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69D766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15,8</w:t>
            </w:r>
          </w:p>
        </w:tc>
        <w:tc>
          <w:tcPr>
            <w:tcW w:w="1506" w:type="dxa"/>
            <w:tcBorders>
              <w:top w:val="nil"/>
              <w:left w:val="single" w:sz="4" w:space="0" w:color="000000"/>
              <w:bottom w:val="single" w:sz="4" w:space="0" w:color="000000"/>
              <w:right w:val="nil"/>
            </w:tcBorders>
            <w:shd w:val="clear" w:color="auto" w:fill="FFFFFF"/>
            <w:vAlign w:val="center"/>
            <w:hideMark/>
          </w:tcPr>
          <w:p w14:paraId="61D31F82"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Сыга</w:t>
            </w:r>
            <w:proofErr w:type="spellEnd"/>
            <w:r w:rsidRPr="00EE210C">
              <w:rPr>
                <w:rFonts w:eastAsia="Calibri"/>
                <w:color w:val="000000"/>
                <w:sz w:val="18"/>
                <w:szCs w:val="18"/>
                <w:lang w:val="en-GB" w:eastAsia="en-US" w:bidi="ar-SA"/>
              </w:rPr>
              <w:t>"</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7B6CA7D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1619,9</w:t>
            </w:r>
          </w:p>
        </w:tc>
      </w:tr>
      <w:tr w:rsidR="00EE210C" w:rsidRPr="00EE210C" w14:paraId="5C6A7800" w14:textId="77777777" w:rsidTr="006E645D">
        <w:trPr>
          <w:cantSplit/>
          <w:trHeight w:val="23"/>
        </w:trPr>
        <w:tc>
          <w:tcPr>
            <w:tcW w:w="670" w:type="dxa"/>
            <w:tcBorders>
              <w:top w:val="nil"/>
              <w:left w:val="single" w:sz="4" w:space="0" w:color="000000"/>
              <w:bottom w:val="single" w:sz="4" w:space="0" w:color="000000"/>
              <w:right w:val="nil"/>
            </w:tcBorders>
            <w:shd w:val="clear" w:color="auto" w:fill="FFFFFF"/>
            <w:vAlign w:val="center"/>
            <w:hideMark/>
          </w:tcPr>
          <w:p w14:paraId="1814C63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2.4</w:t>
            </w:r>
          </w:p>
        </w:tc>
        <w:tc>
          <w:tcPr>
            <w:tcW w:w="1377" w:type="dxa"/>
            <w:tcBorders>
              <w:top w:val="nil"/>
              <w:left w:val="single" w:sz="4" w:space="0" w:color="000000"/>
              <w:bottom w:val="single" w:sz="4" w:space="0" w:color="000000"/>
              <w:right w:val="nil"/>
            </w:tcBorders>
            <w:shd w:val="clear" w:color="auto" w:fill="FFFFFF"/>
            <w:vAlign w:val="center"/>
          </w:tcPr>
          <w:p w14:paraId="70057695"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1CA3385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ТК-1612</w:t>
            </w:r>
          </w:p>
        </w:tc>
        <w:tc>
          <w:tcPr>
            <w:tcW w:w="1800" w:type="dxa"/>
            <w:tcBorders>
              <w:top w:val="nil"/>
              <w:left w:val="single" w:sz="4" w:space="0" w:color="000000"/>
              <w:bottom w:val="single" w:sz="4" w:space="0" w:color="000000"/>
              <w:right w:val="nil"/>
            </w:tcBorders>
            <w:shd w:val="clear" w:color="auto" w:fill="FFFFFF"/>
            <w:vAlign w:val="center"/>
            <w:hideMark/>
          </w:tcPr>
          <w:p w14:paraId="3CB4AE4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 </w:t>
            </w:r>
          </w:p>
        </w:tc>
        <w:tc>
          <w:tcPr>
            <w:tcW w:w="1876" w:type="dxa"/>
            <w:tcBorders>
              <w:top w:val="nil"/>
              <w:left w:val="single" w:sz="4" w:space="0" w:color="000000"/>
              <w:bottom w:val="single" w:sz="4" w:space="0" w:color="000000"/>
              <w:right w:val="nil"/>
            </w:tcBorders>
            <w:shd w:val="clear" w:color="auto" w:fill="FFFFFF"/>
            <w:vAlign w:val="center"/>
            <w:hideMark/>
          </w:tcPr>
          <w:p w14:paraId="7A8EC9B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182,3</w:t>
            </w:r>
          </w:p>
        </w:tc>
        <w:tc>
          <w:tcPr>
            <w:tcW w:w="1799" w:type="dxa"/>
            <w:tcBorders>
              <w:top w:val="nil"/>
              <w:left w:val="single" w:sz="4" w:space="0" w:color="000000"/>
              <w:bottom w:val="single" w:sz="4" w:space="0" w:color="000000"/>
              <w:right w:val="nil"/>
            </w:tcBorders>
            <w:shd w:val="clear" w:color="auto" w:fill="FFFFFF"/>
            <w:vAlign w:val="center"/>
            <w:hideMark/>
          </w:tcPr>
          <w:p w14:paraId="52DE195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2D8036E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AC6997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29,2</w:t>
            </w:r>
          </w:p>
        </w:tc>
        <w:tc>
          <w:tcPr>
            <w:tcW w:w="1506" w:type="dxa"/>
            <w:tcBorders>
              <w:top w:val="nil"/>
              <w:left w:val="single" w:sz="4" w:space="0" w:color="000000"/>
              <w:bottom w:val="single" w:sz="4" w:space="0" w:color="000000"/>
              <w:right w:val="nil"/>
            </w:tcBorders>
            <w:shd w:val="clear" w:color="auto" w:fill="FFFFFF"/>
            <w:vAlign w:val="center"/>
            <w:hideMark/>
          </w:tcPr>
          <w:p w14:paraId="1FF9BBB4"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Удмуртская-Техническая</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4AA2A39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2999,2</w:t>
            </w:r>
          </w:p>
        </w:tc>
      </w:tr>
      <w:tr w:rsidR="00EE210C" w:rsidRPr="00EE210C" w14:paraId="5AAD6794"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7B8A6EE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2.5</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08CDFBD3"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18:28:000062</w:t>
            </w:r>
          </w:p>
        </w:tc>
        <w:tc>
          <w:tcPr>
            <w:tcW w:w="1084" w:type="dxa"/>
            <w:tcBorders>
              <w:top w:val="nil"/>
              <w:left w:val="single" w:sz="4" w:space="0" w:color="000000"/>
              <w:bottom w:val="single" w:sz="4" w:space="0" w:color="000000"/>
              <w:right w:val="nil"/>
            </w:tcBorders>
            <w:shd w:val="clear" w:color="auto" w:fill="FFFFFF"/>
            <w:vAlign w:val="center"/>
            <w:hideMark/>
          </w:tcPr>
          <w:p w14:paraId="6142880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ТК-1612</w:t>
            </w:r>
          </w:p>
        </w:tc>
        <w:tc>
          <w:tcPr>
            <w:tcW w:w="1800" w:type="dxa"/>
            <w:tcBorders>
              <w:top w:val="nil"/>
              <w:left w:val="single" w:sz="4" w:space="0" w:color="000000"/>
              <w:bottom w:val="single" w:sz="4" w:space="0" w:color="000000"/>
              <w:right w:val="nil"/>
            </w:tcBorders>
            <w:shd w:val="clear" w:color="auto" w:fill="FFFFFF"/>
            <w:vAlign w:val="center"/>
            <w:hideMark/>
          </w:tcPr>
          <w:p w14:paraId="506914C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уз-3060</w:t>
            </w:r>
          </w:p>
        </w:tc>
        <w:tc>
          <w:tcPr>
            <w:tcW w:w="1876" w:type="dxa"/>
            <w:tcBorders>
              <w:top w:val="nil"/>
              <w:left w:val="single" w:sz="4" w:space="0" w:color="000000"/>
              <w:bottom w:val="single" w:sz="4" w:space="0" w:color="000000"/>
              <w:right w:val="nil"/>
            </w:tcBorders>
            <w:shd w:val="clear" w:color="auto" w:fill="FFFFFF"/>
            <w:vAlign w:val="center"/>
            <w:hideMark/>
          </w:tcPr>
          <w:p w14:paraId="6A4E5AB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65,0</w:t>
            </w:r>
          </w:p>
        </w:tc>
        <w:tc>
          <w:tcPr>
            <w:tcW w:w="1799" w:type="dxa"/>
            <w:tcBorders>
              <w:top w:val="nil"/>
              <w:left w:val="single" w:sz="4" w:space="0" w:color="000000"/>
              <w:bottom w:val="single" w:sz="4" w:space="0" w:color="000000"/>
              <w:right w:val="nil"/>
            </w:tcBorders>
            <w:shd w:val="clear" w:color="auto" w:fill="FFFFFF"/>
            <w:vAlign w:val="center"/>
            <w:hideMark/>
          </w:tcPr>
          <w:p w14:paraId="5AFB5BE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7801679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68EFC7F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10,4</w:t>
            </w:r>
          </w:p>
        </w:tc>
        <w:tc>
          <w:tcPr>
            <w:tcW w:w="1506" w:type="dxa"/>
            <w:tcBorders>
              <w:top w:val="nil"/>
              <w:left w:val="single" w:sz="4" w:space="0" w:color="000000"/>
              <w:bottom w:val="single" w:sz="4" w:space="0" w:color="000000"/>
              <w:right w:val="nil"/>
            </w:tcBorders>
            <w:shd w:val="clear" w:color="auto" w:fill="FFFFFF"/>
            <w:vAlign w:val="center"/>
            <w:hideMark/>
          </w:tcPr>
          <w:p w14:paraId="51D682AD"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ул. Техническая-Удмуртская-70 лет Октября</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2D60190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1070,3</w:t>
            </w:r>
          </w:p>
        </w:tc>
      </w:tr>
      <w:tr w:rsidR="00EE210C" w:rsidRPr="00EE210C" w14:paraId="4FF9D405"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496B7587"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3A8890F0"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242D195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уз-3060</w:t>
            </w:r>
          </w:p>
        </w:tc>
        <w:tc>
          <w:tcPr>
            <w:tcW w:w="1800" w:type="dxa"/>
            <w:tcBorders>
              <w:top w:val="nil"/>
              <w:left w:val="single" w:sz="4" w:space="0" w:color="000000"/>
              <w:bottom w:val="single" w:sz="4" w:space="0" w:color="000000"/>
              <w:right w:val="nil"/>
            </w:tcBorders>
            <w:shd w:val="clear" w:color="auto" w:fill="FFFFFF"/>
            <w:vAlign w:val="center"/>
            <w:hideMark/>
          </w:tcPr>
          <w:p w14:paraId="7130C88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778A0BA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39,4</w:t>
            </w:r>
          </w:p>
        </w:tc>
        <w:tc>
          <w:tcPr>
            <w:tcW w:w="1799" w:type="dxa"/>
            <w:tcBorders>
              <w:top w:val="nil"/>
              <w:left w:val="single" w:sz="4" w:space="0" w:color="000000"/>
              <w:bottom w:val="single" w:sz="4" w:space="0" w:color="000000"/>
              <w:right w:val="nil"/>
            </w:tcBorders>
            <w:shd w:val="clear" w:color="auto" w:fill="FFFFFF"/>
            <w:vAlign w:val="center"/>
            <w:hideMark/>
          </w:tcPr>
          <w:p w14:paraId="05ED13D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731F6F7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804A0F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6,3</w:t>
            </w:r>
          </w:p>
        </w:tc>
        <w:tc>
          <w:tcPr>
            <w:tcW w:w="1506" w:type="dxa"/>
            <w:tcBorders>
              <w:top w:val="nil"/>
              <w:left w:val="single" w:sz="4" w:space="0" w:color="000000"/>
              <w:bottom w:val="single" w:sz="4" w:space="0" w:color="000000"/>
              <w:right w:val="nil"/>
            </w:tcBorders>
            <w:shd w:val="clear" w:color="auto" w:fill="FFFFFF"/>
            <w:vAlign w:val="center"/>
            <w:hideMark/>
          </w:tcPr>
          <w:p w14:paraId="04A10BEA"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ул. Техническая-удмуртская-70 лет Октября Жилые дома</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152C91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647,9</w:t>
            </w:r>
          </w:p>
        </w:tc>
      </w:tr>
      <w:tr w:rsidR="00EE210C" w:rsidRPr="00EE210C" w14:paraId="357901AF" w14:textId="77777777" w:rsidTr="006E645D">
        <w:trPr>
          <w:cantSplit/>
          <w:trHeight w:val="23"/>
        </w:trPr>
        <w:tc>
          <w:tcPr>
            <w:tcW w:w="670" w:type="dxa"/>
            <w:vMerge w:val="restart"/>
            <w:tcBorders>
              <w:top w:val="nil"/>
              <w:left w:val="single" w:sz="4" w:space="0" w:color="000000"/>
              <w:bottom w:val="single" w:sz="4" w:space="0" w:color="000000"/>
              <w:right w:val="nil"/>
            </w:tcBorders>
            <w:shd w:val="clear" w:color="auto" w:fill="FFFFFF"/>
            <w:vAlign w:val="center"/>
            <w:hideMark/>
          </w:tcPr>
          <w:p w14:paraId="3E479B0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2.6</w:t>
            </w:r>
          </w:p>
        </w:tc>
        <w:tc>
          <w:tcPr>
            <w:tcW w:w="1377" w:type="dxa"/>
            <w:vMerge w:val="restart"/>
            <w:tcBorders>
              <w:top w:val="nil"/>
              <w:left w:val="single" w:sz="4" w:space="0" w:color="000000"/>
              <w:bottom w:val="single" w:sz="4" w:space="0" w:color="000000"/>
              <w:right w:val="nil"/>
            </w:tcBorders>
            <w:shd w:val="clear" w:color="auto" w:fill="FFFFFF"/>
            <w:vAlign w:val="center"/>
            <w:hideMark/>
          </w:tcPr>
          <w:p w14:paraId="5C136C3A"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18:28:000063</w:t>
            </w:r>
          </w:p>
        </w:tc>
        <w:tc>
          <w:tcPr>
            <w:tcW w:w="1084" w:type="dxa"/>
            <w:tcBorders>
              <w:top w:val="nil"/>
              <w:left w:val="single" w:sz="4" w:space="0" w:color="000000"/>
              <w:bottom w:val="single" w:sz="4" w:space="0" w:color="000000"/>
              <w:right w:val="nil"/>
            </w:tcBorders>
            <w:shd w:val="clear" w:color="auto" w:fill="FFFFFF"/>
            <w:vAlign w:val="center"/>
            <w:hideMark/>
          </w:tcPr>
          <w:p w14:paraId="702BE39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ТК-П</w:t>
            </w:r>
          </w:p>
        </w:tc>
        <w:tc>
          <w:tcPr>
            <w:tcW w:w="1800" w:type="dxa"/>
            <w:tcBorders>
              <w:top w:val="nil"/>
              <w:left w:val="single" w:sz="4" w:space="0" w:color="000000"/>
              <w:bottom w:val="single" w:sz="4" w:space="0" w:color="000000"/>
              <w:right w:val="nil"/>
            </w:tcBorders>
            <w:shd w:val="clear" w:color="auto" w:fill="FFFFFF"/>
            <w:vAlign w:val="center"/>
            <w:hideMark/>
          </w:tcPr>
          <w:p w14:paraId="5EC798C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УТ</w:t>
            </w:r>
          </w:p>
        </w:tc>
        <w:tc>
          <w:tcPr>
            <w:tcW w:w="1876" w:type="dxa"/>
            <w:tcBorders>
              <w:top w:val="nil"/>
              <w:left w:val="single" w:sz="4" w:space="0" w:color="000000"/>
              <w:bottom w:val="single" w:sz="4" w:space="0" w:color="000000"/>
              <w:right w:val="nil"/>
            </w:tcBorders>
            <w:shd w:val="clear" w:color="auto" w:fill="FFFFFF"/>
            <w:vAlign w:val="center"/>
            <w:hideMark/>
          </w:tcPr>
          <w:p w14:paraId="2A3D2B0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376,7</w:t>
            </w:r>
          </w:p>
        </w:tc>
        <w:tc>
          <w:tcPr>
            <w:tcW w:w="1799" w:type="dxa"/>
            <w:tcBorders>
              <w:top w:val="nil"/>
              <w:left w:val="single" w:sz="4" w:space="0" w:color="000000"/>
              <w:bottom w:val="single" w:sz="4" w:space="0" w:color="000000"/>
              <w:right w:val="nil"/>
            </w:tcBorders>
            <w:shd w:val="clear" w:color="auto" w:fill="FFFFFF"/>
            <w:vAlign w:val="center"/>
            <w:hideMark/>
          </w:tcPr>
          <w:p w14:paraId="07A803A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150</w:t>
            </w:r>
          </w:p>
        </w:tc>
        <w:tc>
          <w:tcPr>
            <w:tcW w:w="2724" w:type="dxa"/>
            <w:tcBorders>
              <w:top w:val="nil"/>
              <w:left w:val="single" w:sz="4" w:space="0" w:color="000000"/>
              <w:bottom w:val="single" w:sz="4" w:space="0" w:color="000000"/>
              <w:right w:val="nil"/>
            </w:tcBorders>
            <w:shd w:val="clear" w:color="auto" w:fill="FFFFFF"/>
            <w:vAlign w:val="center"/>
            <w:hideMark/>
          </w:tcPr>
          <w:p w14:paraId="53A2122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0B9EA01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113,0</w:t>
            </w:r>
          </w:p>
        </w:tc>
        <w:tc>
          <w:tcPr>
            <w:tcW w:w="1506" w:type="dxa"/>
            <w:tcBorders>
              <w:top w:val="nil"/>
              <w:left w:val="single" w:sz="4" w:space="0" w:color="000000"/>
              <w:bottom w:val="single" w:sz="4" w:space="0" w:color="000000"/>
              <w:right w:val="nil"/>
            </w:tcBorders>
            <w:shd w:val="clear" w:color="auto" w:fill="FFFFFF"/>
            <w:vAlign w:val="center"/>
            <w:hideMark/>
          </w:tcPr>
          <w:p w14:paraId="5F701786"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 xml:space="preserve">  </w:t>
            </w: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Техническая</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6A435DF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8052,3</w:t>
            </w:r>
          </w:p>
        </w:tc>
      </w:tr>
      <w:tr w:rsidR="00EE210C" w:rsidRPr="00EE210C" w14:paraId="597E1440"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7E426372"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53EE1A8D"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707D831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УТ</w:t>
            </w:r>
          </w:p>
        </w:tc>
        <w:tc>
          <w:tcPr>
            <w:tcW w:w="1800" w:type="dxa"/>
            <w:tcBorders>
              <w:top w:val="nil"/>
              <w:left w:val="single" w:sz="4" w:space="0" w:color="000000"/>
              <w:bottom w:val="single" w:sz="4" w:space="0" w:color="000000"/>
              <w:right w:val="nil"/>
            </w:tcBorders>
            <w:shd w:val="clear" w:color="auto" w:fill="FFFFFF"/>
            <w:vAlign w:val="center"/>
            <w:hideMark/>
          </w:tcPr>
          <w:p w14:paraId="1A1AEA7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r w:rsidRPr="00EE210C">
              <w:rPr>
                <w:rFonts w:eastAsia="Calibri"/>
                <w:color w:val="000000"/>
                <w:sz w:val="18"/>
                <w:szCs w:val="18"/>
                <w:lang w:val="en-GB" w:eastAsia="en-US" w:bidi="ar-SA"/>
              </w:rPr>
              <w:t xml:space="preserve"> </w:t>
            </w:r>
          </w:p>
        </w:tc>
        <w:tc>
          <w:tcPr>
            <w:tcW w:w="1876" w:type="dxa"/>
            <w:tcBorders>
              <w:top w:val="nil"/>
              <w:left w:val="single" w:sz="4" w:space="0" w:color="000000"/>
              <w:bottom w:val="single" w:sz="4" w:space="0" w:color="000000"/>
              <w:right w:val="nil"/>
            </w:tcBorders>
            <w:shd w:val="clear" w:color="auto" w:fill="FFFFFF"/>
            <w:vAlign w:val="center"/>
            <w:hideMark/>
          </w:tcPr>
          <w:p w14:paraId="15A19A4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239,7</w:t>
            </w:r>
          </w:p>
        </w:tc>
        <w:tc>
          <w:tcPr>
            <w:tcW w:w="1799" w:type="dxa"/>
            <w:tcBorders>
              <w:top w:val="nil"/>
              <w:left w:val="single" w:sz="4" w:space="0" w:color="000000"/>
              <w:bottom w:val="single" w:sz="4" w:space="0" w:color="000000"/>
              <w:right w:val="nil"/>
            </w:tcBorders>
            <w:shd w:val="clear" w:color="auto" w:fill="FFFFFF"/>
            <w:vAlign w:val="center"/>
            <w:hideMark/>
          </w:tcPr>
          <w:p w14:paraId="73A8F88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125</w:t>
            </w:r>
          </w:p>
        </w:tc>
        <w:tc>
          <w:tcPr>
            <w:tcW w:w="2724" w:type="dxa"/>
            <w:tcBorders>
              <w:top w:val="nil"/>
              <w:left w:val="single" w:sz="4" w:space="0" w:color="000000"/>
              <w:bottom w:val="single" w:sz="4" w:space="0" w:color="000000"/>
              <w:right w:val="nil"/>
            </w:tcBorders>
            <w:shd w:val="clear" w:color="auto" w:fill="FFFFFF"/>
            <w:vAlign w:val="center"/>
            <w:hideMark/>
          </w:tcPr>
          <w:p w14:paraId="34531F3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73E2836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59,9</w:t>
            </w:r>
          </w:p>
        </w:tc>
        <w:tc>
          <w:tcPr>
            <w:tcW w:w="1506" w:type="dxa"/>
            <w:tcBorders>
              <w:top w:val="nil"/>
              <w:left w:val="single" w:sz="4" w:space="0" w:color="000000"/>
              <w:bottom w:val="single" w:sz="4" w:space="0" w:color="000000"/>
              <w:right w:val="nil"/>
            </w:tcBorders>
            <w:shd w:val="clear" w:color="auto" w:fill="FFFFFF"/>
            <w:vAlign w:val="center"/>
            <w:hideMark/>
          </w:tcPr>
          <w:p w14:paraId="53D73C17"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r w:rsidRPr="00EE210C">
              <w:rPr>
                <w:rFonts w:eastAsia="Calibri"/>
                <w:color w:val="000000"/>
                <w:sz w:val="18"/>
                <w:szCs w:val="18"/>
                <w:lang w:val="en-GB" w:eastAsia="en-US" w:bidi="ar-SA"/>
              </w:rPr>
              <w:t>"</w:t>
            </w:r>
            <w:proofErr w:type="spellStart"/>
            <w:r w:rsidRPr="00EE210C">
              <w:rPr>
                <w:rFonts w:eastAsia="Calibri"/>
                <w:color w:val="000000"/>
                <w:sz w:val="18"/>
                <w:szCs w:val="18"/>
                <w:lang w:val="en-GB" w:eastAsia="en-US" w:bidi="ar-SA"/>
              </w:rPr>
              <w:t>Заводской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Детский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сад</w:t>
            </w:r>
            <w:proofErr w:type="spellEnd"/>
            <w:r w:rsidRPr="00EE210C">
              <w:rPr>
                <w:rFonts w:eastAsia="Calibri"/>
                <w:color w:val="000000"/>
                <w:sz w:val="18"/>
                <w:szCs w:val="18"/>
                <w:lang w:val="en-GB" w:eastAsia="en-US" w:bidi="ar-SA"/>
              </w:rPr>
              <w:t xml:space="preserve"> </w:t>
            </w:r>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0329110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4946,1</w:t>
            </w:r>
          </w:p>
        </w:tc>
      </w:tr>
      <w:tr w:rsidR="00EE210C" w:rsidRPr="00EE210C" w14:paraId="43C7272B"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54DBC0A1"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0D79C81E"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13FEE26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УТ</w:t>
            </w:r>
          </w:p>
        </w:tc>
        <w:tc>
          <w:tcPr>
            <w:tcW w:w="1800" w:type="dxa"/>
            <w:tcBorders>
              <w:top w:val="nil"/>
              <w:left w:val="single" w:sz="4" w:space="0" w:color="000000"/>
              <w:bottom w:val="single" w:sz="4" w:space="0" w:color="000000"/>
              <w:right w:val="nil"/>
            </w:tcBorders>
            <w:shd w:val="clear" w:color="auto" w:fill="FFFFFF"/>
            <w:vAlign w:val="center"/>
            <w:hideMark/>
          </w:tcPr>
          <w:p w14:paraId="343FF8B6"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Жилые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876" w:type="dxa"/>
            <w:tcBorders>
              <w:top w:val="nil"/>
              <w:left w:val="single" w:sz="4" w:space="0" w:color="000000"/>
              <w:bottom w:val="single" w:sz="4" w:space="0" w:color="000000"/>
              <w:right w:val="nil"/>
            </w:tcBorders>
            <w:shd w:val="clear" w:color="auto" w:fill="FFFFFF"/>
            <w:vAlign w:val="center"/>
            <w:hideMark/>
          </w:tcPr>
          <w:p w14:paraId="1535248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66,9</w:t>
            </w:r>
          </w:p>
        </w:tc>
        <w:tc>
          <w:tcPr>
            <w:tcW w:w="1799" w:type="dxa"/>
            <w:tcBorders>
              <w:top w:val="nil"/>
              <w:left w:val="single" w:sz="4" w:space="0" w:color="000000"/>
              <w:bottom w:val="single" w:sz="4" w:space="0" w:color="000000"/>
              <w:right w:val="nil"/>
            </w:tcBorders>
            <w:shd w:val="clear" w:color="auto" w:fill="FFFFFF"/>
            <w:vAlign w:val="center"/>
            <w:hideMark/>
          </w:tcPr>
          <w:p w14:paraId="32C8052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3E7B3B8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8A896D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10,7</w:t>
            </w:r>
          </w:p>
        </w:tc>
        <w:tc>
          <w:tcPr>
            <w:tcW w:w="1506" w:type="dxa"/>
            <w:tcBorders>
              <w:top w:val="nil"/>
              <w:left w:val="single" w:sz="4" w:space="0" w:color="000000"/>
              <w:bottom w:val="single" w:sz="4" w:space="0" w:color="000000"/>
              <w:right w:val="nil"/>
            </w:tcBorders>
            <w:shd w:val="clear" w:color="auto" w:fill="FFFFFF"/>
            <w:vAlign w:val="center"/>
            <w:hideMark/>
          </w:tcPr>
          <w:p w14:paraId="16B0AC26"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proofErr w:type="gramStart"/>
            <w:r w:rsidRPr="00EE210C">
              <w:rPr>
                <w:rFonts w:eastAsia="Calibri"/>
                <w:color w:val="000000"/>
                <w:sz w:val="18"/>
                <w:szCs w:val="18"/>
                <w:lang w:val="en-GB" w:eastAsia="en-US" w:bidi="ar-SA"/>
              </w:rPr>
              <w:t>ул</w:t>
            </w:r>
            <w:proofErr w:type="spellEnd"/>
            <w:proofErr w:type="gram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Архангельская</w:t>
            </w:r>
            <w:proofErr w:type="spell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12C8FE0E"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1101,2</w:t>
            </w:r>
          </w:p>
        </w:tc>
      </w:tr>
      <w:tr w:rsidR="00EE210C" w:rsidRPr="00EE210C" w14:paraId="2A9B4C6A"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4A366C6B"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24EA2FDF"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473B402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УТ</w:t>
            </w:r>
          </w:p>
        </w:tc>
        <w:tc>
          <w:tcPr>
            <w:tcW w:w="1800" w:type="dxa"/>
            <w:tcBorders>
              <w:top w:val="nil"/>
              <w:left w:val="single" w:sz="4" w:space="0" w:color="000000"/>
              <w:bottom w:val="single" w:sz="4" w:space="0" w:color="000000"/>
              <w:right w:val="nil"/>
            </w:tcBorders>
            <w:shd w:val="clear" w:color="auto" w:fill="FFFFFF"/>
            <w:vAlign w:val="center"/>
            <w:hideMark/>
          </w:tcPr>
          <w:p w14:paraId="4719C0B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уз-3028</w:t>
            </w:r>
          </w:p>
        </w:tc>
        <w:tc>
          <w:tcPr>
            <w:tcW w:w="1876" w:type="dxa"/>
            <w:tcBorders>
              <w:top w:val="nil"/>
              <w:left w:val="single" w:sz="4" w:space="0" w:color="000000"/>
              <w:bottom w:val="single" w:sz="4" w:space="0" w:color="000000"/>
              <w:right w:val="nil"/>
            </w:tcBorders>
            <w:shd w:val="clear" w:color="auto" w:fill="FFFFFF"/>
            <w:vAlign w:val="center"/>
            <w:hideMark/>
          </w:tcPr>
          <w:p w14:paraId="4203C39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269,8</w:t>
            </w:r>
          </w:p>
        </w:tc>
        <w:tc>
          <w:tcPr>
            <w:tcW w:w="1799" w:type="dxa"/>
            <w:tcBorders>
              <w:top w:val="nil"/>
              <w:left w:val="single" w:sz="4" w:space="0" w:color="000000"/>
              <w:bottom w:val="single" w:sz="4" w:space="0" w:color="000000"/>
              <w:right w:val="nil"/>
            </w:tcBorders>
            <w:shd w:val="clear" w:color="auto" w:fill="FFFFFF"/>
            <w:vAlign w:val="center"/>
            <w:hideMark/>
          </w:tcPr>
          <w:p w14:paraId="257342C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125</w:t>
            </w:r>
          </w:p>
        </w:tc>
        <w:tc>
          <w:tcPr>
            <w:tcW w:w="2724" w:type="dxa"/>
            <w:tcBorders>
              <w:top w:val="nil"/>
              <w:left w:val="single" w:sz="4" w:space="0" w:color="000000"/>
              <w:bottom w:val="single" w:sz="4" w:space="0" w:color="000000"/>
              <w:right w:val="nil"/>
            </w:tcBorders>
            <w:shd w:val="clear" w:color="auto" w:fill="FFFFFF"/>
            <w:vAlign w:val="center"/>
            <w:hideMark/>
          </w:tcPr>
          <w:p w14:paraId="51D5E51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5C1CB6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67,5</w:t>
            </w:r>
          </w:p>
        </w:tc>
        <w:tc>
          <w:tcPr>
            <w:tcW w:w="1506" w:type="dxa"/>
            <w:tcBorders>
              <w:top w:val="nil"/>
              <w:left w:val="single" w:sz="4" w:space="0" w:color="000000"/>
              <w:bottom w:val="single" w:sz="4" w:space="0" w:color="000000"/>
              <w:right w:val="nil"/>
            </w:tcBorders>
            <w:shd w:val="clear" w:color="auto" w:fill="FFFFFF"/>
            <w:vAlign w:val="center"/>
            <w:hideMark/>
          </w:tcPr>
          <w:p w14:paraId="46A48BBA"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 xml:space="preserve">Общественно-деловой комплекс ул. </w:t>
            </w:r>
            <w:proofErr w:type="gramStart"/>
            <w:r w:rsidRPr="00EE210C">
              <w:rPr>
                <w:rFonts w:eastAsia="Calibri"/>
                <w:color w:val="000000"/>
                <w:sz w:val="18"/>
                <w:szCs w:val="18"/>
                <w:lang w:eastAsia="en-US" w:bidi="ar-SA"/>
              </w:rPr>
              <w:t>Техническая</w:t>
            </w:r>
            <w:proofErr w:type="gram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3191349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5567,2</w:t>
            </w:r>
          </w:p>
        </w:tc>
      </w:tr>
      <w:tr w:rsidR="00EE210C" w:rsidRPr="00EE210C" w14:paraId="4141EF08"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22CF43E5"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046C6350"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4D2AB39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уз-3028</w:t>
            </w:r>
          </w:p>
        </w:tc>
        <w:tc>
          <w:tcPr>
            <w:tcW w:w="1800" w:type="dxa"/>
            <w:tcBorders>
              <w:top w:val="nil"/>
              <w:left w:val="single" w:sz="4" w:space="0" w:color="000000"/>
              <w:bottom w:val="single" w:sz="4" w:space="0" w:color="000000"/>
              <w:right w:val="nil"/>
            </w:tcBorders>
            <w:shd w:val="clear" w:color="auto" w:fill="FFFFFF"/>
            <w:vAlign w:val="center"/>
            <w:hideMark/>
          </w:tcPr>
          <w:p w14:paraId="7A38F5F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уз-3030</w:t>
            </w:r>
          </w:p>
        </w:tc>
        <w:tc>
          <w:tcPr>
            <w:tcW w:w="1876" w:type="dxa"/>
            <w:tcBorders>
              <w:top w:val="nil"/>
              <w:left w:val="single" w:sz="4" w:space="0" w:color="000000"/>
              <w:bottom w:val="single" w:sz="4" w:space="0" w:color="000000"/>
              <w:right w:val="nil"/>
            </w:tcBorders>
            <w:shd w:val="clear" w:color="auto" w:fill="FFFFFF"/>
            <w:vAlign w:val="center"/>
            <w:hideMark/>
          </w:tcPr>
          <w:p w14:paraId="7641929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38,0</w:t>
            </w:r>
          </w:p>
        </w:tc>
        <w:tc>
          <w:tcPr>
            <w:tcW w:w="1799" w:type="dxa"/>
            <w:tcBorders>
              <w:top w:val="nil"/>
              <w:left w:val="single" w:sz="4" w:space="0" w:color="000000"/>
              <w:bottom w:val="single" w:sz="4" w:space="0" w:color="000000"/>
              <w:right w:val="nil"/>
            </w:tcBorders>
            <w:shd w:val="clear" w:color="auto" w:fill="FFFFFF"/>
            <w:vAlign w:val="center"/>
            <w:hideMark/>
          </w:tcPr>
          <w:p w14:paraId="4CA2C1F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1AF70ED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13015B93"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7,6</w:t>
            </w:r>
          </w:p>
        </w:tc>
        <w:tc>
          <w:tcPr>
            <w:tcW w:w="1506" w:type="dxa"/>
            <w:tcBorders>
              <w:top w:val="nil"/>
              <w:left w:val="single" w:sz="4" w:space="0" w:color="000000"/>
              <w:bottom w:val="single" w:sz="4" w:space="0" w:color="000000"/>
              <w:right w:val="nil"/>
            </w:tcBorders>
            <w:shd w:val="clear" w:color="auto" w:fill="FFFFFF"/>
            <w:vAlign w:val="center"/>
            <w:hideMark/>
          </w:tcPr>
          <w:p w14:paraId="3622C77B"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 xml:space="preserve">Общественно-деловой комплекс ул. </w:t>
            </w:r>
            <w:proofErr w:type="gramStart"/>
            <w:r w:rsidRPr="00EE210C">
              <w:rPr>
                <w:rFonts w:eastAsia="Calibri"/>
                <w:color w:val="000000"/>
                <w:sz w:val="18"/>
                <w:szCs w:val="18"/>
                <w:lang w:eastAsia="en-US" w:bidi="ar-SA"/>
              </w:rPr>
              <w:t>Техническая</w:t>
            </w:r>
            <w:proofErr w:type="gram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6F4B928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664,4</w:t>
            </w:r>
          </w:p>
        </w:tc>
      </w:tr>
      <w:tr w:rsidR="00EE210C" w:rsidRPr="00EE210C" w14:paraId="0B85EE7D"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197BEE95"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427C9A74"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413E233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уз-3030</w:t>
            </w:r>
          </w:p>
        </w:tc>
        <w:tc>
          <w:tcPr>
            <w:tcW w:w="1800" w:type="dxa"/>
            <w:tcBorders>
              <w:top w:val="nil"/>
              <w:left w:val="single" w:sz="4" w:space="0" w:color="000000"/>
              <w:bottom w:val="single" w:sz="4" w:space="0" w:color="000000"/>
              <w:right w:val="nil"/>
            </w:tcBorders>
            <w:shd w:val="clear" w:color="auto" w:fill="FFFFFF"/>
            <w:vAlign w:val="center"/>
            <w:hideMark/>
          </w:tcPr>
          <w:p w14:paraId="07D8DA7B"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ТК-Н1</w:t>
            </w:r>
          </w:p>
        </w:tc>
        <w:tc>
          <w:tcPr>
            <w:tcW w:w="1876" w:type="dxa"/>
            <w:tcBorders>
              <w:top w:val="nil"/>
              <w:left w:val="single" w:sz="4" w:space="0" w:color="000000"/>
              <w:bottom w:val="single" w:sz="4" w:space="0" w:color="000000"/>
              <w:right w:val="nil"/>
            </w:tcBorders>
            <w:shd w:val="clear" w:color="auto" w:fill="FFFFFF"/>
            <w:vAlign w:val="center"/>
            <w:hideMark/>
          </w:tcPr>
          <w:p w14:paraId="254265B2"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124,3</w:t>
            </w:r>
          </w:p>
        </w:tc>
        <w:tc>
          <w:tcPr>
            <w:tcW w:w="1799" w:type="dxa"/>
            <w:tcBorders>
              <w:top w:val="nil"/>
              <w:left w:val="single" w:sz="4" w:space="0" w:color="000000"/>
              <w:bottom w:val="single" w:sz="4" w:space="0" w:color="000000"/>
              <w:right w:val="nil"/>
            </w:tcBorders>
            <w:shd w:val="clear" w:color="auto" w:fill="FFFFFF"/>
            <w:vAlign w:val="center"/>
            <w:hideMark/>
          </w:tcPr>
          <w:p w14:paraId="7F441C4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100</w:t>
            </w:r>
          </w:p>
        </w:tc>
        <w:tc>
          <w:tcPr>
            <w:tcW w:w="2724" w:type="dxa"/>
            <w:tcBorders>
              <w:top w:val="nil"/>
              <w:left w:val="single" w:sz="4" w:space="0" w:color="000000"/>
              <w:bottom w:val="single" w:sz="4" w:space="0" w:color="000000"/>
              <w:right w:val="nil"/>
            </w:tcBorders>
            <w:shd w:val="clear" w:color="auto" w:fill="FFFFFF"/>
            <w:vAlign w:val="center"/>
            <w:hideMark/>
          </w:tcPr>
          <w:p w14:paraId="72FEB07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FC537E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24,9</w:t>
            </w:r>
          </w:p>
        </w:tc>
        <w:tc>
          <w:tcPr>
            <w:tcW w:w="1506" w:type="dxa"/>
            <w:tcBorders>
              <w:top w:val="nil"/>
              <w:left w:val="single" w:sz="4" w:space="0" w:color="000000"/>
              <w:bottom w:val="single" w:sz="4" w:space="0" w:color="000000"/>
              <w:right w:val="nil"/>
            </w:tcBorders>
            <w:shd w:val="clear" w:color="auto" w:fill="FFFFFF"/>
            <w:vAlign w:val="center"/>
            <w:hideMark/>
          </w:tcPr>
          <w:p w14:paraId="3BFF3F76"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 xml:space="preserve">Общественно-деловой комплекс ул. </w:t>
            </w:r>
            <w:proofErr w:type="gramStart"/>
            <w:r w:rsidRPr="00EE210C">
              <w:rPr>
                <w:rFonts w:eastAsia="Calibri"/>
                <w:color w:val="000000"/>
                <w:sz w:val="18"/>
                <w:szCs w:val="18"/>
                <w:lang w:eastAsia="en-US" w:bidi="ar-SA"/>
              </w:rPr>
              <w:t>Техническая</w:t>
            </w:r>
            <w:proofErr w:type="gram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4A326CD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2174,7</w:t>
            </w:r>
          </w:p>
        </w:tc>
      </w:tr>
      <w:tr w:rsidR="00EE210C" w:rsidRPr="00EE210C" w14:paraId="22B32905" w14:textId="77777777" w:rsidTr="006E645D">
        <w:trPr>
          <w:cantSplit/>
          <w:trHeight w:val="23"/>
        </w:trPr>
        <w:tc>
          <w:tcPr>
            <w:tcW w:w="670" w:type="dxa"/>
            <w:vMerge/>
            <w:tcBorders>
              <w:top w:val="nil"/>
              <w:left w:val="single" w:sz="4" w:space="0" w:color="000000"/>
              <w:bottom w:val="single" w:sz="4" w:space="0" w:color="000000"/>
              <w:right w:val="nil"/>
            </w:tcBorders>
            <w:vAlign w:val="center"/>
            <w:hideMark/>
          </w:tcPr>
          <w:p w14:paraId="2C1AF359" w14:textId="77777777" w:rsidR="00EE210C" w:rsidRPr="00EE210C" w:rsidRDefault="00EE210C" w:rsidP="00EE210C">
            <w:pPr>
              <w:autoSpaceDE/>
              <w:autoSpaceDN/>
              <w:spacing w:line="240" w:lineRule="auto"/>
              <w:ind w:firstLine="0"/>
              <w:jc w:val="left"/>
              <w:rPr>
                <w:rFonts w:eastAsia="Calibri"/>
                <w:color w:val="000000"/>
                <w:sz w:val="18"/>
                <w:szCs w:val="18"/>
                <w:lang w:val="en-GB" w:eastAsia="en-US" w:bidi="ar-SA"/>
              </w:rPr>
            </w:pPr>
          </w:p>
        </w:tc>
        <w:tc>
          <w:tcPr>
            <w:tcW w:w="2461" w:type="dxa"/>
            <w:vMerge/>
            <w:tcBorders>
              <w:top w:val="nil"/>
              <w:left w:val="single" w:sz="4" w:space="0" w:color="000000"/>
              <w:bottom w:val="single" w:sz="4" w:space="0" w:color="000000"/>
              <w:right w:val="nil"/>
            </w:tcBorders>
            <w:vAlign w:val="center"/>
            <w:hideMark/>
          </w:tcPr>
          <w:p w14:paraId="20F6712E" w14:textId="77777777" w:rsidR="00EE210C" w:rsidRPr="00EE210C" w:rsidRDefault="00EE210C" w:rsidP="00EE210C">
            <w:pPr>
              <w:autoSpaceDE/>
              <w:autoSpaceDN/>
              <w:spacing w:line="240" w:lineRule="auto"/>
              <w:ind w:firstLine="0"/>
              <w:jc w:val="left"/>
              <w:rPr>
                <w:rFonts w:eastAsia="Calibri"/>
                <w:sz w:val="18"/>
                <w:szCs w:val="18"/>
                <w:lang w:val="en-GB" w:eastAsia="en-US" w:bidi="ar-SA"/>
              </w:rPr>
            </w:pPr>
          </w:p>
        </w:tc>
        <w:tc>
          <w:tcPr>
            <w:tcW w:w="1084" w:type="dxa"/>
            <w:tcBorders>
              <w:top w:val="nil"/>
              <w:left w:val="single" w:sz="4" w:space="0" w:color="000000"/>
              <w:bottom w:val="single" w:sz="4" w:space="0" w:color="000000"/>
              <w:right w:val="nil"/>
            </w:tcBorders>
            <w:shd w:val="clear" w:color="auto" w:fill="FFFFFF"/>
            <w:vAlign w:val="center"/>
            <w:hideMark/>
          </w:tcPr>
          <w:p w14:paraId="2960AF0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ТК-Н1</w:t>
            </w:r>
          </w:p>
        </w:tc>
        <w:tc>
          <w:tcPr>
            <w:tcW w:w="1800" w:type="dxa"/>
            <w:tcBorders>
              <w:top w:val="nil"/>
              <w:left w:val="single" w:sz="4" w:space="0" w:color="000000"/>
              <w:bottom w:val="single" w:sz="4" w:space="0" w:color="000000"/>
              <w:right w:val="nil"/>
            </w:tcBorders>
            <w:shd w:val="clear" w:color="auto" w:fill="FFFFFF"/>
            <w:vAlign w:val="center"/>
            <w:hideMark/>
          </w:tcPr>
          <w:p w14:paraId="7D26832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Общественно-деловой</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комплекс</w:t>
            </w:r>
            <w:proofErr w:type="spellEnd"/>
            <w:r w:rsidRPr="00EE210C">
              <w:rPr>
                <w:rFonts w:eastAsia="Calibri"/>
                <w:color w:val="000000"/>
                <w:sz w:val="18"/>
                <w:szCs w:val="18"/>
                <w:lang w:val="en-GB" w:eastAsia="en-US" w:bidi="ar-SA"/>
              </w:rPr>
              <w:t xml:space="preserve"> </w:t>
            </w:r>
          </w:p>
        </w:tc>
        <w:tc>
          <w:tcPr>
            <w:tcW w:w="1876" w:type="dxa"/>
            <w:tcBorders>
              <w:top w:val="nil"/>
              <w:left w:val="single" w:sz="4" w:space="0" w:color="000000"/>
              <w:bottom w:val="single" w:sz="4" w:space="0" w:color="000000"/>
              <w:right w:val="nil"/>
            </w:tcBorders>
            <w:shd w:val="clear" w:color="auto" w:fill="FFFFFF"/>
            <w:vAlign w:val="center"/>
            <w:hideMark/>
          </w:tcPr>
          <w:p w14:paraId="4982DF3D"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106,8</w:t>
            </w:r>
          </w:p>
        </w:tc>
        <w:tc>
          <w:tcPr>
            <w:tcW w:w="1799" w:type="dxa"/>
            <w:tcBorders>
              <w:top w:val="nil"/>
              <w:left w:val="single" w:sz="4" w:space="0" w:color="000000"/>
              <w:bottom w:val="single" w:sz="4" w:space="0" w:color="000000"/>
              <w:right w:val="nil"/>
            </w:tcBorders>
            <w:shd w:val="clear" w:color="auto" w:fill="FFFFFF"/>
            <w:vAlign w:val="center"/>
            <w:hideMark/>
          </w:tcPr>
          <w:p w14:paraId="3CBB001A"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80</w:t>
            </w:r>
          </w:p>
        </w:tc>
        <w:tc>
          <w:tcPr>
            <w:tcW w:w="2724" w:type="dxa"/>
            <w:tcBorders>
              <w:top w:val="nil"/>
              <w:left w:val="single" w:sz="4" w:space="0" w:color="000000"/>
              <w:bottom w:val="single" w:sz="4" w:space="0" w:color="000000"/>
              <w:right w:val="nil"/>
            </w:tcBorders>
            <w:shd w:val="clear" w:color="auto" w:fill="FFFFFF"/>
            <w:vAlign w:val="center"/>
            <w:hideMark/>
          </w:tcPr>
          <w:p w14:paraId="6CFFB039"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single" w:sz="4" w:space="0" w:color="000000"/>
              <w:right w:val="nil"/>
            </w:tcBorders>
            <w:shd w:val="clear" w:color="auto" w:fill="FFFFFF"/>
            <w:vAlign w:val="center"/>
            <w:hideMark/>
          </w:tcPr>
          <w:p w14:paraId="28185F30"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17,1</w:t>
            </w:r>
          </w:p>
        </w:tc>
        <w:tc>
          <w:tcPr>
            <w:tcW w:w="1506" w:type="dxa"/>
            <w:tcBorders>
              <w:top w:val="nil"/>
              <w:left w:val="single" w:sz="4" w:space="0" w:color="000000"/>
              <w:bottom w:val="single" w:sz="4" w:space="0" w:color="000000"/>
              <w:right w:val="nil"/>
            </w:tcBorders>
            <w:shd w:val="clear" w:color="auto" w:fill="FFFFFF"/>
            <w:vAlign w:val="center"/>
            <w:hideMark/>
          </w:tcPr>
          <w:p w14:paraId="4A087E3E"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eastAsia="en-US" w:bidi="ar-SA"/>
              </w:rPr>
            </w:pPr>
            <w:r w:rsidRPr="00EE210C">
              <w:rPr>
                <w:rFonts w:eastAsia="Calibri"/>
                <w:color w:val="000000"/>
                <w:sz w:val="18"/>
                <w:szCs w:val="18"/>
                <w:lang w:eastAsia="en-US" w:bidi="ar-SA"/>
              </w:rPr>
              <w:t xml:space="preserve">Общественно-деловой комплекс ул. </w:t>
            </w:r>
            <w:proofErr w:type="gramStart"/>
            <w:r w:rsidRPr="00EE210C">
              <w:rPr>
                <w:rFonts w:eastAsia="Calibri"/>
                <w:color w:val="000000"/>
                <w:sz w:val="18"/>
                <w:szCs w:val="18"/>
                <w:lang w:eastAsia="en-US" w:bidi="ar-SA"/>
              </w:rPr>
              <w:t>Техническая</w:t>
            </w:r>
            <w:proofErr w:type="gramEnd"/>
          </w:p>
        </w:tc>
        <w:tc>
          <w:tcPr>
            <w:tcW w:w="1114" w:type="dxa"/>
            <w:tcBorders>
              <w:top w:val="nil"/>
              <w:left w:val="single" w:sz="4" w:space="0" w:color="000000"/>
              <w:bottom w:val="single" w:sz="4" w:space="0" w:color="000000"/>
              <w:right w:val="single" w:sz="4" w:space="0" w:color="000000"/>
            </w:tcBorders>
            <w:shd w:val="clear" w:color="auto" w:fill="FFFFFF"/>
            <w:vAlign w:val="center"/>
            <w:hideMark/>
          </w:tcPr>
          <w:p w14:paraId="42DFE724"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1756,8</w:t>
            </w:r>
          </w:p>
        </w:tc>
      </w:tr>
      <w:tr w:rsidR="00EE210C" w:rsidRPr="00EE210C" w14:paraId="09E0D383" w14:textId="77777777" w:rsidTr="006E645D">
        <w:trPr>
          <w:cantSplit/>
          <w:trHeight w:val="23"/>
        </w:trPr>
        <w:tc>
          <w:tcPr>
            <w:tcW w:w="670" w:type="dxa"/>
            <w:tcBorders>
              <w:top w:val="nil"/>
              <w:left w:val="single" w:sz="4" w:space="0" w:color="000000"/>
              <w:bottom w:val="double" w:sz="2" w:space="0" w:color="000000"/>
              <w:right w:val="nil"/>
            </w:tcBorders>
            <w:vAlign w:val="center"/>
            <w:hideMark/>
          </w:tcPr>
          <w:p w14:paraId="4E396F98"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eastAsia="en-US" w:bidi="ar-SA"/>
              </w:rPr>
            </w:pPr>
            <w:r w:rsidRPr="00EE210C">
              <w:rPr>
                <w:rFonts w:eastAsia="Calibri"/>
                <w:color w:val="000000"/>
                <w:sz w:val="18"/>
                <w:szCs w:val="18"/>
                <w:lang w:val="en-GB" w:eastAsia="en-US" w:bidi="ar-SA"/>
              </w:rPr>
              <w:t>2.</w:t>
            </w:r>
            <w:r w:rsidRPr="00EE210C">
              <w:rPr>
                <w:rFonts w:eastAsia="Calibri"/>
                <w:color w:val="000000"/>
                <w:sz w:val="18"/>
                <w:szCs w:val="18"/>
                <w:lang w:eastAsia="en-US" w:bidi="ar-SA"/>
              </w:rPr>
              <w:t>7</w:t>
            </w:r>
          </w:p>
        </w:tc>
        <w:tc>
          <w:tcPr>
            <w:tcW w:w="1377" w:type="dxa"/>
            <w:tcBorders>
              <w:top w:val="nil"/>
              <w:left w:val="single" w:sz="4" w:space="0" w:color="000000"/>
              <w:bottom w:val="double" w:sz="2" w:space="0" w:color="000000"/>
              <w:right w:val="nil"/>
            </w:tcBorders>
            <w:shd w:val="clear" w:color="auto" w:fill="FFFFFF"/>
            <w:vAlign w:val="center"/>
            <w:hideMark/>
          </w:tcPr>
          <w:p w14:paraId="0C7AFEB3" w14:textId="77777777" w:rsidR="00EE210C" w:rsidRPr="00EE210C" w:rsidRDefault="00EE210C" w:rsidP="00EE210C">
            <w:pPr>
              <w:autoSpaceDE/>
              <w:autoSpaceDN/>
              <w:snapToGrid w:val="0"/>
              <w:spacing w:line="100" w:lineRule="atLeast"/>
              <w:ind w:firstLine="0"/>
              <w:jc w:val="center"/>
              <w:rPr>
                <w:rFonts w:eastAsia="Calibri"/>
                <w:sz w:val="18"/>
                <w:szCs w:val="18"/>
                <w:lang w:val="en-GB" w:eastAsia="en-US" w:bidi="ar-SA"/>
              </w:rPr>
            </w:pPr>
            <w:r w:rsidRPr="00EE210C">
              <w:rPr>
                <w:rFonts w:eastAsia="Calibri"/>
                <w:sz w:val="18"/>
                <w:szCs w:val="18"/>
                <w:lang w:val="en-GB" w:eastAsia="en-US" w:bidi="ar-SA"/>
              </w:rPr>
              <w:t>18:28:000075</w:t>
            </w:r>
          </w:p>
        </w:tc>
        <w:tc>
          <w:tcPr>
            <w:tcW w:w="1084" w:type="dxa"/>
            <w:tcBorders>
              <w:top w:val="nil"/>
              <w:left w:val="single" w:sz="4" w:space="0" w:color="000000"/>
              <w:bottom w:val="double" w:sz="2" w:space="0" w:color="000000"/>
              <w:right w:val="nil"/>
            </w:tcBorders>
            <w:shd w:val="clear" w:color="auto" w:fill="FFFFFF"/>
            <w:vAlign w:val="center"/>
            <w:hideMark/>
          </w:tcPr>
          <w:p w14:paraId="6589E2C1"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уз-3070</w:t>
            </w:r>
          </w:p>
        </w:tc>
        <w:tc>
          <w:tcPr>
            <w:tcW w:w="1800" w:type="dxa"/>
            <w:tcBorders>
              <w:top w:val="nil"/>
              <w:left w:val="single" w:sz="4" w:space="0" w:color="000000"/>
              <w:bottom w:val="double" w:sz="2" w:space="0" w:color="000000"/>
              <w:right w:val="nil"/>
            </w:tcBorders>
            <w:shd w:val="clear" w:color="auto" w:fill="FFFFFF"/>
            <w:vAlign w:val="center"/>
            <w:hideMark/>
          </w:tcPr>
          <w:p w14:paraId="75CCFC1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Многоквартирные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876" w:type="dxa"/>
            <w:tcBorders>
              <w:top w:val="nil"/>
              <w:left w:val="single" w:sz="4" w:space="0" w:color="000000"/>
              <w:bottom w:val="double" w:sz="2" w:space="0" w:color="000000"/>
              <w:right w:val="nil"/>
            </w:tcBorders>
            <w:shd w:val="clear" w:color="auto" w:fill="FFFFFF"/>
            <w:vAlign w:val="center"/>
            <w:hideMark/>
          </w:tcPr>
          <w:p w14:paraId="53F134AF"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127,7</w:t>
            </w:r>
          </w:p>
        </w:tc>
        <w:tc>
          <w:tcPr>
            <w:tcW w:w="1799" w:type="dxa"/>
            <w:tcBorders>
              <w:top w:val="nil"/>
              <w:left w:val="single" w:sz="4" w:space="0" w:color="000000"/>
              <w:bottom w:val="double" w:sz="2" w:space="0" w:color="000000"/>
              <w:right w:val="nil"/>
            </w:tcBorders>
            <w:shd w:val="clear" w:color="auto" w:fill="FFFFFF"/>
            <w:vAlign w:val="center"/>
            <w:hideMark/>
          </w:tcPr>
          <w:p w14:paraId="677F0E5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200</w:t>
            </w:r>
          </w:p>
        </w:tc>
        <w:tc>
          <w:tcPr>
            <w:tcW w:w="2724" w:type="dxa"/>
            <w:tcBorders>
              <w:top w:val="nil"/>
              <w:left w:val="single" w:sz="4" w:space="0" w:color="000000"/>
              <w:bottom w:val="double" w:sz="2" w:space="0" w:color="000000"/>
              <w:right w:val="nil"/>
            </w:tcBorders>
            <w:shd w:val="clear" w:color="auto" w:fill="FFFFFF"/>
            <w:vAlign w:val="center"/>
            <w:hideMark/>
          </w:tcPr>
          <w:p w14:paraId="1056079C"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Подземная</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бесканальная</w:t>
            </w:r>
            <w:proofErr w:type="spellEnd"/>
          </w:p>
        </w:tc>
        <w:tc>
          <w:tcPr>
            <w:tcW w:w="1506" w:type="dxa"/>
            <w:tcBorders>
              <w:top w:val="nil"/>
              <w:left w:val="single" w:sz="4" w:space="0" w:color="000000"/>
              <w:bottom w:val="double" w:sz="2" w:space="0" w:color="000000"/>
              <w:right w:val="nil"/>
            </w:tcBorders>
            <w:shd w:val="clear" w:color="auto" w:fill="FFFFFF"/>
            <w:vAlign w:val="center"/>
            <w:hideMark/>
          </w:tcPr>
          <w:p w14:paraId="4F6EA3A5"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51,1</w:t>
            </w:r>
          </w:p>
        </w:tc>
        <w:tc>
          <w:tcPr>
            <w:tcW w:w="1506" w:type="dxa"/>
            <w:tcBorders>
              <w:top w:val="nil"/>
              <w:left w:val="single" w:sz="4" w:space="0" w:color="000000"/>
              <w:bottom w:val="double" w:sz="2" w:space="0" w:color="000000"/>
              <w:right w:val="nil"/>
            </w:tcBorders>
            <w:shd w:val="clear" w:color="auto" w:fill="FFFFFF"/>
            <w:vAlign w:val="center"/>
            <w:hideMark/>
          </w:tcPr>
          <w:p w14:paraId="6288BEB7" w14:textId="77777777" w:rsidR="00EE210C" w:rsidRPr="00EE210C" w:rsidRDefault="00EE210C" w:rsidP="00EE210C">
            <w:pPr>
              <w:autoSpaceDE/>
              <w:autoSpaceDN/>
              <w:snapToGrid w:val="0"/>
              <w:spacing w:line="100" w:lineRule="atLeast"/>
              <w:ind w:firstLine="0"/>
              <w:jc w:val="left"/>
              <w:rPr>
                <w:rFonts w:eastAsia="Calibri"/>
                <w:color w:val="000000"/>
                <w:sz w:val="18"/>
                <w:szCs w:val="18"/>
                <w:lang w:val="en-GB" w:eastAsia="en-US" w:bidi="ar-SA"/>
              </w:rPr>
            </w:pPr>
            <w:proofErr w:type="spellStart"/>
            <w:r w:rsidRPr="00EE210C">
              <w:rPr>
                <w:rFonts w:eastAsia="Calibri"/>
                <w:color w:val="000000"/>
                <w:sz w:val="18"/>
                <w:szCs w:val="18"/>
                <w:lang w:val="en-GB" w:eastAsia="en-US" w:bidi="ar-SA"/>
              </w:rPr>
              <w:t>Район</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Птицефабрики</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Многоквартирные</w:t>
            </w:r>
            <w:proofErr w:type="spellEnd"/>
            <w:r w:rsidRPr="00EE210C">
              <w:rPr>
                <w:rFonts w:eastAsia="Calibri"/>
                <w:color w:val="000000"/>
                <w:sz w:val="18"/>
                <w:szCs w:val="18"/>
                <w:lang w:val="en-GB" w:eastAsia="en-US" w:bidi="ar-SA"/>
              </w:rPr>
              <w:t xml:space="preserve"> </w:t>
            </w:r>
            <w:proofErr w:type="spellStart"/>
            <w:r w:rsidRPr="00EE210C">
              <w:rPr>
                <w:rFonts w:eastAsia="Calibri"/>
                <w:color w:val="000000"/>
                <w:sz w:val="18"/>
                <w:szCs w:val="18"/>
                <w:lang w:val="en-GB" w:eastAsia="en-US" w:bidi="ar-SA"/>
              </w:rPr>
              <w:t>дома</w:t>
            </w:r>
            <w:proofErr w:type="spellEnd"/>
          </w:p>
        </w:tc>
        <w:tc>
          <w:tcPr>
            <w:tcW w:w="1114" w:type="dxa"/>
            <w:tcBorders>
              <w:top w:val="nil"/>
              <w:left w:val="single" w:sz="4" w:space="0" w:color="000000"/>
              <w:bottom w:val="double" w:sz="2" w:space="0" w:color="000000"/>
              <w:right w:val="single" w:sz="4" w:space="0" w:color="000000"/>
            </w:tcBorders>
            <w:shd w:val="clear" w:color="auto" w:fill="FFFFFF"/>
            <w:vAlign w:val="center"/>
            <w:hideMark/>
          </w:tcPr>
          <w:p w14:paraId="33096127" w14:textId="77777777" w:rsidR="00EE210C" w:rsidRPr="00EE210C" w:rsidRDefault="00EE210C" w:rsidP="00EE210C">
            <w:pPr>
              <w:autoSpaceDE/>
              <w:autoSpaceDN/>
              <w:snapToGrid w:val="0"/>
              <w:spacing w:line="100" w:lineRule="atLeast"/>
              <w:ind w:firstLine="0"/>
              <w:jc w:val="center"/>
              <w:rPr>
                <w:rFonts w:eastAsia="Calibri"/>
                <w:color w:val="000000"/>
                <w:sz w:val="18"/>
                <w:szCs w:val="18"/>
                <w:lang w:val="en-GB" w:eastAsia="en-US" w:bidi="ar-SA"/>
              </w:rPr>
            </w:pPr>
            <w:r w:rsidRPr="00EE210C">
              <w:rPr>
                <w:rFonts w:eastAsia="Calibri"/>
                <w:color w:val="000000"/>
                <w:sz w:val="18"/>
                <w:szCs w:val="18"/>
                <w:lang w:val="en-GB" w:eastAsia="en-US" w:bidi="ar-SA"/>
              </w:rPr>
              <w:t>3819,8</w:t>
            </w:r>
          </w:p>
        </w:tc>
      </w:tr>
    </w:tbl>
    <w:p w14:paraId="2E9BBC99" w14:textId="77777777" w:rsidR="00EE210C" w:rsidRDefault="00EE210C" w:rsidP="00EE210C"/>
    <w:p w14:paraId="197A2D49" w14:textId="77777777" w:rsidR="00EE210C" w:rsidRDefault="00EE210C" w:rsidP="00EE210C"/>
    <w:p w14:paraId="7F27FE44" w14:textId="77777777" w:rsidR="00EE210C" w:rsidRDefault="00EE210C" w:rsidP="00EE210C"/>
    <w:p w14:paraId="3C52721C" w14:textId="77777777" w:rsidR="00EE210C" w:rsidRPr="00EE210C" w:rsidRDefault="00EE210C" w:rsidP="00EE210C"/>
    <w:p w14:paraId="0DE72844" w14:textId="77777777" w:rsidR="00126C71" w:rsidRDefault="00126C71" w:rsidP="00DC391D">
      <w:pPr>
        <w:rPr>
          <w:lang w:eastAsia="en-US" w:bidi="ar-SA"/>
        </w:rPr>
        <w:sectPr w:rsidR="00126C71" w:rsidSect="00126C71">
          <w:pgSz w:w="16840" w:h="11907" w:orient="landscape" w:code="9"/>
          <w:pgMar w:top="1701" w:right="567" w:bottom="567" w:left="567" w:header="0" w:footer="590" w:gutter="0"/>
          <w:cols w:space="720"/>
          <w:docGrid w:linePitch="354"/>
        </w:sectPr>
      </w:pPr>
    </w:p>
    <w:p w14:paraId="3BE064F3" w14:textId="58480805" w:rsidR="006961D2" w:rsidRDefault="006961D2" w:rsidP="006961D2">
      <w:pPr>
        <w:rPr>
          <w:lang w:eastAsia="en-US" w:bidi="ar-SA"/>
        </w:rPr>
      </w:pPr>
      <w:r>
        <w:rPr>
          <w:lang w:eastAsia="en-US" w:bidi="ar-SA"/>
        </w:rPr>
        <w:lastRenderedPageBreak/>
        <w:t xml:space="preserve">Итоговые затраты в реализацию мероприятия по </w:t>
      </w:r>
      <w:r w:rsidRPr="006961D2">
        <w:t>строительству тепловых сетей, для подключения перспективных потребителей г. Глазов</w:t>
      </w:r>
      <w:r>
        <w:rPr>
          <w:lang w:eastAsia="en-US" w:bidi="ar-SA"/>
        </w:rPr>
        <w:t>, в ценах 2020 года, составляют — </w:t>
      </w:r>
      <w:r w:rsidRPr="006961D2">
        <w:rPr>
          <w:lang w:eastAsia="en-US" w:bidi="ar-SA"/>
        </w:rPr>
        <w:t>244</w:t>
      </w:r>
      <w:r>
        <w:rPr>
          <w:lang w:eastAsia="en-US" w:bidi="ar-SA"/>
        </w:rPr>
        <w:t> </w:t>
      </w:r>
      <w:r w:rsidRPr="006961D2">
        <w:rPr>
          <w:lang w:eastAsia="en-US" w:bidi="ar-SA"/>
        </w:rPr>
        <w:t>794,4</w:t>
      </w:r>
      <w:r>
        <w:rPr>
          <w:lang w:eastAsia="en-US" w:bidi="ar-SA"/>
        </w:rPr>
        <w:t> тыс. руб. с НДС.</w:t>
      </w:r>
    </w:p>
    <w:p w14:paraId="0EADD5A2" w14:textId="141DC92C" w:rsidR="00486616" w:rsidRDefault="00486616" w:rsidP="00DC391D">
      <w:pPr>
        <w:rPr>
          <w:lang w:eastAsia="en-US" w:bidi="ar-SA"/>
        </w:rPr>
      </w:pPr>
    </w:p>
    <w:p w14:paraId="55BB4B24" w14:textId="3E0D955D" w:rsidR="00486616" w:rsidRPr="006961D2" w:rsidRDefault="006961D2" w:rsidP="006961D2">
      <w:pPr>
        <w:keepNext/>
        <w:keepLines/>
        <w:rPr>
          <w:b/>
          <w:lang w:eastAsia="en-US" w:bidi="ar-SA"/>
        </w:rPr>
      </w:pPr>
      <w:r w:rsidRPr="006961D2">
        <w:rPr>
          <w:b/>
          <w:lang w:eastAsia="en-US" w:bidi="ar-SA"/>
        </w:rPr>
        <w:t>Реконструкция тепловых сетей с увеличением диаметров трубопроводов для подключения перспективных потребителей г. Глазов</w:t>
      </w:r>
    </w:p>
    <w:p w14:paraId="74C5DF36" w14:textId="25C25B4F" w:rsidR="00F7172E" w:rsidRPr="00486616" w:rsidRDefault="00F7172E" w:rsidP="00F7172E">
      <w:pPr>
        <w:rPr>
          <w:lang w:eastAsia="en-US" w:bidi="ar-SA"/>
        </w:rPr>
      </w:pPr>
      <w:r w:rsidRPr="00F13659">
        <w:rPr>
          <w:lang w:eastAsia="en-US" w:bidi="ar-SA"/>
        </w:rPr>
        <w:t xml:space="preserve">Расчет стоимости реализации мероприятий по </w:t>
      </w:r>
      <w:r>
        <w:rPr>
          <w:lang w:eastAsia="en-US" w:bidi="ar-SA"/>
        </w:rPr>
        <w:t>реконструкции</w:t>
      </w:r>
      <w:r w:rsidRPr="00F13659">
        <w:rPr>
          <w:lang w:eastAsia="en-US" w:bidi="ar-SA"/>
        </w:rPr>
        <w:t xml:space="preserve"> тепловых сетей выполнен на основании НЦС 81-02-13-202</w:t>
      </w:r>
      <w:r w:rsidR="006E645D">
        <w:rPr>
          <w:lang w:eastAsia="en-US" w:bidi="ar-SA"/>
        </w:rPr>
        <w:t>1</w:t>
      </w:r>
      <w:r w:rsidRPr="00F13659">
        <w:rPr>
          <w:lang w:eastAsia="en-US" w:bidi="ar-SA"/>
        </w:rPr>
        <w:t xml:space="preserve"> Сборник №13 «Наружные тепловые сети».</w:t>
      </w:r>
    </w:p>
    <w:p w14:paraId="6A2A4201" w14:textId="77777777" w:rsidR="00F7172E" w:rsidRDefault="00F7172E" w:rsidP="00F7172E">
      <w:pPr>
        <w:rPr>
          <w:lang w:eastAsia="en-US" w:bidi="ar-SA"/>
        </w:rPr>
      </w:pPr>
      <w:r w:rsidRPr="002C72AB">
        <w:rPr>
          <w:lang w:eastAsia="en-US" w:bidi="ar-SA"/>
        </w:rPr>
        <w:t>Показатели НЦС рассчитаны в уровне цен по состоянию на 01.01.2020 г. для базового района (Московская область). Переход от цен базового района к уровню цен Удмуртской Республики осуществляется пу</w:t>
      </w:r>
      <w:r>
        <w:rPr>
          <w:lang w:eastAsia="en-US" w:bidi="ar-SA"/>
        </w:rPr>
        <w:t>тем применения к показателю НЦС, поправочных коэффициентов:</w:t>
      </w:r>
    </w:p>
    <w:p w14:paraId="7233158C" w14:textId="77777777" w:rsidR="00F7172E" w:rsidRPr="002C72AB" w:rsidRDefault="00F7172E" w:rsidP="00F7172E">
      <w:pPr>
        <w:pStyle w:val="a6"/>
        <w:numPr>
          <w:ilvl w:val="0"/>
          <w:numId w:val="8"/>
        </w:numPr>
        <w:ind w:left="1211"/>
      </w:pPr>
      <w:proofErr w:type="spellStart"/>
      <w:r>
        <w:t>К</w:t>
      </w:r>
      <w:r w:rsidRPr="005F0AD1">
        <w:rPr>
          <w:vertAlign w:val="subscript"/>
        </w:rPr>
        <w:t>пер</w:t>
      </w:r>
      <w:proofErr w:type="spellEnd"/>
      <w:r>
        <w:t>=0,91 — к</w:t>
      </w:r>
      <w:r w:rsidRPr="005F0AD1">
        <w:t xml:space="preserve">оэффициент перехода от уровня цен базового </w:t>
      </w:r>
      <w:r>
        <w:t>райо</w:t>
      </w:r>
      <w:r w:rsidRPr="005F0AD1">
        <w:t>на</w:t>
      </w:r>
      <w:r>
        <w:t xml:space="preserve"> к уровню цен субъектов РФ;</w:t>
      </w:r>
    </w:p>
    <w:p w14:paraId="2CCE9F5C" w14:textId="77777777" w:rsidR="00F7172E" w:rsidRPr="002C72AB" w:rsidRDefault="00F7172E" w:rsidP="00F7172E">
      <w:pPr>
        <w:pStyle w:val="a6"/>
        <w:numPr>
          <w:ilvl w:val="0"/>
          <w:numId w:val="8"/>
        </w:numPr>
        <w:ind w:left="1211"/>
      </w:pPr>
      <w:r w:rsidRPr="002C72AB">
        <w:t>К</w:t>
      </w:r>
      <w:r w:rsidRPr="005F0AD1">
        <w:rPr>
          <w:vertAlign w:val="subscript"/>
        </w:rPr>
        <w:t>per1</w:t>
      </w:r>
      <w:r>
        <w:t>=1,01 — к</w:t>
      </w:r>
      <w:r w:rsidRPr="002C72AB">
        <w:t>оэффициент, учитывающий изменение стоимости строительства на территории субъектов РФ, связанные с климатическими условиями;</w:t>
      </w:r>
    </w:p>
    <w:p w14:paraId="0DC45DDF" w14:textId="77777777" w:rsidR="00F7172E" w:rsidRDefault="00F7172E" w:rsidP="00F7172E">
      <w:pPr>
        <w:pStyle w:val="a6"/>
        <w:numPr>
          <w:ilvl w:val="0"/>
          <w:numId w:val="8"/>
        </w:numPr>
        <w:ind w:left="1211"/>
      </w:pPr>
      <w:proofErr w:type="spellStart"/>
      <w:r w:rsidRPr="002C72AB">
        <w:t>К</w:t>
      </w:r>
      <w:r w:rsidRPr="005F0AD1">
        <w:rPr>
          <w:vertAlign w:val="subscript"/>
        </w:rPr>
        <w:t>вр</w:t>
      </w:r>
      <w:proofErr w:type="spellEnd"/>
      <w:r>
        <w:t>=1,01 — к</w:t>
      </w:r>
      <w:r w:rsidRPr="002C72AB">
        <w:t>оэффициент перехода от уровня цен I квартала 2020 года к уровню цен II квартала 2020</w:t>
      </w:r>
      <w:r>
        <w:t xml:space="preserve"> года;</w:t>
      </w:r>
    </w:p>
    <w:p w14:paraId="4151F87F" w14:textId="77777777" w:rsidR="00F7172E" w:rsidRDefault="00F7172E" w:rsidP="00F7172E">
      <w:pPr>
        <w:pStyle w:val="a6"/>
        <w:numPr>
          <w:ilvl w:val="0"/>
          <w:numId w:val="8"/>
        </w:numPr>
        <w:ind w:left="1211"/>
      </w:pPr>
      <w:r w:rsidRPr="002C72AB">
        <w:t>К</w:t>
      </w:r>
      <w:r w:rsidRPr="00A24BF0">
        <w:t>с</w:t>
      </w:r>
      <w:r>
        <w:t>=1,06 — к</w:t>
      </w:r>
      <w:r w:rsidRPr="002C72AB">
        <w:t xml:space="preserve">оэффициент </w:t>
      </w:r>
      <w:r w:rsidRPr="0033035A">
        <w:t>учитывающий проведение работ при строительстве в стесненных условиях застроенной части городов</w:t>
      </w:r>
      <w:r>
        <w:t>.</w:t>
      </w:r>
    </w:p>
    <w:p w14:paraId="00B6FABB" w14:textId="77777777" w:rsidR="00F7172E" w:rsidRPr="00F13659" w:rsidRDefault="00F7172E" w:rsidP="00F7172E">
      <w:pPr>
        <w:rPr>
          <w:lang w:eastAsia="en-US" w:bidi="ar-SA"/>
        </w:rPr>
      </w:pPr>
      <w:r w:rsidRPr="00F13659">
        <w:rPr>
          <w:lang w:eastAsia="en-US" w:bidi="ar-SA"/>
        </w:rPr>
        <w:t>Стоимость демонтажа старых трубопроводов не учитывается НЦС, и принята отдельно, в размере 20% от стоимости прокладки 1 км трубопровода.</w:t>
      </w:r>
    </w:p>
    <w:p w14:paraId="379AECEE" w14:textId="5B6FA34B" w:rsidR="00F7172E" w:rsidRDefault="006961D2" w:rsidP="006961D2">
      <w:pPr>
        <w:rPr>
          <w:lang w:eastAsia="en-US" w:bidi="ar-SA"/>
        </w:rPr>
      </w:pPr>
      <w:r w:rsidRPr="00F13659">
        <w:rPr>
          <w:lang w:eastAsia="en-US" w:bidi="ar-SA"/>
        </w:rPr>
        <w:t xml:space="preserve">Расчет капитальных вложений в </w:t>
      </w:r>
      <w:r>
        <w:rPr>
          <w:lang w:eastAsia="en-US" w:bidi="ar-SA"/>
        </w:rPr>
        <w:t>реконструкцию</w:t>
      </w:r>
      <w:r w:rsidRPr="006961D2">
        <w:rPr>
          <w:lang w:eastAsia="en-US" w:bidi="ar-SA"/>
        </w:rPr>
        <w:t xml:space="preserve"> тепловых сетей с увеличением диаметров трубопроводов для подключения перспективных потребителей г. Глазов</w:t>
      </w:r>
      <w:r>
        <w:rPr>
          <w:lang w:eastAsia="en-US" w:bidi="ar-SA"/>
        </w:rPr>
        <w:t>,</w:t>
      </w:r>
      <w:r w:rsidRPr="00F13659">
        <w:rPr>
          <w:lang w:eastAsia="en-US" w:bidi="ar-SA"/>
        </w:rPr>
        <w:t xml:space="preserve"> представлен в таблиц</w:t>
      </w:r>
      <w:r>
        <w:rPr>
          <w:lang w:eastAsia="en-US" w:bidi="ar-SA"/>
        </w:rPr>
        <w:t>е</w:t>
      </w:r>
      <w:r w:rsidRPr="00F13659">
        <w:rPr>
          <w:lang w:eastAsia="en-US" w:bidi="ar-SA"/>
        </w:rPr>
        <w:t xml:space="preserve"> ниже</w:t>
      </w:r>
      <w:r>
        <w:rPr>
          <w:lang w:eastAsia="en-US" w:bidi="ar-SA"/>
        </w:rPr>
        <w:t>.</w:t>
      </w:r>
    </w:p>
    <w:p w14:paraId="64D84E3C" w14:textId="77777777" w:rsidR="00F7172E" w:rsidRDefault="00F7172E">
      <w:pPr>
        <w:widowControl w:val="0"/>
        <w:spacing w:line="240" w:lineRule="auto"/>
        <w:ind w:firstLine="0"/>
        <w:jc w:val="left"/>
        <w:rPr>
          <w:lang w:eastAsia="en-US" w:bidi="ar-SA"/>
        </w:rPr>
      </w:pPr>
      <w:r>
        <w:rPr>
          <w:lang w:eastAsia="en-US" w:bidi="ar-SA"/>
        </w:rPr>
        <w:br w:type="page"/>
      </w:r>
    </w:p>
    <w:p w14:paraId="6154001A" w14:textId="77777777" w:rsidR="00F7172E" w:rsidRDefault="00F7172E" w:rsidP="00F7172E">
      <w:pPr>
        <w:pStyle w:val="af4"/>
        <w:spacing w:before="0"/>
        <w:sectPr w:rsidR="00F7172E" w:rsidSect="00CE536A">
          <w:pgSz w:w="11907" w:h="16840" w:code="9"/>
          <w:pgMar w:top="1134" w:right="567" w:bottom="1134" w:left="1701" w:header="0" w:footer="590" w:gutter="0"/>
          <w:cols w:space="720"/>
          <w:docGrid w:linePitch="299"/>
        </w:sectPr>
      </w:pPr>
    </w:p>
    <w:p w14:paraId="20EAF8E5" w14:textId="12EB6275" w:rsidR="00F7172E" w:rsidRPr="00755297" w:rsidRDefault="00F7172E" w:rsidP="00F7172E">
      <w:pPr>
        <w:pStyle w:val="af4"/>
        <w:spacing w:before="0"/>
      </w:pPr>
      <w:r w:rsidRPr="00755297">
        <w:lastRenderedPageBreak/>
        <w:t xml:space="preserve">Таблица </w:t>
      </w:r>
      <w:r w:rsidRPr="00755297">
        <w:fldChar w:fldCharType="begin"/>
      </w:r>
      <w:r w:rsidRPr="00755297">
        <w:instrText xml:space="preserve"> SEQ Таблица \* ARABIC </w:instrText>
      </w:r>
      <w:r w:rsidRPr="00755297">
        <w:fldChar w:fldCharType="separate"/>
      </w:r>
      <w:r w:rsidR="00A75381">
        <w:rPr>
          <w:noProof/>
        </w:rPr>
        <w:t>8</w:t>
      </w:r>
      <w:r w:rsidRPr="00755297">
        <w:fldChar w:fldCharType="end"/>
      </w:r>
      <w:r w:rsidRPr="00755297">
        <w:t xml:space="preserve">. Мероприятия по </w:t>
      </w:r>
      <w:r w:rsidRPr="00F7172E">
        <w:t>реконструкци</w:t>
      </w:r>
      <w:r>
        <w:t>и</w:t>
      </w:r>
      <w:r w:rsidRPr="00F7172E">
        <w:t xml:space="preserve"> тепловых сетей с увеличением диаметров трубопроводов для подключени</w:t>
      </w:r>
      <w:r>
        <w:t>я перспективных потребителей г. </w:t>
      </w:r>
      <w:r w:rsidRPr="00F7172E">
        <w:t>Глазов</w:t>
      </w:r>
    </w:p>
    <w:tbl>
      <w:tblPr>
        <w:tblW w:w="5000" w:type="pct"/>
        <w:tblLook w:val="04A0" w:firstRow="1" w:lastRow="0" w:firstColumn="1" w:lastColumn="0" w:noHBand="0" w:noVBand="1"/>
      </w:tblPr>
      <w:tblGrid>
        <w:gridCol w:w="571"/>
        <w:gridCol w:w="1866"/>
        <w:gridCol w:w="1863"/>
        <w:gridCol w:w="1382"/>
        <w:gridCol w:w="1124"/>
        <w:gridCol w:w="1229"/>
        <w:gridCol w:w="1267"/>
        <w:gridCol w:w="1382"/>
        <w:gridCol w:w="1325"/>
        <w:gridCol w:w="1267"/>
        <w:gridCol w:w="1267"/>
        <w:gridCol w:w="1379"/>
      </w:tblGrid>
      <w:tr w:rsidR="004A3C0D" w:rsidRPr="00F7172E" w14:paraId="086D65CB" w14:textId="77777777" w:rsidTr="00F7172E">
        <w:trPr>
          <w:trHeight w:val="20"/>
          <w:tblHeader/>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95FEA9"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xml:space="preserve">№ </w:t>
            </w:r>
            <w:proofErr w:type="gramStart"/>
            <w:r w:rsidRPr="00F7172E">
              <w:rPr>
                <w:b/>
                <w:bCs/>
                <w:color w:val="000000"/>
                <w:sz w:val="16"/>
                <w:szCs w:val="16"/>
                <w:lang w:bidi="ar-SA"/>
              </w:rPr>
              <w:t>п</w:t>
            </w:r>
            <w:proofErr w:type="gramEnd"/>
            <w:r w:rsidRPr="00F7172E">
              <w:rPr>
                <w:b/>
                <w:bCs/>
                <w:color w:val="000000"/>
                <w:sz w:val="16"/>
                <w:szCs w:val="16"/>
                <w:lang w:bidi="ar-SA"/>
              </w:rPr>
              <w:t>/п</w:t>
            </w:r>
          </w:p>
        </w:tc>
        <w:tc>
          <w:tcPr>
            <w:tcW w:w="586" w:type="pct"/>
            <w:tcBorders>
              <w:top w:val="single" w:sz="4" w:space="0" w:color="auto"/>
              <w:left w:val="nil"/>
              <w:bottom w:val="single" w:sz="4" w:space="0" w:color="auto"/>
              <w:right w:val="single" w:sz="4" w:space="0" w:color="auto"/>
            </w:tcBorders>
            <w:shd w:val="clear" w:color="auto" w:fill="auto"/>
            <w:vAlign w:val="center"/>
            <w:hideMark/>
          </w:tcPr>
          <w:p w14:paraId="06576DEB"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Наименование начала участка</w:t>
            </w:r>
          </w:p>
        </w:tc>
        <w:tc>
          <w:tcPr>
            <w:tcW w:w="585" w:type="pct"/>
            <w:tcBorders>
              <w:top w:val="single" w:sz="4" w:space="0" w:color="auto"/>
              <w:left w:val="nil"/>
              <w:bottom w:val="single" w:sz="4" w:space="0" w:color="auto"/>
              <w:right w:val="single" w:sz="4" w:space="0" w:color="auto"/>
            </w:tcBorders>
            <w:shd w:val="clear" w:color="auto" w:fill="auto"/>
            <w:vAlign w:val="center"/>
            <w:hideMark/>
          </w:tcPr>
          <w:p w14:paraId="63207FA6"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Наименование конца участка</w:t>
            </w:r>
          </w:p>
        </w:tc>
        <w:tc>
          <w:tcPr>
            <w:tcW w:w="434" w:type="pct"/>
            <w:tcBorders>
              <w:top w:val="single" w:sz="4" w:space="0" w:color="auto"/>
              <w:left w:val="nil"/>
              <w:bottom w:val="single" w:sz="4" w:space="0" w:color="auto"/>
              <w:right w:val="single" w:sz="4" w:space="0" w:color="auto"/>
            </w:tcBorders>
            <w:shd w:val="clear" w:color="auto" w:fill="auto"/>
            <w:vAlign w:val="center"/>
            <w:hideMark/>
          </w:tcPr>
          <w:p w14:paraId="70CDF4BE"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xml:space="preserve">Протяженность участка, </w:t>
            </w:r>
            <w:proofErr w:type="spellStart"/>
            <w:r w:rsidRPr="00F7172E">
              <w:rPr>
                <w:b/>
                <w:bCs/>
                <w:color w:val="000000"/>
                <w:sz w:val="16"/>
                <w:szCs w:val="16"/>
                <w:lang w:bidi="ar-SA"/>
              </w:rPr>
              <w:t>м.п</w:t>
            </w:r>
            <w:proofErr w:type="spellEnd"/>
            <w:r w:rsidRPr="00F7172E">
              <w:rPr>
                <w:b/>
                <w:bCs/>
                <w:color w:val="000000"/>
                <w:sz w:val="16"/>
                <w:szCs w:val="16"/>
                <w:lang w:bidi="ar-SA"/>
              </w:rPr>
              <w:t>.</w:t>
            </w:r>
          </w:p>
        </w:tc>
        <w:tc>
          <w:tcPr>
            <w:tcW w:w="353" w:type="pct"/>
            <w:tcBorders>
              <w:top w:val="single" w:sz="4" w:space="0" w:color="auto"/>
              <w:left w:val="nil"/>
              <w:bottom w:val="single" w:sz="4" w:space="0" w:color="auto"/>
              <w:right w:val="single" w:sz="4" w:space="0" w:color="auto"/>
            </w:tcBorders>
            <w:shd w:val="clear" w:color="auto" w:fill="auto"/>
            <w:vAlign w:val="center"/>
            <w:hideMark/>
          </w:tcPr>
          <w:p w14:paraId="28331D61"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xml:space="preserve">Диаметр участка до перекладки, </w:t>
            </w:r>
            <w:proofErr w:type="gramStart"/>
            <w:r w:rsidRPr="00F7172E">
              <w:rPr>
                <w:b/>
                <w:bCs/>
                <w:color w:val="000000"/>
                <w:sz w:val="16"/>
                <w:szCs w:val="16"/>
                <w:lang w:bidi="ar-SA"/>
              </w:rPr>
              <w:t>мм</w:t>
            </w:r>
            <w:proofErr w:type="gramEnd"/>
          </w:p>
        </w:tc>
        <w:tc>
          <w:tcPr>
            <w:tcW w:w="386" w:type="pct"/>
            <w:tcBorders>
              <w:top w:val="single" w:sz="4" w:space="0" w:color="auto"/>
              <w:left w:val="nil"/>
              <w:bottom w:val="single" w:sz="4" w:space="0" w:color="auto"/>
              <w:right w:val="single" w:sz="4" w:space="0" w:color="auto"/>
            </w:tcBorders>
            <w:shd w:val="clear" w:color="auto" w:fill="auto"/>
            <w:vAlign w:val="center"/>
            <w:hideMark/>
          </w:tcPr>
          <w:p w14:paraId="4BFACB8F"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xml:space="preserve">Диаметр участка после перекладки, </w:t>
            </w:r>
            <w:proofErr w:type="gramStart"/>
            <w:r w:rsidRPr="00F7172E">
              <w:rPr>
                <w:b/>
                <w:bCs/>
                <w:color w:val="000000"/>
                <w:sz w:val="16"/>
                <w:szCs w:val="16"/>
                <w:lang w:bidi="ar-SA"/>
              </w:rPr>
              <w:t>мм</w:t>
            </w:r>
            <w:proofErr w:type="gramEnd"/>
          </w:p>
        </w:tc>
        <w:tc>
          <w:tcPr>
            <w:tcW w:w="398" w:type="pct"/>
            <w:tcBorders>
              <w:top w:val="single" w:sz="4" w:space="0" w:color="auto"/>
              <w:left w:val="nil"/>
              <w:bottom w:val="single" w:sz="4" w:space="0" w:color="auto"/>
              <w:right w:val="single" w:sz="4" w:space="0" w:color="auto"/>
            </w:tcBorders>
            <w:shd w:val="clear" w:color="auto" w:fill="auto"/>
            <w:vAlign w:val="center"/>
            <w:hideMark/>
          </w:tcPr>
          <w:p w14:paraId="6F600510"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xml:space="preserve">Суммарная материальная х-ка </w:t>
            </w:r>
            <w:proofErr w:type="spellStart"/>
            <w:r w:rsidRPr="00F7172E">
              <w:rPr>
                <w:b/>
                <w:bCs/>
                <w:color w:val="000000"/>
                <w:sz w:val="16"/>
                <w:szCs w:val="16"/>
                <w:lang w:bidi="ar-SA"/>
              </w:rPr>
              <w:t>тр-дов</w:t>
            </w:r>
            <w:proofErr w:type="spellEnd"/>
            <w:r w:rsidRPr="00F7172E">
              <w:rPr>
                <w:b/>
                <w:bCs/>
                <w:color w:val="000000"/>
                <w:sz w:val="16"/>
                <w:szCs w:val="16"/>
                <w:lang w:bidi="ar-SA"/>
              </w:rPr>
              <w:t>, м²</w:t>
            </w:r>
          </w:p>
        </w:tc>
        <w:tc>
          <w:tcPr>
            <w:tcW w:w="434" w:type="pct"/>
            <w:tcBorders>
              <w:top w:val="single" w:sz="4" w:space="0" w:color="auto"/>
              <w:left w:val="nil"/>
              <w:bottom w:val="single" w:sz="4" w:space="0" w:color="auto"/>
              <w:right w:val="single" w:sz="4" w:space="0" w:color="auto"/>
            </w:tcBorders>
            <w:shd w:val="clear" w:color="auto" w:fill="auto"/>
            <w:vAlign w:val="center"/>
            <w:hideMark/>
          </w:tcPr>
          <w:p w14:paraId="51AF2807"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Вид прокладки тепловой сети</w:t>
            </w:r>
          </w:p>
        </w:tc>
        <w:tc>
          <w:tcPr>
            <w:tcW w:w="416" w:type="pct"/>
            <w:tcBorders>
              <w:top w:val="single" w:sz="4" w:space="0" w:color="auto"/>
              <w:left w:val="nil"/>
              <w:bottom w:val="single" w:sz="4" w:space="0" w:color="auto"/>
              <w:right w:val="single" w:sz="4" w:space="0" w:color="auto"/>
            </w:tcBorders>
            <w:shd w:val="clear" w:color="auto" w:fill="auto"/>
            <w:vAlign w:val="center"/>
            <w:hideMark/>
          </w:tcPr>
          <w:p w14:paraId="479F8011"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Стоимость строительства, за 1 км, тыс. руб.</w:t>
            </w:r>
          </w:p>
        </w:tc>
        <w:tc>
          <w:tcPr>
            <w:tcW w:w="398" w:type="pct"/>
            <w:tcBorders>
              <w:top w:val="single" w:sz="4" w:space="0" w:color="auto"/>
              <w:left w:val="nil"/>
              <w:bottom w:val="single" w:sz="4" w:space="0" w:color="auto"/>
              <w:right w:val="single" w:sz="4" w:space="0" w:color="auto"/>
            </w:tcBorders>
            <w:shd w:val="clear" w:color="auto" w:fill="auto"/>
            <w:vAlign w:val="center"/>
            <w:hideMark/>
          </w:tcPr>
          <w:p w14:paraId="4D00D8C1"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Стоимость демонтажных работ (20%), за 1 км, тыс. руб.</w:t>
            </w:r>
          </w:p>
        </w:tc>
        <w:tc>
          <w:tcPr>
            <w:tcW w:w="398" w:type="pct"/>
            <w:tcBorders>
              <w:top w:val="single" w:sz="4" w:space="0" w:color="auto"/>
              <w:left w:val="nil"/>
              <w:bottom w:val="single" w:sz="4" w:space="0" w:color="auto"/>
              <w:right w:val="single" w:sz="4" w:space="0" w:color="auto"/>
            </w:tcBorders>
            <w:shd w:val="clear" w:color="auto" w:fill="auto"/>
            <w:vAlign w:val="center"/>
            <w:hideMark/>
          </w:tcPr>
          <w:p w14:paraId="34883004"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xml:space="preserve">Поправочный </w:t>
            </w:r>
            <w:proofErr w:type="gramStart"/>
            <w:r w:rsidRPr="00F7172E">
              <w:rPr>
                <w:b/>
                <w:bCs/>
                <w:color w:val="000000"/>
                <w:sz w:val="16"/>
                <w:szCs w:val="16"/>
                <w:lang w:bidi="ar-SA"/>
              </w:rPr>
              <w:t>к-т</w:t>
            </w:r>
            <w:proofErr w:type="gramEnd"/>
          </w:p>
        </w:tc>
        <w:tc>
          <w:tcPr>
            <w:tcW w:w="434" w:type="pct"/>
            <w:tcBorders>
              <w:top w:val="single" w:sz="4" w:space="0" w:color="auto"/>
              <w:left w:val="nil"/>
              <w:bottom w:val="single" w:sz="4" w:space="0" w:color="auto"/>
              <w:right w:val="single" w:sz="4" w:space="0" w:color="auto"/>
            </w:tcBorders>
            <w:shd w:val="clear" w:color="auto" w:fill="auto"/>
            <w:vAlign w:val="center"/>
            <w:hideMark/>
          </w:tcPr>
          <w:p w14:paraId="67A6E35D"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Итоговая стоимость, тыс. руб. (с НДС)</w:t>
            </w:r>
          </w:p>
        </w:tc>
      </w:tr>
      <w:tr w:rsidR="004A3C0D" w:rsidRPr="00F7172E" w14:paraId="2F0065A8"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vAlign w:val="center"/>
            <w:hideMark/>
          </w:tcPr>
          <w:p w14:paraId="67E6CBA6"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1</w:t>
            </w:r>
          </w:p>
        </w:tc>
        <w:tc>
          <w:tcPr>
            <w:tcW w:w="1171" w:type="pct"/>
            <w:gridSpan w:val="2"/>
            <w:tcBorders>
              <w:top w:val="single" w:sz="4" w:space="0" w:color="auto"/>
              <w:left w:val="nil"/>
              <w:bottom w:val="single" w:sz="4" w:space="0" w:color="auto"/>
              <w:right w:val="nil"/>
            </w:tcBorders>
            <w:shd w:val="clear" w:color="auto" w:fill="auto"/>
            <w:noWrap/>
            <w:vAlign w:val="center"/>
            <w:hideMark/>
          </w:tcPr>
          <w:p w14:paraId="1C1F9445" w14:textId="77777777" w:rsidR="00F7172E" w:rsidRPr="00F7172E" w:rsidRDefault="00F7172E" w:rsidP="00F7172E">
            <w:pPr>
              <w:autoSpaceDE/>
              <w:autoSpaceDN/>
              <w:spacing w:line="240" w:lineRule="auto"/>
              <w:ind w:firstLine="0"/>
              <w:jc w:val="left"/>
              <w:rPr>
                <w:b/>
                <w:bCs/>
                <w:color w:val="000000"/>
                <w:sz w:val="16"/>
                <w:szCs w:val="16"/>
                <w:lang w:bidi="ar-SA"/>
              </w:rPr>
            </w:pPr>
            <w:r w:rsidRPr="00F7172E">
              <w:rPr>
                <w:b/>
                <w:bCs/>
                <w:color w:val="000000"/>
                <w:sz w:val="16"/>
                <w:szCs w:val="16"/>
                <w:lang w:bidi="ar-SA"/>
              </w:rPr>
              <w:t>ТЭЦ АО «РИР», ул. Белова, д. 7</w:t>
            </w:r>
          </w:p>
        </w:tc>
        <w:tc>
          <w:tcPr>
            <w:tcW w:w="434" w:type="pct"/>
            <w:tcBorders>
              <w:top w:val="nil"/>
              <w:left w:val="single" w:sz="4" w:space="0" w:color="auto"/>
              <w:bottom w:val="single" w:sz="4" w:space="0" w:color="auto"/>
              <w:right w:val="single" w:sz="4" w:space="0" w:color="auto"/>
            </w:tcBorders>
            <w:shd w:val="clear" w:color="auto" w:fill="auto"/>
            <w:vAlign w:val="center"/>
            <w:hideMark/>
          </w:tcPr>
          <w:p w14:paraId="0287E34D"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7652,2</w:t>
            </w:r>
          </w:p>
        </w:tc>
        <w:tc>
          <w:tcPr>
            <w:tcW w:w="353" w:type="pct"/>
            <w:tcBorders>
              <w:top w:val="nil"/>
              <w:left w:val="nil"/>
              <w:bottom w:val="single" w:sz="4" w:space="0" w:color="auto"/>
              <w:right w:val="single" w:sz="4" w:space="0" w:color="auto"/>
            </w:tcBorders>
            <w:shd w:val="clear" w:color="auto" w:fill="auto"/>
            <w:vAlign w:val="center"/>
            <w:hideMark/>
          </w:tcPr>
          <w:p w14:paraId="3227B859"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336</w:t>
            </w:r>
          </w:p>
        </w:tc>
        <w:tc>
          <w:tcPr>
            <w:tcW w:w="386" w:type="pct"/>
            <w:tcBorders>
              <w:top w:val="nil"/>
              <w:left w:val="nil"/>
              <w:bottom w:val="single" w:sz="4" w:space="0" w:color="auto"/>
              <w:right w:val="single" w:sz="4" w:space="0" w:color="auto"/>
            </w:tcBorders>
            <w:shd w:val="clear" w:color="auto" w:fill="auto"/>
            <w:vAlign w:val="center"/>
            <w:hideMark/>
          </w:tcPr>
          <w:p w14:paraId="38D7EABA"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425</w:t>
            </w:r>
          </w:p>
        </w:tc>
        <w:tc>
          <w:tcPr>
            <w:tcW w:w="398" w:type="pct"/>
            <w:tcBorders>
              <w:top w:val="nil"/>
              <w:left w:val="nil"/>
              <w:bottom w:val="single" w:sz="4" w:space="0" w:color="auto"/>
              <w:right w:val="single" w:sz="4" w:space="0" w:color="auto"/>
            </w:tcBorders>
            <w:shd w:val="clear" w:color="auto" w:fill="auto"/>
            <w:vAlign w:val="center"/>
            <w:hideMark/>
          </w:tcPr>
          <w:p w14:paraId="4E54BB7C"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7762,6</w:t>
            </w:r>
          </w:p>
        </w:tc>
        <w:tc>
          <w:tcPr>
            <w:tcW w:w="434" w:type="pct"/>
            <w:tcBorders>
              <w:top w:val="nil"/>
              <w:left w:val="nil"/>
              <w:bottom w:val="single" w:sz="4" w:space="0" w:color="auto"/>
              <w:right w:val="nil"/>
            </w:tcBorders>
            <w:shd w:val="clear" w:color="auto" w:fill="auto"/>
            <w:noWrap/>
            <w:vAlign w:val="center"/>
            <w:hideMark/>
          </w:tcPr>
          <w:p w14:paraId="23A95CB0"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w:t>
            </w:r>
          </w:p>
        </w:tc>
        <w:tc>
          <w:tcPr>
            <w:tcW w:w="416" w:type="pct"/>
            <w:tcBorders>
              <w:top w:val="nil"/>
              <w:left w:val="nil"/>
              <w:bottom w:val="single" w:sz="4" w:space="0" w:color="auto"/>
              <w:right w:val="nil"/>
            </w:tcBorders>
            <w:shd w:val="clear" w:color="auto" w:fill="auto"/>
            <w:noWrap/>
            <w:vAlign w:val="center"/>
            <w:hideMark/>
          </w:tcPr>
          <w:p w14:paraId="3355A135"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w:t>
            </w:r>
          </w:p>
        </w:tc>
        <w:tc>
          <w:tcPr>
            <w:tcW w:w="398" w:type="pct"/>
            <w:tcBorders>
              <w:top w:val="nil"/>
              <w:left w:val="nil"/>
              <w:bottom w:val="single" w:sz="4" w:space="0" w:color="auto"/>
              <w:right w:val="nil"/>
            </w:tcBorders>
            <w:shd w:val="clear" w:color="auto" w:fill="auto"/>
            <w:noWrap/>
            <w:vAlign w:val="center"/>
            <w:hideMark/>
          </w:tcPr>
          <w:p w14:paraId="77163CDA"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w:t>
            </w:r>
          </w:p>
        </w:tc>
        <w:tc>
          <w:tcPr>
            <w:tcW w:w="398" w:type="pct"/>
            <w:tcBorders>
              <w:top w:val="nil"/>
              <w:left w:val="nil"/>
              <w:bottom w:val="single" w:sz="4" w:space="0" w:color="auto"/>
              <w:right w:val="single" w:sz="4" w:space="0" w:color="auto"/>
            </w:tcBorders>
            <w:shd w:val="clear" w:color="auto" w:fill="auto"/>
            <w:noWrap/>
            <w:vAlign w:val="center"/>
            <w:hideMark/>
          </w:tcPr>
          <w:p w14:paraId="2B2965CB"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w:t>
            </w:r>
          </w:p>
        </w:tc>
        <w:tc>
          <w:tcPr>
            <w:tcW w:w="434" w:type="pct"/>
            <w:tcBorders>
              <w:top w:val="nil"/>
              <w:left w:val="nil"/>
              <w:bottom w:val="single" w:sz="4" w:space="0" w:color="auto"/>
              <w:right w:val="single" w:sz="4" w:space="0" w:color="auto"/>
            </w:tcBorders>
            <w:shd w:val="clear" w:color="auto" w:fill="auto"/>
            <w:vAlign w:val="center"/>
            <w:hideMark/>
          </w:tcPr>
          <w:p w14:paraId="6E32D41E"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719851,9</w:t>
            </w:r>
          </w:p>
        </w:tc>
      </w:tr>
      <w:tr w:rsidR="004A3C0D" w:rsidRPr="00F7172E" w14:paraId="405B59D3"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3D48A11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w:t>
            </w:r>
          </w:p>
        </w:tc>
        <w:tc>
          <w:tcPr>
            <w:tcW w:w="586" w:type="pct"/>
            <w:tcBorders>
              <w:top w:val="nil"/>
              <w:left w:val="nil"/>
              <w:bottom w:val="single" w:sz="4" w:space="0" w:color="auto"/>
              <w:right w:val="single" w:sz="4" w:space="0" w:color="auto"/>
            </w:tcBorders>
            <w:shd w:val="clear" w:color="auto" w:fill="auto"/>
            <w:vAlign w:val="center"/>
            <w:hideMark/>
          </w:tcPr>
          <w:p w14:paraId="2658DF0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уз-А</w:t>
            </w:r>
          </w:p>
        </w:tc>
        <w:tc>
          <w:tcPr>
            <w:tcW w:w="585" w:type="pct"/>
            <w:tcBorders>
              <w:top w:val="nil"/>
              <w:left w:val="nil"/>
              <w:bottom w:val="single" w:sz="4" w:space="0" w:color="auto"/>
              <w:right w:val="single" w:sz="4" w:space="0" w:color="auto"/>
            </w:tcBorders>
            <w:shd w:val="clear" w:color="auto" w:fill="auto"/>
            <w:vAlign w:val="center"/>
            <w:hideMark/>
          </w:tcPr>
          <w:p w14:paraId="3A6FCF3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уз-2</w:t>
            </w:r>
          </w:p>
        </w:tc>
        <w:tc>
          <w:tcPr>
            <w:tcW w:w="434" w:type="pct"/>
            <w:tcBorders>
              <w:top w:val="nil"/>
              <w:left w:val="nil"/>
              <w:bottom w:val="single" w:sz="4" w:space="0" w:color="auto"/>
              <w:right w:val="single" w:sz="4" w:space="0" w:color="auto"/>
            </w:tcBorders>
            <w:shd w:val="clear" w:color="auto" w:fill="auto"/>
            <w:vAlign w:val="center"/>
            <w:hideMark/>
          </w:tcPr>
          <w:p w14:paraId="6E6CCD5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50,17</w:t>
            </w:r>
          </w:p>
        </w:tc>
        <w:tc>
          <w:tcPr>
            <w:tcW w:w="353" w:type="pct"/>
            <w:tcBorders>
              <w:top w:val="nil"/>
              <w:left w:val="nil"/>
              <w:bottom w:val="single" w:sz="4" w:space="0" w:color="auto"/>
              <w:right w:val="single" w:sz="4" w:space="0" w:color="auto"/>
            </w:tcBorders>
            <w:shd w:val="clear" w:color="auto" w:fill="auto"/>
            <w:vAlign w:val="center"/>
            <w:hideMark/>
          </w:tcPr>
          <w:p w14:paraId="5F0D649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414</w:t>
            </w:r>
          </w:p>
        </w:tc>
        <w:tc>
          <w:tcPr>
            <w:tcW w:w="386" w:type="pct"/>
            <w:tcBorders>
              <w:top w:val="nil"/>
              <w:left w:val="nil"/>
              <w:bottom w:val="single" w:sz="4" w:space="0" w:color="auto"/>
              <w:right w:val="single" w:sz="4" w:space="0" w:color="auto"/>
            </w:tcBorders>
            <w:shd w:val="clear" w:color="auto" w:fill="auto"/>
            <w:vAlign w:val="center"/>
            <w:hideMark/>
          </w:tcPr>
          <w:p w14:paraId="1FD87EF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500</w:t>
            </w:r>
          </w:p>
        </w:tc>
        <w:tc>
          <w:tcPr>
            <w:tcW w:w="398" w:type="pct"/>
            <w:tcBorders>
              <w:top w:val="nil"/>
              <w:left w:val="nil"/>
              <w:bottom w:val="single" w:sz="4" w:space="0" w:color="auto"/>
              <w:right w:val="single" w:sz="4" w:space="0" w:color="auto"/>
            </w:tcBorders>
            <w:shd w:val="clear" w:color="auto" w:fill="auto"/>
            <w:noWrap/>
            <w:vAlign w:val="center"/>
            <w:hideMark/>
          </w:tcPr>
          <w:p w14:paraId="4F8BDDF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50,2</w:t>
            </w:r>
          </w:p>
        </w:tc>
        <w:tc>
          <w:tcPr>
            <w:tcW w:w="434" w:type="pct"/>
            <w:tcBorders>
              <w:top w:val="nil"/>
              <w:left w:val="nil"/>
              <w:bottom w:val="single" w:sz="4" w:space="0" w:color="auto"/>
              <w:right w:val="single" w:sz="4" w:space="0" w:color="auto"/>
            </w:tcBorders>
            <w:shd w:val="clear" w:color="auto" w:fill="auto"/>
            <w:vAlign w:val="center"/>
            <w:hideMark/>
          </w:tcPr>
          <w:p w14:paraId="43CE24F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566CFD5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91777,5</w:t>
            </w:r>
          </w:p>
        </w:tc>
        <w:tc>
          <w:tcPr>
            <w:tcW w:w="398" w:type="pct"/>
            <w:tcBorders>
              <w:top w:val="nil"/>
              <w:left w:val="nil"/>
              <w:bottom w:val="single" w:sz="4" w:space="0" w:color="auto"/>
              <w:right w:val="single" w:sz="4" w:space="0" w:color="auto"/>
            </w:tcBorders>
            <w:shd w:val="clear" w:color="auto" w:fill="auto"/>
            <w:noWrap/>
            <w:vAlign w:val="center"/>
            <w:hideMark/>
          </w:tcPr>
          <w:p w14:paraId="2E3F8B6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18355,5</w:t>
            </w:r>
          </w:p>
        </w:tc>
        <w:tc>
          <w:tcPr>
            <w:tcW w:w="398" w:type="pct"/>
            <w:tcBorders>
              <w:top w:val="nil"/>
              <w:left w:val="nil"/>
              <w:bottom w:val="single" w:sz="4" w:space="0" w:color="auto"/>
              <w:right w:val="single" w:sz="4" w:space="0" w:color="auto"/>
            </w:tcBorders>
            <w:shd w:val="clear" w:color="auto" w:fill="auto"/>
            <w:noWrap/>
            <w:vAlign w:val="center"/>
            <w:hideMark/>
          </w:tcPr>
          <w:p w14:paraId="56D3F35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1C2B334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5436,9</w:t>
            </w:r>
          </w:p>
        </w:tc>
      </w:tr>
      <w:tr w:rsidR="004A3C0D" w:rsidRPr="00F7172E" w14:paraId="0702B079"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0B91D97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w:t>
            </w:r>
          </w:p>
        </w:tc>
        <w:tc>
          <w:tcPr>
            <w:tcW w:w="586" w:type="pct"/>
            <w:tcBorders>
              <w:top w:val="nil"/>
              <w:left w:val="nil"/>
              <w:bottom w:val="single" w:sz="4" w:space="0" w:color="auto"/>
              <w:right w:val="single" w:sz="4" w:space="0" w:color="auto"/>
            </w:tcBorders>
            <w:shd w:val="clear" w:color="auto" w:fill="auto"/>
            <w:vAlign w:val="center"/>
            <w:hideMark/>
          </w:tcPr>
          <w:p w14:paraId="755117C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уз-А</w:t>
            </w:r>
          </w:p>
        </w:tc>
        <w:tc>
          <w:tcPr>
            <w:tcW w:w="585" w:type="pct"/>
            <w:tcBorders>
              <w:top w:val="nil"/>
              <w:left w:val="nil"/>
              <w:bottom w:val="single" w:sz="4" w:space="0" w:color="auto"/>
              <w:right w:val="single" w:sz="4" w:space="0" w:color="auto"/>
            </w:tcBorders>
            <w:shd w:val="clear" w:color="auto" w:fill="auto"/>
            <w:vAlign w:val="center"/>
            <w:hideMark/>
          </w:tcPr>
          <w:p w14:paraId="4309194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уз-А</w:t>
            </w:r>
          </w:p>
        </w:tc>
        <w:tc>
          <w:tcPr>
            <w:tcW w:w="434" w:type="pct"/>
            <w:tcBorders>
              <w:top w:val="nil"/>
              <w:left w:val="nil"/>
              <w:bottom w:val="single" w:sz="4" w:space="0" w:color="auto"/>
              <w:right w:val="single" w:sz="4" w:space="0" w:color="auto"/>
            </w:tcBorders>
            <w:shd w:val="clear" w:color="auto" w:fill="auto"/>
            <w:vAlign w:val="center"/>
            <w:hideMark/>
          </w:tcPr>
          <w:p w14:paraId="4F1CCF9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1,72</w:t>
            </w:r>
          </w:p>
        </w:tc>
        <w:tc>
          <w:tcPr>
            <w:tcW w:w="353" w:type="pct"/>
            <w:tcBorders>
              <w:top w:val="nil"/>
              <w:left w:val="nil"/>
              <w:bottom w:val="single" w:sz="4" w:space="0" w:color="auto"/>
              <w:right w:val="single" w:sz="4" w:space="0" w:color="auto"/>
            </w:tcBorders>
            <w:shd w:val="clear" w:color="auto" w:fill="auto"/>
            <w:vAlign w:val="center"/>
            <w:hideMark/>
          </w:tcPr>
          <w:p w14:paraId="1F543F7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414</w:t>
            </w:r>
          </w:p>
        </w:tc>
        <w:tc>
          <w:tcPr>
            <w:tcW w:w="386" w:type="pct"/>
            <w:tcBorders>
              <w:top w:val="nil"/>
              <w:left w:val="nil"/>
              <w:bottom w:val="single" w:sz="4" w:space="0" w:color="auto"/>
              <w:right w:val="single" w:sz="4" w:space="0" w:color="auto"/>
            </w:tcBorders>
            <w:shd w:val="clear" w:color="auto" w:fill="auto"/>
            <w:vAlign w:val="center"/>
            <w:hideMark/>
          </w:tcPr>
          <w:p w14:paraId="7E13F59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500</w:t>
            </w:r>
          </w:p>
        </w:tc>
        <w:tc>
          <w:tcPr>
            <w:tcW w:w="398" w:type="pct"/>
            <w:tcBorders>
              <w:top w:val="nil"/>
              <w:left w:val="nil"/>
              <w:bottom w:val="single" w:sz="4" w:space="0" w:color="auto"/>
              <w:right w:val="single" w:sz="4" w:space="0" w:color="auto"/>
            </w:tcBorders>
            <w:shd w:val="clear" w:color="auto" w:fill="auto"/>
            <w:noWrap/>
            <w:vAlign w:val="center"/>
            <w:hideMark/>
          </w:tcPr>
          <w:p w14:paraId="5EC0E27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1,7</w:t>
            </w:r>
          </w:p>
        </w:tc>
        <w:tc>
          <w:tcPr>
            <w:tcW w:w="434" w:type="pct"/>
            <w:tcBorders>
              <w:top w:val="nil"/>
              <w:left w:val="nil"/>
              <w:bottom w:val="single" w:sz="4" w:space="0" w:color="auto"/>
              <w:right w:val="single" w:sz="4" w:space="0" w:color="auto"/>
            </w:tcBorders>
            <w:shd w:val="clear" w:color="auto" w:fill="auto"/>
            <w:vAlign w:val="center"/>
            <w:hideMark/>
          </w:tcPr>
          <w:p w14:paraId="28BCD5F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6F68F2F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68455,8</w:t>
            </w:r>
          </w:p>
        </w:tc>
        <w:tc>
          <w:tcPr>
            <w:tcW w:w="398" w:type="pct"/>
            <w:tcBorders>
              <w:top w:val="nil"/>
              <w:left w:val="nil"/>
              <w:bottom w:val="single" w:sz="4" w:space="0" w:color="auto"/>
              <w:right w:val="single" w:sz="4" w:space="0" w:color="auto"/>
            </w:tcBorders>
            <w:shd w:val="clear" w:color="auto" w:fill="auto"/>
            <w:noWrap/>
            <w:vAlign w:val="center"/>
            <w:hideMark/>
          </w:tcPr>
          <w:p w14:paraId="283DDB3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13691,2</w:t>
            </w:r>
          </w:p>
        </w:tc>
        <w:tc>
          <w:tcPr>
            <w:tcW w:w="398" w:type="pct"/>
            <w:tcBorders>
              <w:top w:val="nil"/>
              <w:left w:val="nil"/>
              <w:bottom w:val="single" w:sz="4" w:space="0" w:color="auto"/>
              <w:right w:val="single" w:sz="4" w:space="0" w:color="auto"/>
            </w:tcBorders>
            <w:shd w:val="clear" w:color="auto" w:fill="auto"/>
            <w:noWrap/>
            <w:vAlign w:val="center"/>
            <w:hideMark/>
          </w:tcPr>
          <w:p w14:paraId="680F1BE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26AE47B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139,0</w:t>
            </w:r>
          </w:p>
        </w:tc>
      </w:tr>
      <w:tr w:rsidR="004A3C0D" w:rsidRPr="00F7172E" w14:paraId="09D84646"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0D38B5C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w:t>
            </w:r>
          </w:p>
        </w:tc>
        <w:tc>
          <w:tcPr>
            <w:tcW w:w="586" w:type="pct"/>
            <w:tcBorders>
              <w:top w:val="nil"/>
              <w:left w:val="nil"/>
              <w:bottom w:val="single" w:sz="4" w:space="0" w:color="auto"/>
              <w:right w:val="single" w:sz="4" w:space="0" w:color="auto"/>
            </w:tcBorders>
            <w:shd w:val="clear" w:color="auto" w:fill="auto"/>
            <w:vAlign w:val="center"/>
            <w:hideMark/>
          </w:tcPr>
          <w:p w14:paraId="53A2400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уз-2</w:t>
            </w:r>
          </w:p>
        </w:tc>
        <w:tc>
          <w:tcPr>
            <w:tcW w:w="585" w:type="pct"/>
            <w:tcBorders>
              <w:top w:val="nil"/>
              <w:left w:val="nil"/>
              <w:bottom w:val="single" w:sz="4" w:space="0" w:color="auto"/>
              <w:right w:val="single" w:sz="4" w:space="0" w:color="auto"/>
            </w:tcBorders>
            <w:shd w:val="clear" w:color="auto" w:fill="auto"/>
            <w:vAlign w:val="center"/>
            <w:hideMark/>
          </w:tcPr>
          <w:p w14:paraId="127F10E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уз-Г</w:t>
            </w:r>
          </w:p>
        </w:tc>
        <w:tc>
          <w:tcPr>
            <w:tcW w:w="434" w:type="pct"/>
            <w:tcBorders>
              <w:top w:val="nil"/>
              <w:left w:val="nil"/>
              <w:bottom w:val="single" w:sz="4" w:space="0" w:color="auto"/>
              <w:right w:val="single" w:sz="4" w:space="0" w:color="auto"/>
            </w:tcBorders>
            <w:shd w:val="clear" w:color="auto" w:fill="auto"/>
            <w:vAlign w:val="center"/>
            <w:hideMark/>
          </w:tcPr>
          <w:p w14:paraId="2FB7546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80,9</w:t>
            </w:r>
          </w:p>
        </w:tc>
        <w:tc>
          <w:tcPr>
            <w:tcW w:w="353" w:type="pct"/>
            <w:tcBorders>
              <w:top w:val="nil"/>
              <w:left w:val="nil"/>
              <w:bottom w:val="single" w:sz="4" w:space="0" w:color="auto"/>
              <w:right w:val="single" w:sz="4" w:space="0" w:color="auto"/>
            </w:tcBorders>
            <w:shd w:val="clear" w:color="auto" w:fill="auto"/>
            <w:vAlign w:val="center"/>
            <w:hideMark/>
          </w:tcPr>
          <w:p w14:paraId="272D533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414</w:t>
            </w:r>
          </w:p>
        </w:tc>
        <w:tc>
          <w:tcPr>
            <w:tcW w:w="386" w:type="pct"/>
            <w:tcBorders>
              <w:top w:val="nil"/>
              <w:left w:val="nil"/>
              <w:bottom w:val="single" w:sz="4" w:space="0" w:color="auto"/>
              <w:right w:val="single" w:sz="4" w:space="0" w:color="auto"/>
            </w:tcBorders>
            <w:shd w:val="clear" w:color="auto" w:fill="auto"/>
            <w:vAlign w:val="center"/>
            <w:hideMark/>
          </w:tcPr>
          <w:p w14:paraId="10DDA15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500</w:t>
            </w:r>
          </w:p>
        </w:tc>
        <w:tc>
          <w:tcPr>
            <w:tcW w:w="398" w:type="pct"/>
            <w:tcBorders>
              <w:top w:val="nil"/>
              <w:left w:val="nil"/>
              <w:bottom w:val="single" w:sz="4" w:space="0" w:color="auto"/>
              <w:right w:val="single" w:sz="4" w:space="0" w:color="auto"/>
            </w:tcBorders>
            <w:shd w:val="clear" w:color="auto" w:fill="auto"/>
            <w:noWrap/>
            <w:vAlign w:val="center"/>
            <w:hideMark/>
          </w:tcPr>
          <w:p w14:paraId="21829FC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80,9</w:t>
            </w:r>
          </w:p>
        </w:tc>
        <w:tc>
          <w:tcPr>
            <w:tcW w:w="434" w:type="pct"/>
            <w:tcBorders>
              <w:top w:val="nil"/>
              <w:left w:val="nil"/>
              <w:bottom w:val="single" w:sz="4" w:space="0" w:color="auto"/>
              <w:right w:val="single" w:sz="4" w:space="0" w:color="auto"/>
            </w:tcBorders>
            <w:shd w:val="clear" w:color="auto" w:fill="auto"/>
            <w:vAlign w:val="center"/>
            <w:hideMark/>
          </w:tcPr>
          <w:p w14:paraId="2B39739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5613FB7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91777,5</w:t>
            </w:r>
          </w:p>
        </w:tc>
        <w:tc>
          <w:tcPr>
            <w:tcW w:w="398" w:type="pct"/>
            <w:tcBorders>
              <w:top w:val="nil"/>
              <w:left w:val="nil"/>
              <w:bottom w:val="single" w:sz="4" w:space="0" w:color="auto"/>
              <w:right w:val="single" w:sz="4" w:space="0" w:color="auto"/>
            </w:tcBorders>
            <w:shd w:val="clear" w:color="auto" w:fill="auto"/>
            <w:noWrap/>
            <w:vAlign w:val="center"/>
            <w:hideMark/>
          </w:tcPr>
          <w:p w14:paraId="57A3B48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18355,5</w:t>
            </w:r>
          </w:p>
        </w:tc>
        <w:tc>
          <w:tcPr>
            <w:tcW w:w="398" w:type="pct"/>
            <w:tcBorders>
              <w:top w:val="nil"/>
              <w:left w:val="nil"/>
              <w:bottom w:val="single" w:sz="4" w:space="0" w:color="auto"/>
              <w:right w:val="single" w:sz="4" w:space="0" w:color="auto"/>
            </w:tcBorders>
            <w:shd w:val="clear" w:color="auto" w:fill="auto"/>
            <w:noWrap/>
            <w:vAlign w:val="center"/>
            <w:hideMark/>
          </w:tcPr>
          <w:p w14:paraId="3E50F81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434A061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8767,1</w:t>
            </w:r>
          </w:p>
        </w:tc>
      </w:tr>
      <w:tr w:rsidR="004A3C0D" w:rsidRPr="00F7172E" w14:paraId="3122F056"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490C9B7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w:t>
            </w:r>
          </w:p>
        </w:tc>
        <w:tc>
          <w:tcPr>
            <w:tcW w:w="586" w:type="pct"/>
            <w:tcBorders>
              <w:top w:val="nil"/>
              <w:left w:val="nil"/>
              <w:bottom w:val="single" w:sz="4" w:space="0" w:color="auto"/>
              <w:right w:val="single" w:sz="4" w:space="0" w:color="auto"/>
            </w:tcBorders>
            <w:shd w:val="clear" w:color="auto" w:fill="auto"/>
            <w:vAlign w:val="center"/>
            <w:hideMark/>
          </w:tcPr>
          <w:p w14:paraId="03B4C1E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ТЭЦ</w:t>
            </w:r>
          </w:p>
        </w:tc>
        <w:tc>
          <w:tcPr>
            <w:tcW w:w="585" w:type="pct"/>
            <w:tcBorders>
              <w:top w:val="nil"/>
              <w:left w:val="nil"/>
              <w:bottom w:val="single" w:sz="4" w:space="0" w:color="auto"/>
              <w:right w:val="single" w:sz="4" w:space="0" w:color="auto"/>
            </w:tcBorders>
            <w:shd w:val="clear" w:color="auto" w:fill="auto"/>
            <w:vAlign w:val="center"/>
            <w:hideMark/>
          </w:tcPr>
          <w:p w14:paraId="487F920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2032</w:t>
            </w:r>
          </w:p>
        </w:tc>
        <w:tc>
          <w:tcPr>
            <w:tcW w:w="434" w:type="pct"/>
            <w:tcBorders>
              <w:top w:val="nil"/>
              <w:left w:val="nil"/>
              <w:bottom w:val="single" w:sz="4" w:space="0" w:color="auto"/>
              <w:right w:val="single" w:sz="4" w:space="0" w:color="auto"/>
            </w:tcBorders>
            <w:shd w:val="clear" w:color="auto" w:fill="auto"/>
            <w:vAlign w:val="center"/>
            <w:hideMark/>
          </w:tcPr>
          <w:p w14:paraId="61132CC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69,95</w:t>
            </w:r>
          </w:p>
        </w:tc>
        <w:tc>
          <w:tcPr>
            <w:tcW w:w="353" w:type="pct"/>
            <w:tcBorders>
              <w:top w:val="nil"/>
              <w:left w:val="nil"/>
              <w:bottom w:val="single" w:sz="4" w:space="0" w:color="auto"/>
              <w:right w:val="single" w:sz="4" w:space="0" w:color="auto"/>
            </w:tcBorders>
            <w:shd w:val="clear" w:color="auto" w:fill="auto"/>
            <w:vAlign w:val="center"/>
            <w:hideMark/>
          </w:tcPr>
          <w:p w14:paraId="37AAAF2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700</w:t>
            </w:r>
          </w:p>
        </w:tc>
        <w:tc>
          <w:tcPr>
            <w:tcW w:w="386" w:type="pct"/>
            <w:tcBorders>
              <w:top w:val="nil"/>
              <w:left w:val="nil"/>
              <w:bottom w:val="single" w:sz="4" w:space="0" w:color="auto"/>
              <w:right w:val="single" w:sz="4" w:space="0" w:color="auto"/>
            </w:tcBorders>
            <w:shd w:val="clear" w:color="auto" w:fill="auto"/>
            <w:vAlign w:val="center"/>
            <w:hideMark/>
          </w:tcPr>
          <w:p w14:paraId="2A0D6C1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900</w:t>
            </w:r>
          </w:p>
        </w:tc>
        <w:tc>
          <w:tcPr>
            <w:tcW w:w="398" w:type="pct"/>
            <w:tcBorders>
              <w:top w:val="nil"/>
              <w:left w:val="nil"/>
              <w:bottom w:val="single" w:sz="4" w:space="0" w:color="auto"/>
              <w:right w:val="single" w:sz="4" w:space="0" w:color="auto"/>
            </w:tcBorders>
            <w:shd w:val="clear" w:color="auto" w:fill="auto"/>
            <w:noWrap/>
            <w:vAlign w:val="center"/>
            <w:hideMark/>
          </w:tcPr>
          <w:p w14:paraId="5FF885C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125,9</w:t>
            </w:r>
          </w:p>
        </w:tc>
        <w:tc>
          <w:tcPr>
            <w:tcW w:w="434" w:type="pct"/>
            <w:tcBorders>
              <w:top w:val="nil"/>
              <w:left w:val="nil"/>
              <w:bottom w:val="single" w:sz="4" w:space="0" w:color="auto"/>
              <w:right w:val="single" w:sz="4" w:space="0" w:color="auto"/>
            </w:tcBorders>
            <w:shd w:val="clear" w:color="auto" w:fill="auto"/>
            <w:vAlign w:val="center"/>
            <w:hideMark/>
          </w:tcPr>
          <w:p w14:paraId="5C31BBF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7B0529A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90695,2</w:t>
            </w:r>
          </w:p>
        </w:tc>
        <w:tc>
          <w:tcPr>
            <w:tcW w:w="398" w:type="pct"/>
            <w:tcBorders>
              <w:top w:val="nil"/>
              <w:left w:val="nil"/>
              <w:bottom w:val="single" w:sz="4" w:space="0" w:color="auto"/>
              <w:right w:val="single" w:sz="4" w:space="0" w:color="auto"/>
            </w:tcBorders>
            <w:shd w:val="clear" w:color="auto" w:fill="auto"/>
            <w:noWrap/>
            <w:vAlign w:val="center"/>
            <w:hideMark/>
          </w:tcPr>
          <w:p w14:paraId="101AEE1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18139,0</w:t>
            </w:r>
          </w:p>
        </w:tc>
        <w:tc>
          <w:tcPr>
            <w:tcW w:w="398" w:type="pct"/>
            <w:tcBorders>
              <w:top w:val="nil"/>
              <w:left w:val="nil"/>
              <w:bottom w:val="single" w:sz="4" w:space="0" w:color="auto"/>
              <w:right w:val="single" w:sz="4" w:space="0" w:color="auto"/>
            </w:tcBorders>
            <w:shd w:val="clear" w:color="auto" w:fill="auto"/>
            <w:noWrap/>
            <w:vAlign w:val="center"/>
            <w:hideMark/>
          </w:tcPr>
          <w:p w14:paraId="742CB1B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71AA664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7491,1</w:t>
            </w:r>
          </w:p>
        </w:tc>
      </w:tr>
      <w:tr w:rsidR="004A3C0D" w:rsidRPr="00F7172E" w14:paraId="34587DB5"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46AE9C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w:t>
            </w:r>
          </w:p>
        </w:tc>
        <w:tc>
          <w:tcPr>
            <w:tcW w:w="586" w:type="pct"/>
            <w:tcBorders>
              <w:top w:val="nil"/>
              <w:left w:val="nil"/>
              <w:bottom w:val="single" w:sz="4" w:space="0" w:color="auto"/>
              <w:right w:val="single" w:sz="4" w:space="0" w:color="auto"/>
            </w:tcBorders>
            <w:shd w:val="clear" w:color="auto" w:fill="auto"/>
            <w:vAlign w:val="center"/>
            <w:hideMark/>
          </w:tcPr>
          <w:p w14:paraId="349795F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тк-625</w:t>
            </w:r>
          </w:p>
        </w:tc>
        <w:tc>
          <w:tcPr>
            <w:tcW w:w="585" w:type="pct"/>
            <w:tcBorders>
              <w:top w:val="nil"/>
              <w:left w:val="nil"/>
              <w:bottom w:val="single" w:sz="4" w:space="0" w:color="auto"/>
              <w:right w:val="single" w:sz="4" w:space="0" w:color="auto"/>
            </w:tcBorders>
            <w:shd w:val="clear" w:color="auto" w:fill="auto"/>
            <w:vAlign w:val="center"/>
            <w:hideMark/>
          </w:tcPr>
          <w:p w14:paraId="3662002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тк-638</w:t>
            </w:r>
          </w:p>
        </w:tc>
        <w:tc>
          <w:tcPr>
            <w:tcW w:w="434" w:type="pct"/>
            <w:tcBorders>
              <w:top w:val="nil"/>
              <w:left w:val="nil"/>
              <w:bottom w:val="single" w:sz="4" w:space="0" w:color="auto"/>
              <w:right w:val="single" w:sz="4" w:space="0" w:color="auto"/>
            </w:tcBorders>
            <w:shd w:val="clear" w:color="auto" w:fill="auto"/>
            <w:vAlign w:val="center"/>
            <w:hideMark/>
          </w:tcPr>
          <w:p w14:paraId="68AD7C1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197,44</w:t>
            </w:r>
          </w:p>
        </w:tc>
        <w:tc>
          <w:tcPr>
            <w:tcW w:w="353" w:type="pct"/>
            <w:tcBorders>
              <w:top w:val="nil"/>
              <w:left w:val="nil"/>
              <w:bottom w:val="single" w:sz="4" w:space="0" w:color="auto"/>
              <w:right w:val="single" w:sz="4" w:space="0" w:color="auto"/>
            </w:tcBorders>
            <w:shd w:val="clear" w:color="auto" w:fill="auto"/>
            <w:vAlign w:val="center"/>
            <w:hideMark/>
          </w:tcPr>
          <w:p w14:paraId="627E4B9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309</w:t>
            </w:r>
          </w:p>
        </w:tc>
        <w:tc>
          <w:tcPr>
            <w:tcW w:w="386" w:type="pct"/>
            <w:tcBorders>
              <w:top w:val="nil"/>
              <w:left w:val="nil"/>
              <w:bottom w:val="single" w:sz="4" w:space="0" w:color="auto"/>
              <w:right w:val="single" w:sz="4" w:space="0" w:color="auto"/>
            </w:tcBorders>
            <w:shd w:val="clear" w:color="auto" w:fill="auto"/>
            <w:vAlign w:val="center"/>
            <w:hideMark/>
          </w:tcPr>
          <w:p w14:paraId="22275D9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350</w:t>
            </w:r>
          </w:p>
        </w:tc>
        <w:tc>
          <w:tcPr>
            <w:tcW w:w="398" w:type="pct"/>
            <w:tcBorders>
              <w:top w:val="nil"/>
              <w:left w:val="nil"/>
              <w:bottom w:val="single" w:sz="4" w:space="0" w:color="auto"/>
              <w:right w:val="single" w:sz="4" w:space="0" w:color="auto"/>
            </w:tcBorders>
            <w:shd w:val="clear" w:color="auto" w:fill="auto"/>
            <w:noWrap/>
            <w:vAlign w:val="center"/>
            <w:hideMark/>
          </w:tcPr>
          <w:p w14:paraId="5B3D388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138,2</w:t>
            </w:r>
          </w:p>
        </w:tc>
        <w:tc>
          <w:tcPr>
            <w:tcW w:w="434" w:type="pct"/>
            <w:tcBorders>
              <w:top w:val="nil"/>
              <w:left w:val="nil"/>
              <w:bottom w:val="single" w:sz="4" w:space="0" w:color="auto"/>
              <w:right w:val="single" w:sz="4" w:space="0" w:color="auto"/>
            </w:tcBorders>
            <w:shd w:val="clear" w:color="auto" w:fill="auto"/>
            <w:vAlign w:val="center"/>
            <w:hideMark/>
          </w:tcPr>
          <w:p w14:paraId="56AD628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54A9178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67772,8</w:t>
            </w:r>
          </w:p>
        </w:tc>
        <w:tc>
          <w:tcPr>
            <w:tcW w:w="398" w:type="pct"/>
            <w:tcBorders>
              <w:top w:val="nil"/>
              <w:left w:val="nil"/>
              <w:bottom w:val="single" w:sz="4" w:space="0" w:color="auto"/>
              <w:right w:val="single" w:sz="4" w:space="0" w:color="auto"/>
            </w:tcBorders>
            <w:shd w:val="clear" w:color="auto" w:fill="auto"/>
            <w:noWrap/>
            <w:vAlign w:val="center"/>
            <w:hideMark/>
          </w:tcPr>
          <w:p w14:paraId="75F86B0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13554,6</w:t>
            </w:r>
          </w:p>
        </w:tc>
        <w:tc>
          <w:tcPr>
            <w:tcW w:w="398" w:type="pct"/>
            <w:tcBorders>
              <w:top w:val="nil"/>
              <w:left w:val="nil"/>
              <w:bottom w:val="single" w:sz="4" w:space="0" w:color="auto"/>
              <w:right w:val="single" w:sz="4" w:space="0" w:color="auto"/>
            </w:tcBorders>
            <w:shd w:val="clear" w:color="auto" w:fill="auto"/>
            <w:noWrap/>
            <w:vAlign w:val="center"/>
            <w:hideMark/>
          </w:tcPr>
          <w:p w14:paraId="562E2B2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443B5C8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15800,2</w:t>
            </w:r>
          </w:p>
        </w:tc>
      </w:tr>
      <w:tr w:rsidR="004A3C0D" w:rsidRPr="00F7172E" w14:paraId="1C5D61D8"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41DB4F1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1.6</w:t>
            </w:r>
          </w:p>
        </w:tc>
        <w:tc>
          <w:tcPr>
            <w:tcW w:w="586" w:type="pct"/>
            <w:tcBorders>
              <w:top w:val="nil"/>
              <w:left w:val="nil"/>
              <w:bottom w:val="single" w:sz="4" w:space="0" w:color="auto"/>
              <w:right w:val="single" w:sz="4" w:space="0" w:color="auto"/>
            </w:tcBorders>
            <w:shd w:val="clear" w:color="auto" w:fill="auto"/>
            <w:vAlign w:val="center"/>
            <w:hideMark/>
          </w:tcPr>
          <w:p w14:paraId="1576D48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1861</w:t>
            </w:r>
          </w:p>
        </w:tc>
        <w:tc>
          <w:tcPr>
            <w:tcW w:w="585" w:type="pct"/>
            <w:tcBorders>
              <w:top w:val="nil"/>
              <w:left w:val="nil"/>
              <w:bottom w:val="single" w:sz="4" w:space="0" w:color="auto"/>
              <w:right w:val="single" w:sz="4" w:space="0" w:color="auto"/>
            </w:tcBorders>
            <w:shd w:val="clear" w:color="auto" w:fill="auto"/>
            <w:vAlign w:val="center"/>
            <w:hideMark/>
          </w:tcPr>
          <w:p w14:paraId="0AC3A2A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тк-789в</w:t>
            </w:r>
          </w:p>
        </w:tc>
        <w:tc>
          <w:tcPr>
            <w:tcW w:w="434" w:type="pct"/>
            <w:tcBorders>
              <w:top w:val="nil"/>
              <w:left w:val="nil"/>
              <w:bottom w:val="single" w:sz="4" w:space="0" w:color="auto"/>
              <w:right w:val="single" w:sz="4" w:space="0" w:color="auto"/>
            </w:tcBorders>
            <w:shd w:val="clear" w:color="auto" w:fill="auto"/>
            <w:vAlign w:val="center"/>
            <w:hideMark/>
          </w:tcPr>
          <w:p w14:paraId="0E4373D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6,96</w:t>
            </w:r>
          </w:p>
        </w:tc>
        <w:tc>
          <w:tcPr>
            <w:tcW w:w="353" w:type="pct"/>
            <w:tcBorders>
              <w:top w:val="nil"/>
              <w:left w:val="nil"/>
              <w:bottom w:val="single" w:sz="4" w:space="0" w:color="auto"/>
              <w:right w:val="single" w:sz="4" w:space="0" w:color="auto"/>
            </w:tcBorders>
            <w:shd w:val="clear" w:color="auto" w:fill="auto"/>
            <w:vAlign w:val="center"/>
            <w:hideMark/>
          </w:tcPr>
          <w:p w14:paraId="4CC038D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0551E80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single" w:sz="4" w:space="0" w:color="auto"/>
              <w:right w:val="single" w:sz="4" w:space="0" w:color="auto"/>
            </w:tcBorders>
            <w:shd w:val="clear" w:color="auto" w:fill="auto"/>
            <w:noWrap/>
            <w:vAlign w:val="center"/>
            <w:hideMark/>
          </w:tcPr>
          <w:p w14:paraId="324000E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2,8</w:t>
            </w:r>
          </w:p>
        </w:tc>
        <w:tc>
          <w:tcPr>
            <w:tcW w:w="434" w:type="pct"/>
            <w:tcBorders>
              <w:top w:val="nil"/>
              <w:left w:val="nil"/>
              <w:bottom w:val="single" w:sz="4" w:space="0" w:color="auto"/>
              <w:right w:val="single" w:sz="4" w:space="0" w:color="auto"/>
            </w:tcBorders>
            <w:shd w:val="clear" w:color="auto" w:fill="auto"/>
            <w:vAlign w:val="center"/>
            <w:hideMark/>
          </w:tcPr>
          <w:p w14:paraId="5C708BD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64B2A29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41838,5</w:t>
            </w:r>
          </w:p>
        </w:tc>
        <w:tc>
          <w:tcPr>
            <w:tcW w:w="398" w:type="pct"/>
            <w:tcBorders>
              <w:top w:val="nil"/>
              <w:left w:val="nil"/>
              <w:bottom w:val="single" w:sz="4" w:space="0" w:color="auto"/>
              <w:right w:val="single" w:sz="4" w:space="0" w:color="auto"/>
            </w:tcBorders>
            <w:shd w:val="clear" w:color="auto" w:fill="auto"/>
            <w:noWrap/>
            <w:vAlign w:val="center"/>
            <w:hideMark/>
          </w:tcPr>
          <w:p w14:paraId="34140D4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8367,7</w:t>
            </w:r>
          </w:p>
        </w:tc>
        <w:tc>
          <w:tcPr>
            <w:tcW w:w="398" w:type="pct"/>
            <w:tcBorders>
              <w:top w:val="nil"/>
              <w:left w:val="nil"/>
              <w:bottom w:val="single" w:sz="4" w:space="0" w:color="auto"/>
              <w:right w:val="single" w:sz="4" w:space="0" w:color="auto"/>
            </w:tcBorders>
            <w:shd w:val="clear" w:color="auto" w:fill="auto"/>
            <w:noWrap/>
            <w:vAlign w:val="center"/>
            <w:hideMark/>
          </w:tcPr>
          <w:p w14:paraId="004E9D9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630044D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343,8</w:t>
            </w:r>
          </w:p>
        </w:tc>
      </w:tr>
      <w:tr w:rsidR="004A3C0D" w:rsidRPr="00F7172E" w14:paraId="1B807119"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457F61C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1.7</w:t>
            </w:r>
          </w:p>
        </w:tc>
        <w:tc>
          <w:tcPr>
            <w:tcW w:w="586" w:type="pct"/>
            <w:tcBorders>
              <w:top w:val="nil"/>
              <w:left w:val="nil"/>
              <w:bottom w:val="single" w:sz="4" w:space="0" w:color="auto"/>
              <w:right w:val="single" w:sz="4" w:space="0" w:color="auto"/>
            </w:tcBorders>
            <w:shd w:val="clear" w:color="auto" w:fill="auto"/>
            <w:vAlign w:val="center"/>
            <w:hideMark/>
          </w:tcPr>
          <w:p w14:paraId="42D5EB2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тк-789в</w:t>
            </w:r>
          </w:p>
        </w:tc>
        <w:tc>
          <w:tcPr>
            <w:tcW w:w="585" w:type="pct"/>
            <w:tcBorders>
              <w:top w:val="nil"/>
              <w:left w:val="nil"/>
              <w:bottom w:val="single" w:sz="4" w:space="0" w:color="auto"/>
              <w:right w:val="single" w:sz="4" w:space="0" w:color="auto"/>
            </w:tcBorders>
            <w:shd w:val="clear" w:color="auto" w:fill="auto"/>
            <w:vAlign w:val="center"/>
            <w:hideMark/>
          </w:tcPr>
          <w:p w14:paraId="23AA057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тк-789в</w:t>
            </w:r>
          </w:p>
        </w:tc>
        <w:tc>
          <w:tcPr>
            <w:tcW w:w="434" w:type="pct"/>
            <w:tcBorders>
              <w:top w:val="nil"/>
              <w:left w:val="nil"/>
              <w:bottom w:val="single" w:sz="4" w:space="0" w:color="auto"/>
              <w:right w:val="single" w:sz="4" w:space="0" w:color="auto"/>
            </w:tcBorders>
            <w:shd w:val="clear" w:color="auto" w:fill="auto"/>
            <w:vAlign w:val="center"/>
            <w:hideMark/>
          </w:tcPr>
          <w:p w14:paraId="4C9F793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1,63</w:t>
            </w:r>
          </w:p>
        </w:tc>
        <w:tc>
          <w:tcPr>
            <w:tcW w:w="353" w:type="pct"/>
            <w:tcBorders>
              <w:top w:val="nil"/>
              <w:left w:val="nil"/>
              <w:bottom w:val="single" w:sz="4" w:space="0" w:color="auto"/>
              <w:right w:val="single" w:sz="4" w:space="0" w:color="auto"/>
            </w:tcBorders>
            <w:shd w:val="clear" w:color="auto" w:fill="auto"/>
            <w:vAlign w:val="center"/>
            <w:hideMark/>
          </w:tcPr>
          <w:p w14:paraId="1CFA49E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48F15C8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single" w:sz="4" w:space="0" w:color="auto"/>
              <w:right w:val="single" w:sz="4" w:space="0" w:color="auto"/>
            </w:tcBorders>
            <w:shd w:val="clear" w:color="auto" w:fill="auto"/>
            <w:noWrap/>
            <w:vAlign w:val="center"/>
            <w:hideMark/>
          </w:tcPr>
          <w:p w14:paraId="6E78C4A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0,7</w:t>
            </w:r>
          </w:p>
        </w:tc>
        <w:tc>
          <w:tcPr>
            <w:tcW w:w="434" w:type="pct"/>
            <w:tcBorders>
              <w:top w:val="nil"/>
              <w:left w:val="nil"/>
              <w:bottom w:val="single" w:sz="4" w:space="0" w:color="auto"/>
              <w:right w:val="single" w:sz="4" w:space="0" w:color="auto"/>
            </w:tcBorders>
            <w:shd w:val="clear" w:color="auto" w:fill="auto"/>
            <w:vAlign w:val="center"/>
            <w:hideMark/>
          </w:tcPr>
          <w:p w14:paraId="2A1CE0F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30EEE9F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22642,3</w:t>
            </w:r>
          </w:p>
        </w:tc>
        <w:tc>
          <w:tcPr>
            <w:tcW w:w="398" w:type="pct"/>
            <w:tcBorders>
              <w:top w:val="nil"/>
              <w:left w:val="nil"/>
              <w:bottom w:val="single" w:sz="4" w:space="0" w:color="auto"/>
              <w:right w:val="single" w:sz="4" w:space="0" w:color="auto"/>
            </w:tcBorders>
            <w:shd w:val="clear" w:color="auto" w:fill="auto"/>
            <w:noWrap/>
            <w:vAlign w:val="center"/>
            <w:hideMark/>
          </w:tcPr>
          <w:p w14:paraId="5891EC0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4528,5</w:t>
            </w:r>
          </w:p>
        </w:tc>
        <w:tc>
          <w:tcPr>
            <w:tcW w:w="398" w:type="pct"/>
            <w:tcBorders>
              <w:top w:val="nil"/>
              <w:left w:val="nil"/>
              <w:bottom w:val="single" w:sz="4" w:space="0" w:color="auto"/>
              <w:right w:val="single" w:sz="4" w:space="0" w:color="auto"/>
            </w:tcBorders>
            <w:shd w:val="clear" w:color="auto" w:fill="auto"/>
            <w:noWrap/>
            <w:vAlign w:val="center"/>
            <w:hideMark/>
          </w:tcPr>
          <w:p w14:paraId="7119108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699BDD2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43,6</w:t>
            </w:r>
          </w:p>
        </w:tc>
      </w:tr>
      <w:tr w:rsidR="004A3C0D" w:rsidRPr="00F7172E" w14:paraId="03D9BAA8"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97F819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w:t>
            </w:r>
          </w:p>
        </w:tc>
        <w:tc>
          <w:tcPr>
            <w:tcW w:w="586" w:type="pct"/>
            <w:tcBorders>
              <w:top w:val="nil"/>
              <w:left w:val="nil"/>
              <w:bottom w:val="single" w:sz="4" w:space="0" w:color="auto"/>
              <w:right w:val="single" w:sz="4" w:space="0" w:color="auto"/>
            </w:tcBorders>
            <w:shd w:val="clear" w:color="auto" w:fill="auto"/>
            <w:vAlign w:val="center"/>
            <w:hideMark/>
          </w:tcPr>
          <w:p w14:paraId="1B9AFF2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1864</w:t>
            </w:r>
          </w:p>
        </w:tc>
        <w:tc>
          <w:tcPr>
            <w:tcW w:w="585" w:type="pct"/>
            <w:tcBorders>
              <w:top w:val="nil"/>
              <w:left w:val="nil"/>
              <w:bottom w:val="single" w:sz="4" w:space="0" w:color="auto"/>
              <w:right w:val="single" w:sz="4" w:space="0" w:color="auto"/>
            </w:tcBorders>
            <w:shd w:val="clear" w:color="auto" w:fill="auto"/>
            <w:vAlign w:val="center"/>
            <w:hideMark/>
          </w:tcPr>
          <w:p w14:paraId="243A723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1861</w:t>
            </w:r>
          </w:p>
        </w:tc>
        <w:tc>
          <w:tcPr>
            <w:tcW w:w="434" w:type="pct"/>
            <w:tcBorders>
              <w:top w:val="nil"/>
              <w:left w:val="nil"/>
              <w:bottom w:val="single" w:sz="4" w:space="0" w:color="auto"/>
              <w:right w:val="single" w:sz="4" w:space="0" w:color="auto"/>
            </w:tcBorders>
            <w:shd w:val="clear" w:color="auto" w:fill="auto"/>
            <w:vAlign w:val="center"/>
            <w:hideMark/>
          </w:tcPr>
          <w:p w14:paraId="713BE6D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44,15</w:t>
            </w:r>
          </w:p>
        </w:tc>
        <w:tc>
          <w:tcPr>
            <w:tcW w:w="353" w:type="pct"/>
            <w:tcBorders>
              <w:top w:val="nil"/>
              <w:left w:val="nil"/>
              <w:bottom w:val="single" w:sz="4" w:space="0" w:color="auto"/>
              <w:right w:val="single" w:sz="4" w:space="0" w:color="auto"/>
            </w:tcBorders>
            <w:shd w:val="clear" w:color="auto" w:fill="auto"/>
            <w:vAlign w:val="center"/>
            <w:hideMark/>
          </w:tcPr>
          <w:p w14:paraId="2214B26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0F0D1F0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single" w:sz="4" w:space="0" w:color="auto"/>
              <w:right w:val="single" w:sz="4" w:space="0" w:color="auto"/>
            </w:tcBorders>
            <w:shd w:val="clear" w:color="auto" w:fill="auto"/>
            <w:noWrap/>
            <w:vAlign w:val="center"/>
            <w:hideMark/>
          </w:tcPr>
          <w:p w14:paraId="056BB12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17,7</w:t>
            </w:r>
          </w:p>
        </w:tc>
        <w:tc>
          <w:tcPr>
            <w:tcW w:w="434" w:type="pct"/>
            <w:tcBorders>
              <w:top w:val="nil"/>
              <w:left w:val="nil"/>
              <w:bottom w:val="single" w:sz="4" w:space="0" w:color="auto"/>
              <w:right w:val="single" w:sz="4" w:space="0" w:color="auto"/>
            </w:tcBorders>
            <w:shd w:val="clear" w:color="auto" w:fill="auto"/>
            <w:vAlign w:val="center"/>
            <w:hideMark/>
          </w:tcPr>
          <w:p w14:paraId="0F76D5D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5CF6824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41838,5</w:t>
            </w:r>
          </w:p>
        </w:tc>
        <w:tc>
          <w:tcPr>
            <w:tcW w:w="398" w:type="pct"/>
            <w:tcBorders>
              <w:top w:val="nil"/>
              <w:left w:val="nil"/>
              <w:bottom w:val="single" w:sz="4" w:space="0" w:color="auto"/>
              <w:right w:val="single" w:sz="4" w:space="0" w:color="auto"/>
            </w:tcBorders>
            <w:shd w:val="clear" w:color="auto" w:fill="auto"/>
            <w:noWrap/>
            <w:vAlign w:val="center"/>
            <w:hideMark/>
          </w:tcPr>
          <w:p w14:paraId="77F1C51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8367,7</w:t>
            </w:r>
          </w:p>
        </w:tc>
        <w:tc>
          <w:tcPr>
            <w:tcW w:w="398" w:type="pct"/>
            <w:tcBorders>
              <w:top w:val="nil"/>
              <w:left w:val="nil"/>
              <w:bottom w:val="single" w:sz="4" w:space="0" w:color="auto"/>
              <w:right w:val="single" w:sz="4" w:space="0" w:color="auto"/>
            </w:tcBorders>
            <w:shd w:val="clear" w:color="auto" w:fill="auto"/>
            <w:noWrap/>
            <w:vAlign w:val="center"/>
            <w:hideMark/>
          </w:tcPr>
          <w:p w14:paraId="1122427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6A5CC40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2181,1</w:t>
            </w:r>
          </w:p>
        </w:tc>
      </w:tr>
      <w:tr w:rsidR="004A3C0D" w:rsidRPr="00F7172E" w14:paraId="1AF2D070"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52DA7EA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1.9</w:t>
            </w:r>
          </w:p>
        </w:tc>
        <w:tc>
          <w:tcPr>
            <w:tcW w:w="586" w:type="pct"/>
            <w:tcBorders>
              <w:top w:val="nil"/>
              <w:left w:val="nil"/>
              <w:bottom w:val="single" w:sz="4" w:space="0" w:color="auto"/>
              <w:right w:val="single" w:sz="4" w:space="0" w:color="auto"/>
            </w:tcBorders>
            <w:shd w:val="clear" w:color="auto" w:fill="auto"/>
            <w:vAlign w:val="center"/>
            <w:hideMark/>
          </w:tcPr>
          <w:p w14:paraId="233961F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тк-779</w:t>
            </w:r>
          </w:p>
        </w:tc>
        <w:tc>
          <w:tcPr>
            <w:tcW w:w="585" w:type="pct"/>
            <w:tcBorders>
              <w:top w:val="nil"/>
              <w:left w:val="nil"/>
              <w:bottom w:val="single" w:sz="4" w:space="0" w:color="auto"/>
              <w:right w:val="single" w:sz="4" w:space="0" w:color="auto"/>
            </w:tcBorders>
            <w:shd w:val="clear" w:color="auto" w:fill="auto"/>
            <w:vAlign w:val="center"/>
            <w:hideMark/>
          </w:tcPr>
          <w:p w14:paraId="6B6F713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тк-779</w:t>
            </w:r>
          </w:p>
        </w:tc>
        <w:tc>
          <w:tcPr>
            <w:tcW w:w="434" w:type="pct"/>
            <w:tcBorders>
              <w:top w:val="nil"/>
              <w:left w:val="nil"/>
              <w:bottom w:val="single" w:sz="4" w:space="0" w:color="auto"/>
              <w:right w:val="single" w:sz="4" w:space="0" w:color="auto"/>
            </w:tcBorders>
            <w:shd w:val="clear" w:color="auto" w:fill="auto"/>
            <w:vAlign w:val="center"/>
            <w:hideMark/>
          </w:tcPr>
          <w:p w14:paraId="2D57C8F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1,73</w:t>
            </w:r>
          </w:p>
        </w:tc>
        <w:tc>
          <w:tcPr>
            <w:tcW w:w="353" w:type="pct"/>
            <w:tcBorders>
              <w:top w:val="nil"/>
              <w:left w:val="nil"/>
              <w:bottom w:val="single" w:sz="4" w:space="0" w:color="auto"/>
              <w:right w:val="single" w:sz="4" w:space="0" w:color="auto"/>
            </w:tcBorders>
            <w:shd w:val="clear" w:color="auto" w:fill="auto"/>
            <w:vAlign w:val="center"/>
            <w:hideMark/>
          </w:tcPr>
          <w:p w14:paraId="1BC662C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250</w:t>
            </w:r>
          </w:p>
        </w:tc>
        <w:tc>
          <w:tcPr>
            <w:tcW w:w="386" w:type="pct"/>
            <w:tcBorders>
              <w:top w:val="nil"/>
              <w:left w:val="nil"/>
              <w:bottom w:val="single" w:sz="4" w:space="0" w:color="auto"/>
              <w:right w:val="single" w:sz="4" w:space="0" w:color="auto"/>
            </w:tcBorders>
            <w:shd w:val="clear" w:color="auto" w:fill="auto"/>
            <w:vAlign w:val="center"/>
            <w:hideMark/>
          </w:tcPr>
          <w:p w14:paraId="24C785F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300</w:t>
            </w:r>
          </w:p>
        </w:tc>
        <w:tc>
          <w:tcPr>
            <w:tcW w:w="398" w:type="pct"/>
            <w:tcBorders>
              <w:top w:val="nil"/>
              <w:left w:val="nil"/>
              <w:bottom w:val="single" w:sz="4" w:space="0" w:color="auto"/>
              <w:right w:val="single" w:sz="4" w:space="0" w:color="auto"/>
            </w:tcBorders>
            <w:shd w:val="clear" w:color="auto" w:fill="auto"/>
            <w:noWrap/>
            <w:vAlign w:val="center"/>
            <w:hideMark/>
          </w:tcPr>
          <w:p w14:paraId="156A43B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w:t>
            </w:r>
          </w:p>
        </w:tc>
        <w:tc>
          <w:tcPr>
            <w:tcW w:w="434" w:type="pct"/>
            <w:tcBorders>
              <w:top w:val="nil"/>
              <w:left w:val="nil"/>
              <w:bottom w:val="single" w:sz="4" w:space="0" w:color="auto"/>
              <w:right w:val="single" w:sz="4" w:space="0" w:color="auto"/>
            </w:tcBorders>
            <w:shd w:val="clear" w:color="auto" w:fill="auto"/>
            <w:vAlign w:val="center"/>
            <w:hideMark/>
          </w:tcPr>
          <w:p w14:paraId="28B5BE0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5F47922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37067,4</w:t>
            </w:r>
          </w:p>
        </w:tc>
        <w:tc>
          <w:tcPr>
            <w:tcW w:w="398" w:type="pct"/>
            <w:tcBorders>
              <w:top w:val="nil"/>
              <w:left w:val="nil"/>
              <w:bottom w:val="single" w:sz="4" w:space="0" w:color="auto"/>
              <w:right w:val="single" w:sz="4" w:space="0" w:color="auto"/>
            </w:tcBorders>
            <w:shd w:val="clear" w:color="auto" w:fill="auto"/>
            <w:noWrap/>
            <w:vAlign w:val="center"/>
            <w:hideMark/>
          </w:tcPr>
          <w:p w14:paraId="57BF58F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7413,5</w:t>
            </w:r>
          </w:p>
        </w:tc>
        <w:tc>
          <w:tcPr>
            <w:tcW w:w="398" w:type="pct"/>
            <w:tcBorders>
              <w:top w:val="nil"/>
              <w:left w:val="nil"/>
              <w:bottom w:val="single" w:sz="4" w:space="0" w:color="auto"/>
              <w:right w:val="single" w:sz="4" w:space="0" w:color="auto"/>
            </w:tcBorders>
            <w:shd w:val="clear" w:color="auto" w:fill="auto"/>
            <w:noWrap/>
            <w:vAlign w:val="center"/>
            <w:hideMark/>
          </w:tcPr>
          <w:p w14:paraId="62C57B7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4D1E356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75,7</w:t>
            </w:r>
          </w:p>
        </w:tc>
      </w:tr>
      <w:tr w:rsidR="004A3C0D" w:rsidRPr="00F7172E" w14:paraId="5D1D523E"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7033186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1.10</w:t>
            </w:r>
          </w:p>
        </w:tc>
        <w:tc>
          <w:tcPr>
            <w:tcW w:w="586" w:type="pct"/>
            <w:tcBorders>
              <w:top w:val="nil"/>
              <w:left w:val="nil"/>
              <w:bottom w:val="single" w:sz="4" w:space="0" w:color="auto"/>
              <w:right w:val="single" w:sz="4" w:space="0" w:color="auto"/>
            </w:tcBorders>
            <w:shd w:val="clear" w:color="auto" w:fill="auto"/>
            <w:vAlign w:val="center"/>
            <w:hideMark/>
          </w:tcPr>
          <w:p w14:paraId="733B03D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тк-779</w:t>
            </w:r>
          </w:p>
        </w:tc>
        <w:tc>
          <w:tcPr>
            <w:tcW w:w="585" w:type="pct"/>
            <w:tcBorders>
              <w:top w:val="nil"/>
              <w:left w:val="nil"/>
              <w:bottom w:val="single" w:sz="4" w:space="0" w:color="auto"/>
              <w:right w:val="single" w:sz="4" w:space="0" w:color="auto"/>
            </w:tcBorders>
            <w:shd w:val="clear" w:color="auto" w:fill="auto"/>
            <w:vAlign w:val="center"/>
            <w:hideMark/>
          </w:tcPr>
          <w:p w14:paraId="3A0F881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тк-781</w:t>
            </w:r>
          </w:p>
        </w:tc>
        <w:tc>
          <w:tcPr>
            <w:tcW w:w="434" w:type="pct"/>
            <w:tcBorders>
              <w:top w:val="nil"/>
              <w:left w:val="nil"/>
              <w:bottom w:val="single" w:sz="4" w:space="0" w:color="auto"/>
              <w:right w:val="single" w:sz="4" w:space="0" w:color="auto"/>
            </w:tcBorders>
            <w:shd w:val="clear" w:color="auto" w:fill="auto"/>
            <w:vAlign w:val="center"/>
            <w:hideMark/>
          </w:tcPr>
          <w:p w14:paraId="00E5396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50,28</w:t>
            </w:r>
          </w:p>
        </w:tc>
        <w:tc>
          <w:tcPr>
            <w:tcW w:w="353" w:type="pct"/>
            <w:tcBorders>
              <w:top w:val="nil"/>
              <w:left w:val="nil"/>
              <w:bottom w:val="single" w:sz="4" w:space="0" w:color="auto"/>
              <w:right w:val="single" w:sz="4" w:space="0" w:color="auto"/>
            </w:tcBorders>
            <w:shd w:val="clear" w:color="auto" w:fill="auto"/>
            <w:vAlign w:val="center"/>
            <w:hideMark/>
          </w:tcPr>
          <w:p w14:paraId="74D88DE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259</w:t>
            </w:r>
          </w:p>
        </w:tc>
        <w:tc>
          <w:tcPr>
            <w:tcW w:w="386" w:type="pct"/>
            <w:tcBorders>
              <w:top w:val="nil"/>
              <w:left w:val="nil"/>
              <w:bottom w:val="single" w:sz="4" w:space="0" w:color="auto"/>
              <w:right w:val="single" w:sz="4" w:space="0" w:color="auto"/>
            </w:tcBorders>
            <w:shd w:val="clear" w:color="auto" w:fill="auto"/>
            <w:vAlign w:val="center"/>
            <w:hideMark/>
          </w:tcPr>
          <w:p w14:paraId="32C863B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300</w:t>
            </w:r>
          </w:p>
        </w:tc>
        <w:tc>
          <w:tcPr>
            <w:tcW w:w="398" w:type="pct"/>
            <w:tcBorders>
              <w:top w:val="nil"/>
              <w:left w:val="nil"/>
              <w:bottom w:val="single" w:sz="4" w:space="0" w:color="auto"/>
              <w:right w:val="single" w:sz="4" w:space="0" w:color="auto"/>
            </w:tcBorders>
            <w:shd w:val="clear" w:color="auto" w:fill="auto"/>
            <w:noWrap/>
            <w:vAlign w:val="center"/>
            <w:hideMark/>
          </w:tcPr>
          <w:p w14:paraId="4CA6E4B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30,2</w:t>
            </w:r>
          </w:p>
        </w:tc>
        <w:tc>
          <w:tcPr>
            <w:tcW w:w="434" w:type="pct"/>
            <w:tcBorders>
              <w:top w:val="nil"/>
              <w:left w:val="nil"/>
              <w:bottom w:val="single" w:sz="4" w:space="0" w:color="auto"/>
              <w:right w:val="single" w:sz="4" w:space="0" w:color="auto"/>
            </w:tcBorders>
            <w:shd w:val="clear" w:color="auto" w:fill="auto"/>
            <w:vAlign w:val="center"/>
            <w:hideMark/>
          </w:tcPr>
          <w:p w14:paraId="39A0E38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6C464BF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58066,7</w:t>
            </w:r>
          </w:p>
        </w:tc>
        <w:tc>
          <w:tcPr>
            <w:tcW w:w="398" w:type="pct"/>
            <w:tcBorders>
              <w:top w:val="nil"/>
              <w:left w:val="nil"/>
              <w:bottom w:val="single" w:sz="4" w:space="0" w:color="auto"/>
              <w:right w:val="single" w:sz="4" w:space="0" w:color="auto"/>
            </w:tcBorders>
            <w:shd w:val="clear" w:color="auto" w:fill="auto"/>
            <w:noWrap/>
            <w:vAlign w:val="center"/>
            <w:hideMark/>
          </w:tcPr>
          <w:p w14:paraId="5FDE632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11613,3</w:t>
            </w:r>
          </w:p>
        </w:tc>
        <w:tc>
          <w:tcPr>
            <w:tcW w:w="398" w:type="pct"/>
            <w:tcBorders>
              <w:top w:val="nil"/>
              <w:left w:val="nil"/>
              <w:bottom w:val="single" w:sz="4" w:space="0" w:color="auto"/>
              <w:right w:val="single" w:sz="4" w:space="0" w:color="auto"/>
            </w:tcBorders>
            <w:shd w:val="clear" w:color="auto" w:fill="auto"/>
            <w:noWrap/>
            <w:vAlign w:val="center"/>
            <w:hideMark/>
          </w:tcPr>
          <w:p w14:paraId="718FCB2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34708EA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3447,4</w:t>
            </w:r>
          </w:p>
        </w:tc>
      </w:tr>
      <w:tr w:rsidR="004A3C0D" w:rsidRPr="00F7172E" w14:paraId="2F06F3F2"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48E8E97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1.11</w:t>
            </w:r>
          </w:p>
        </w:tc>
        <w:tc>
          <w:tcPr>
            <w:tcW w:w="586" w:type="pct"/>
            <w:tcBorders>
              <w:top w:val="nil"/>
              <w:left w:val="nil"/>
              <w:bottom w:val="single" w:sz="4" w:space="0" w:color="auto"/>
              <w:right w:val="single" w:sz="4" w:space="0" w:color="auto"/>
            </w:tcBorders>
            <w:shd w:val="clear" w:color="auto" w:fill="auto"/>
            <w:vAlign w:val="center"/>
            <w:hideMark/>
          </w:tcPr>
          <w:p w14:paraId="2A525FD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тк-781</w:t>
            </w:r>
          </w:p>
        </w:tc>
        <w:tc>
          <w:tcPr>
            <w:tcW w:w="585" w:type="pct"/>
            <w:tcBorders>
              <w:top w:val="nil"/>
              <w:left w:val="nil"/>
              <w:bottom w:val="single" w:sz="4" w:space="0" w:color="auto"/>
              <w:right w:val="single" w:sz="4" w:space="0" w:color="auto"/>
            </w:tcBorders>
            <w:shd w:val="clear" w:color="auto" w:fill="auto"/>
            <w:vAlign w:val="center"/>
            <w:hideMark/>
          </w:tcPr>
          <w:p w14:paraId="35347A0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тк-781</w:t>
            </w:r>
          </w:p>
        </w:tc>
        <w:tc>
          <w:tcPr>
            <w:tcW w:w="434" w:type="pct"/>
            <w:tcBorders>
              <w:top w:val="nil"/>
              <w:left w:val="nil"/>
              <w:bottom w:val="single" w:sz="4" w:space="0" w:color="auto"/>
              <w:right w:val="single" w:sz="4" w:space="0" w:color="auto"/>
            </w:tcBorders>
            <w:shd w:val="clear" w:color="auto" w:fill="auto"/>
            <w:vAlign w:val="center"/>
            <w:hideMark/>
          </w:tcPr>
          <w:p w14:paraId="39392E3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1,68</w:t>
            </w:r>
          </w:p>
        </w:tc>
        <w:tc>
          <w:tcPr>
            <w:tcW w:w="353" w:type="pct"/>
            <w:tcBorders>
              <w:top w:val="nil"/>
              <w:left w:val="nil"/>
              <w:bottom w:val="single" w:sz="4" w:space="0" w:color="auto"/>
              <w:right w:val="single" w:sz="4" w:space="0" w:color="auto"/>
            </w:tcBorders>
            <w:shd w:val="clear" w:color="auto" w:fill="auto"/>
            <w:vAlign w:val="center"/>
            <w:hideMark/>
          </w:tcPr>
          <w:p w14:paraId="61AFA4A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86" w:type="pct"/>
            <w:tcBorders>
              <w:top w:val="nil"/>
              <w:left w:val="nil"/>
              <w:bottom w:val="single" w:sz="4" w:space="0" w:color="auto"/>
              <w:right w:val="single" w:sz="4" w:space="0" w:color="auto"/>
            </w:tcBorders>
            <w:shd w:val="clear" w:color="auto" w:fill="auto"/>
            <w:vAlign w:val="center"/>
            <w:hideMark/>
          </w:tcPr>
          <w:p w14:paraId="2A4BF02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single" w:sz="4" w:space="0" w:color="auto"/>
              <w:right w:val="single" w:sz="4" w:space="0" w:color="auto"/>
            </w:tcBorders>
            <w:shd w:val="clear" w:color="auto" w:fill="auto"/>
            <w:noWrap/>
            <w:vAlign w:val="center"/>
            <w:hideMark/>
          </w:tcPr>
          <w:p w14:paraId="3E4A154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0,7</w:t>
            </w:r>
          </w:p>
        </w:tc>
        <w:tc>
          <w:tcPr>
            <w:tcW w:w="434" w:type="pct"/>
            <w:tcBorders>
              <w:top w:val="nil"/>
              <w:left w:val="nil"/>
              <w:bottom w:val="single" w:sz="4" w:space="0" w:color="auto"/>
              <w:right w:val="single" w:sz="4" w:space="0" w:color="auto"/>
            </w:tcBorders>
            <w:shd w:val="clear" w:color="auto" w:fill="auto"/>
            <w:vAlign w:val="center"/>
            <w:hideMark/>
          </w:tcPr>
          <w:p w14:paraId="3B1F860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4365CC0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22642,3</w:t>
            </w:r>
          </w:p>
        </w:tc>
        <w:tc>
          <w:tcPr>
            <w:tcW w:w="398" w:type="pct"/>
            <w:tcBorders>
              <w:top w:val="nil"/>
              <w:left w:val="nil"/>
              <w:bottom w:val="single" w:sz="4" w:space="0" w:color="auto"/>
              <w:right w:val="single" w:sz="4" w:space="0" w:color="auto"/>
            </w:tcBorders>
            <w:shd w:val="clear" w:color="auto" w:fill="auto"/>
            <w:noWrap/>
            <w:vAlign w:val="center"/>
            <w:hideMark/>
          </w:tcPr>
          <w:p w14:paraId="3352052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4528,5</w:t>
            </w:r>
          </w:p>
        </w:tc>
        <w:tc>
          <w:tcPr>
            <w:tcW w:w="398" w:type="pct"/>
            <w:tcBorders>
              <w:top w:val="nil"/>
              <w:left w:val="nil"/>
              <w:bottom w:val="single" w:sz="4" w:space="0" w:color="auto"/>
              <w:right w:val="single" w:sz="4" w:space="0" w:color="auto"/>
            </w:tcBorders>
            <w:shd w:val="clear" w:color="auto" w:fill="auto"/>
            <w:noWrap/>
            <w:vAlign w:val="center"/>
            <w:hideMark/>
          </w:tcPr>
          <w:p w14:paraId="6C9DBC9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7A58782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44,9</w:t>
            </w:r>
          </w:p>
        </w:tc>
      </w:tr>
      <w:tr w:rsidR="004A3C0D" w:rsidRPr="00F7172E" w14:paraId="7D6AFDA4"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38C95B2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1.12</w:t>
            </w:r>
          </w:p>
        </w:tc>
        <w:tc>
          <w:tcPr>
            <w:tcW w:w="586" w:type="pct"/>
            <w:tcBorders>
              <w:top w:val="nil"/>
              <w:left w:val="nil"/>
              <w:bottom w:val="single" w:sz="4" w:space="0" w:color="auto"/>
              <w:right w:val="single" w:sz="4" w:space="0" w:color="auto"/>
            </w:tcBorders>
            <w:shd w:val="clear" w:color="auto" w:fill="auto"/>
            <w:vAlign w:val="center"/>
            <w:hideMark/>
          </w:tcPr>
          <w:p w14:paraId="1FBB225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тк-781</w:t>
            </w:r>
          </w:p>
        </w:tc>
        <w:tc>
          <w:tcPr>
            <w:tcW w:w="585" w:type="pct"/>
            <w:tcBorders>
              <w:top w:val="nil"/>
              <w:left w:val="nil"/>
              <w:bottom w:val="single" w:sz="4" w:space="0" w:color="auto"/>
              <w:right w:val="single" w:sz="4" w:space="0" w:color="auto"/>
            </w:tcBorders>
            <w:shd w:val="clear" w:color="auto" w:fill="auto"/>
            <w:vAlign w:val="center"/>
            <w:hideMark/>
          </w:tcPr>
          <w:p w14:paraId="6921336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тк-787</w:t>
            </w:r>
          </w:p>
        </w:tc>
        <w:tc>
          <w:tcPr>
            <w:tcW w:w="434" w:type="pct"/>
            <w:tcBorders>
              <w:top w:val="nil"/>
              <w:left w:val="nil"/>
              <w:bottom w:val="single" w:sz="4" w:space="0" w:color="auto"/>
              <w:right w:val="single" w:sz="4" w:space="0" w:color="auto"/>
            </w:tcBorders>
            <w:shd w:val="clear" w:color="auto" w:fill="auto"/>
            <w:vAlign w:val="center"/>
            <w:hideMark/>
          </w:tcPr>
          <w:p w14:paraId="39BDE16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48,83</w:t>
            </w:r>
          </w:p>
        </w:tc>
        <w:tc>
          <w:tcPr>
            <w:tcW w:w="353" w:type="pct"/>
            <w:tcBorders>
              <w:top w:val="nil"/>
              <w:left w:val="nil"/>
              <w:bottom w:val="single" w:sz="4" w:space="0" w:color="auto"/>
              <w:right w:val="single" w:sz="4" w:space="0" w:color="auto"/>
            </w:tcBorders>
            <w:shd w:val="clear" w:color="auto" w:fill="auto"/>
            <w:vAlign w:val="center"/>
            <w:hideMark/>
          </w:tcPr>
          <w:p w14:paraId="447D880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86" w:type="pct"/>
            <w:tcBorders>
              <w:top w:val="nil"/>
              <w:left w:val="nil"/>
              <w:bottom w:val="single" w:sz="4" w:space="0" w:color="auto"/>
              <w:right w:val="single" w:sz="4" w:space="0" w:color="auto"/>
            </w:tcBorders>
            <w:shd w:val="clear" w:color="auto" w:fill="auto"/>
            <w:vAlign w:val="center"/>
            <w:hideMark/>
          </w:tcPr>
          <w:p w14:paraId="1ED883A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single" w:sz="4" w:space="0" w:color="auto"/>
              <w:right w:val="single" w:sz="4" w:space="0" w:color="auto"/>
            </w:tcBorders>
            <w:shd w:val="clear" w:color="auto" w:fill="auto"/>
            <w:noWrap/>
            <w:vAlign w:val="center"/>
            <w:hideMark/>
          </w:tcPr>
          <w:p w14:paraId="733F9B5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19,5</w:t>
            </w:r>
          </w:p>
        </w:tc>
        <w:tc>
          <w:tcPr>
            <w:tcW w:w="434" w:type="pct"/>
            <w:tcBorders>
              <w:top w:val="nil"/>
              <w:left w:val="nil"/>
              <w:bottom w:val="single" w:sz="4" w:space="0" w:color="auto"/>
              <w:right w:val="single" w:sz="4" w:space="0" w:color="auto"/>
            </w:tcBorders>
            <w:shd w:val="clear" w:color="auto" w:fill="auto"/>
            <w:vAlign w:val="center"/>
            <w:hideMark/>
          </w:tcPr>
          <w:p w14:paraId="6A368A1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495C13A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41838,5</w:t>
            </w:r>
          </w:p>
        </w:tc>
        <w:tc>
          <w:tcPr>
            <w:tcW w:w="398" w:type="pct"/>
            <w:tcBorders>
              <w:top w:val="nil"/>
              <w:left w:val="nil"/>
              <w:bottom w:val="single" w:sz="4" w:space="0" w:color="auto"/>
              <w:right w:val="single" w:sz="4" w:space="0" w:color="auto"/>
            </w:tcBorders>
            <w:shd w:val="clear" w:color="auto" w:fill="auto"/>
            <w:noWrap/>
            <w:vAlign w:val="center"/>
            <w:hideMark/>
          </w:tcPr>
          <w:p w14:paraId="6C6BE20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8367,7</w:t>
            </w:r>
          </w:p>
        </w:tc>
        <w:tc>
          <w:tcPr>
            <w:tcW w:w="398" w:type="pct"/>
            <w:tcBorders>
              <w:top w:val="nil"/>
              <w:left w:val="nil"/>
              <w:bottom w:val="single" w:sz="4" w:space="0" w:color="auto"/>
              <w:right w:val="single" w:sz="4" w:space="0" w:color="auto"/>
            </w:tcBorders>
            <w:shd w:val="clear" w:color="auto" w:fill="auto"/>
            <w:noWrap/>
            <w:vAlign w:val="center"/>
            <w:hideMark/>
          </w:tcPr>
          <w:p w14:paraId="01CC503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162DFDB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2412,3</w:t>
            </w:r>
          </w:p>
        </w:tc>
      </w:tr>
      <w:tr w:rsidR="004A3C0D" w:rsidRPr="00F7172E" w14:paraId="6E501A27"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0C917B3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1.13</w:t>
            </w:r>
          </w:p>
        </w:tc>
        <w:tc>
          <w:tcPr>
            <w:tcW w:w="586" w:type="pct"/>
            <w:tcBorders>
              <w:top w:val="nil"/>
              <w:left w:val="nil"/>
              <w:bottom w:val="single" w:sz="4" w:space="0" w:color="auto"/>
              <w:right w:val="single" w:sz="4" w:space="0" w:color="auto"/>
            </w:tcBorders>
            <w:shd w:val="clear" w:color="auto" w:fill="auto"/>
            <w:vAlign w:val="center"/>
            <w:hideMark/>
          </w:tcPr>
          <w:p w14:paraId="4430793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тк-787</w:t>
            </w:r>
          </w:p>
        </w:tc>
        <w:tc>
          <w:tcPr>
            <w:tcW w:w="585" w:type="pct"/>
            <w:tcBorders>
              <w:top w:val="nil"/>
              <w:left w:val="nil"/>
              <w:bottom w:val="single" w:sz="4" w:space="0" w:color="auto"/>
              <w:right w:val="single" w:sz="4" w:space="0" w:color="auto"/>
            </w:tcBorders>
            <w:shd w:val="clear" w:color="auto" w:fill="auto"/>
            <w:vAlign w:val="center"/>
            <w:hideMark/>
          </w:tcPr>
          <w:p w14:paraId="12A63DF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тк-787</w:t>
            </w:r>
          </w:p>
        </w:tc>
        <w:tc>
          <w:tcPr>
            <w:tcW w:w="434" w:type="pct"/>
            <w:tcBorders>
              <w:top w:val="nil"/>
              <w:left w:val="nil"/>
              <w:bottom w:val="single" w:sz="4" w:space="0" w:color="auto"/>
              <w:right w:val="single" w:sz="4" w:space="0" w:color="auto"/>
            </w:tcBorders>
            <w:shd w:val="clear" w:color="auto" w:fill="auto"/>
            <w:vAlign w:val="center"/>
            <w:hideMark/>
          </w:tcPr>
          <w:p w14:paraId="0EA32B0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w:t>
            </w:r>
          </w:p>
        </w:tc>
        <w:tc>
          <w:tcPr>
            <w:tcW w:w="353" w:type="pct"/>
            <w:tcBorders>
              <w:top w:val="nil"/>
              <w:left w:val="nil"/>
              <w:bottom w:val="single" w:sz="4" w:space="0" w:color="auto"/>
              <w:right w:val="single" w:sz="4" w:space="0" w:color="auto"/>
            </w:tcBorders>
            <w:shd w:val="clear" w:color="auto" w:fill="auto"/>
            <w:vAlign w:val="center"/>
            <w:hideMark/>
          </w:tcPr>
          <w:p w14:paraId="24B69BA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125</w:t>
            </w:r>
          </w:p>
        </w:tc>
        <w:tc>
          <w:tcPr>
            <w:tcW w:w="386" w:type="pct"/>
            <w:tcBorders>
              <w:top w:val="nil"/>
              <w:left w:val="nil"/>
              <w:bottom w:val="single" w:sz="4" w:space="0" w:color="auto"/>
              <w:right w:val="single" w:sz="4" w:space="0" w:color="auto"/>
            </w:tcBorders>
            <w:shd w:val="clear" w:color="auto" w:fill="auto"/>
            <w:vAlign w:val="center"/>
            <w:hideMark/>
          </w:tcPr>
          <w:p w14:paraId="0C7D8BD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single" w:sz="4" w:space="0" w:color="auto"/>
              <w:right w:val="single" w:sz="4" w:space="0" w:color="auto"/>
            </w:tcBorders>
            <w:shd w:val="clear" w:color="auto" w:fill="auto"/>
            <w:noWrap/>
            <w:vAlign w:val="center"/>
            <w:hideMark/>
          </w:tcPr>
          <w:p w14:paraId="476B7A5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0,7</w:t>
            </w:r>
          </w:p>
        </w:tc>
        <w:tc>
          <w:tcPr>
            <w:tcW w:w="434" w:type="pct"/>
            <w:tcBorders>
              <w:top w:val="nil"/>
              <w:left w:val="nil"/>
              <w:bottom w:val="single" w:sz="4" w:space="0" w:color="auto"/>
              <w:right w:val="single" w:sz="4" w:space="0" w:color="auto"/>
            </w:tcBorders>
            <w:shd w:val="clear" w:color="auto" w:fill="auto"/>
            <w:vAlign w:val="center"/>
            <w:hideMark/>
          </w:tcPr>
          <w:p w14:paraId="014172B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46DB7E4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22642,3</w:t>
            </w:r>
          </w:p>
        </w:tc>
        <w:tc>
          <w:tcPr>
            <w:tcW w:w="398" w:type="pct"/>
            <w:tcBorders>
              <w:top w:val="nil"/>
              <w:left w:val="nil"/>
              <w:bottom w:val="single" w:sz="4" w:space="0" w:color="auto"/>
              <w:right w:val="single" w:sz="4" w:space="0" w:color="auto"/>
            </w:tcBorders>
            <w:shd w:val="clear" w:color="auto" w:fill="auto"/>
            <w:noWrap/>
            <w:vAlign w:val="center"/>
            <w:hideMark/>
          </w:tcPr>
          <w:p w14:paraId="6D8907F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4528,5</w:t>
            </w:r>
          </w:p>
        </w:tc>
        <w:tc>
          <w:tcPr>
            <w:tcW w:w="398" w:type="pct"/>
            <w:tcBorders>
              <w:top w:val="nil"/>
              <w:left w:val="nil"/>
              <w:bottom w:val="single" w:sz="4" w:space="0" w:color="auto"/>
              <w:right w:val="single" w:sz="4" w:space="0" w:color="auto"/>
            </w:tcBorders>
            <w:shd w:val="clear" w:color="auto" w:fill="auto"/>
            <w:noWrap/>
            <w:vAlign w:val="center"/>
            <w:hideMark/>
          </w:tcPr>
          <w:p w14:paraId="3D02A82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29F9C6E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48,1</w:t>
            </w:r>
          </w:p>
        </w:tc>
      </w:tr>
      <w:tr w:rsidR="004A3C0D" w:rsidRPr="00F7172E" w14:paraId="345E4955"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120837A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1.14</w:t>
            </w:r>
          </w:p>
        </w:tc>
        <w:tc>
          <w:tcPr>
            <w:tcW w:w="586" w:type="pct"/>
            <w:tcBorders>
              <w:top w:val="nil"/>
              <w:left w:val="nil"/>
              <w:bottom w:val="single" w:sz="4" w:space="0" w:color="auto"/>
              <w:right w:val="single" w:sz="4" w:space="0" w:color="auto"/>
            </w:tcBorders>
            <w:shd w:val="clear" w:color="auto" w:fill="auto"/>
            <w:vAlign w:val="center"/>
            <w:hideMark/>
          </w:tcPr>
          <w:p w14:paraId="604B509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тк-787</w:t>
            </w:r>
          </w:p>
        </w:tc>
        <w:tc>
          <w:tcPr>
            <w:tcW w:w="585" w:type="pct"/>
            <w:tcBorders>
              <w:top w:val="nil"/>
              <w:left w:val="nil"/>
              <w:bottom w:val="single" w:sz="4" w:space="0" w:color="auto"/>
              <w:right w:val="single" w:sz="4" w:space="0" w:color="auto"/>
            </w:tcBorders>
            <w:shd w:val="clear" w:color="auto" w:fill="auto"/>
            <w:vAlign w:val="center"/>
            <w:hideMark/>
          </w:tcPr>
          <w:p w14:paraId="445F8BA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тк-788</w:t>
            </w:r>
          </w:p>
        </w:tc>
        <w:tc>
          <w:tcPr>
            <w:tcW w:w="434" w:type="pct"/>
            <w:tcBorders>
              <w:top w:val="nil"/>
              <w:left w:val="nil"/>
              <w:bottom w:val="single" w:sz="4" w:space="0" w:color="auto"/>
              <w:right w:val="single" w:sz="4" w:space="0" w:color="auto"/>
            </w:tcBorders>
            <w:shd w:val="clear" w:color="auto" w:fill="auto"/>
            <w:vAlign w:val="center"/>
            <w:hideMark/>
          </w:tcPr>
          <w:p w14:paraId="207DFEA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51,66</w:t>
            </w:r>
          </w:p>
        </w:tc>
        <w:tc>
          <w:tcPr>
            <w:tcW w:w="353" w:type="pct"/>
            <w:tcBorders>
              <w:top w:val="nil"/>
              <w:left w:val="nil"/>
              <w:bottom w:val="single" w:sz="4" w:space="0" w:color="auto"/>
              <w:right w:val="single" w:sz="4" w:space="0" w:color="auto"/>
            </w:tcBorders>
            <w:shd w:val="clear" w:color="auto" w:fill="auto"/>
            <w:vAlign w:val="center"/>
            <w:hideMark/>
          </w:tcPr>
          <w:p w14:paraId="1C9F3D3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125</w:t>
            </w:r>
          </w:p>
        </w:tc>
        <w:tc>
          <w:tcPr>
            <w:tcW w:w="386" w:type="pct"/>
            <w:tcBorders>
              <w:top w:val="nil"/>
              <w:left w:val="nil"/>
              <w:bottom w:val="single" w:sz="4" w:space="0" w:color="auto"/>
              <w:right w:val="single" w:sz="4" w:space="0" w:color="auto"/>
            </w:tcBorders>
            <w:shd w:val="clear" w:color="auto" w:fill="auto"/>
            <w:vAlign w:val="center"/>
            <w:hideMark/>
          </w:tcPr>
          <w:p w14:paraId="23FC13B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single" w:sz="4" w:space="0" w:color="auto"/>
              <w:right w:val="single" w:sz="4" w:space="0" w:color="auto"/>
            </w:tcBorders>
            <w:shd w:val="clear" w:color="auto" w:fill="auto"/>
            <w:noWrap/>
            <w:vAlign w:val="center"/>
            <w:hideMark/>
          </w:tcPr>
          <w:p w14:paraId="188D17D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20,7</w:t>
            </w:r>
          </w:p>
        </w:tc>
        <w:tc>
          <w:tcPr>
            <w:tcW w:w="434" w:type="pct"/>
            <w:tcBorders>
              <w:top w:val="nil"/>
              <w:left w:val="nil"/>
              <w:bottom w:val="single" w:sz="4" w:space="0" w:color="auto"/>
              <w:right w:val="single" w:sz="4" w:space="0" w:color="auto"/>
            </w:tcBorders>
            <w:shd w:val="clear" w:color="auto" w:fill="auto"/>
            <w:vAlign w:val="center"/>
            <w:hideMark/>
          </w:tcPr>
          <w:p w14:paraId="77D7799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205FF5A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41838,5</w:t>
            </w:r>
          </w:p>
        </w:tc>
        <w:tc>
          <w:tcPr>
            <w:tcW w:w="398" w:type="pct"/>
            <w:tcBorders>
              <w:top w:val="nil"/>
              <w:left w:val="nil"/>
              <w:bottom w:val="single" w:sz="4" w:space="0" w:color="auto"/>
              <w:right w:val="single" w:sz="4" w:space="0" w:color="auto"/>
            </w:tcBorders>
            <w:shd w:val="clear" w:color="auto" w:fill="auto"/>
            <w:noWrap/>
            <w:vAlign w:val="center"/>
            <w:hideMark/>
          </w:tcPr>
          <w:p w14:paraId="1C5F442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8367,7</w:t>
            </w:r>
          </w:p>
        </w:tc>
        <w:tc>
          <w:tcPr>
            <w:tcW w:w="398" w:type="pct"/>
            <w:tcBorders>
              <w:top w:val="nil"/>
              <w:left w:val="nil"/>
              <w:bottom w:val="single" w:sz="4" w:space="0" w:color="auto"/>
              <w:right w:val="single" w:sz="4" w:space="0" w:color="auto"/>
            </w:tcBorders>
            <w:shd w:val="clear" w:color="auto" w:fill="auto"/>
            <w:noWrap/>
            <w:vAlign w:val="center"/>
            <w:hideMark/>
          </w:tcPr>
          <w:p w14:paraId="0DC6997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16FAF38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2552,1</w:t>
            </w:r>
          </w:p>
        </w:tc>
      </w:tr>
      <w:tr w:rsidR="004A3C0D" w:rsidRPr="00F7172E" w14:paraId="7F8B0A3D"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03004F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1.15</w:t>
            </w:r>
          </w:p>
        </w:tc>
        <w:tc>
          <w:tcPr>
            <w:tcW w:w="586" w:type="pct"/>
            <w:tcBorders>
              <w:top w:val="nil"/>
              <w:left w:val="nil"/>
              <w:bottom w:val="single" w:sz="4" w:space="0" w:color="auto"/>
              <w:right w:val="single" w:sz="4" w:space="0" w:color="auto"/>
            </w:tcBorders>
            <w:shd w:val="clear" w:color="auto" w:fill="auto"/>
            <w:vAlign w:val="center"/>
            <w:hideMark/>
          </w:tcPr>
          <w:p w14:paraId="6D3A5AD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тк-789</w:t>
            </w:r>
          </w:p>
        </w:tc>
        <w:tc>
          <w:tcPr>
            <w:tcW w:w="585" w:type="pct"/>
            <w:tcBorders>
              <w:top w:val="nil"/>
              <w:left w:val="nil"/>
              <w:bottom w:val="single" w:sz="4" w:space="0" w:color="auto"/>
              <w:right w:val="single" w:sz="4" w:space="0" w:color="auto"/>
            </w:tcBorders>
            <w:shd w:val="clear" w:color="auto" w:fill="auto"/>
            <w:vAlign w:val="center"/>
            <w:hideMark/>
          </w:tcPr>
          <w:p w14:paraId="72BB699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тк-789</w:t>
            </w:r>
          </w:p>
        </w:tc>
        <w:tc>
          <w:tcPr>
            <w:tcW w:w="434" w:type="pct"/>
            <w:tcBorders>
              <w:top w:val="nil"/>
              <w:left w:val="nil"/>
              <w:bottom w:val="single" w:sz="4" w:space="0" w:color="auto"/>
              <w:right w:val="single" w:sz="4" w:space="0" w:color="auto"/>
            </w:tcBorders>
            <w:shd w:val="clear" w:color="auto" w:fill="auto"/>
            <w:vAlign w:val="center"/>
            <w:hideMark/>
          </w:tcPr>
          <w:p w14:paraId="1ACE48A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1,73</w:t>
            </w:r>
          </w:p>
        </w:tc>
        <w:tc>
          <w:tcPr>
            <w:tcW w:w="353" w:type="pct"/>
            <w:tcBorders>
              <w:top w:val="nil"/>
              <w:left w:val="nil"/>
              <w:bottom w:val="single" w:sz="4" w:space="0" w:color="auto"/>
              <w:right w:val="single" w:sz="4" w:space="0" w:color="auto"/>
            </w:tcBorders>
            <w:shd w:val="clear" w:color="auto" w:fill="auto"/>
            <w:vAlign w:val="center"/>
            <w:hideMark/>
          </w:tcPr>
          <w:p w14:paraId="76C517A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022A948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single" w:sz="4" w:space="0" w:color="auto"/>
              <w:right w:val="single" w:sz="4" w:space="0" w:color="auto"/>
            </w:tcBorders>
            <w:shd w:val="clear" w:color="auto" w:fill="auto"/>
            <w:noWrap/>
            <w:vAlign w:val="center"/>
            <w:hideMark/>
          </w:tcPr>
          <w:p w14:paraId="3691C85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0,7</w:t>
            </w:r>
          </w:p>
        </w:tc>
        <w:tc>
          <w:tcPr>
            <w:tcW w:w="434" w:type="pct"/>
            <w:tcBorders>
              <w:top w:val="nil"/>
              <w:left w:val="nil"/>
              <w:bottom w:val="single" w:sz="4" w:space="0" w:color="auto"/>
              <w:right w:val="single" w:sz="4" w:space="0" w:color="auto"/>
            </w:tcBorders>
            <w:shd w:val="clear" w:color="auto" w:fill="auto"/>
            <w:vAlign w:val="center"/>
            <w:hideMark/>
          </w:tcPr>
          <w:p w14:paraId="11C00A7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0F5DC1E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22642,3</w:t>
            </w:r>
          </w:p>
        </w:tc>
        <w:tc>
          <w:tcPr>
            <w:tcW w:w="398" w:type="pct"/>
            <w:tcBorders>
              <w:top w:val="nil"/>
              <w:left w:val="nil"/>
              <w:bottom w:val="single" w:sz="4" w:space="0" w:color="auto"/>
              <w:right w:val="single" w:sz="4" w:space="0" w:color="auto"/>
            </w:tcBorders>
            <w:shd w:val="clear" w:color="auto" w:fill="auto"/>
            <w:noWrap/>
            <w:vAlign w:val="center"/>
            <w:hideMark/>
          </w:tcPr>
          <w:p w14:paraId="1AE3C85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4528,5</w:t>
            </w:r>
          </w:p>
        </w:tc>
        <w:tc>
          <w:tcPr>
            <w:tcW w:w="398" w:type="pct"/>
            <w:tcBorders>
              <w:top w:val="nil"/>
              <w:left w:val="nil"/>
              <w:bottom w:val="single" w:sz="4" w:space="0" w:color="auto"/>
              <w:right w:val="single" w:sz="4" w:space="0" w:color="auto"/>
            </w:tcBorders>
            <w:shd w:val="clear" w:color="auto" w:fill="auto"/>
            <w:noWrap/>
            <w:vAlign w:val="center"/>
            <w:hideMark/>
          </w:tcPr>
          <w:p w14:paraId="2F8A08F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5D862D7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46,3</w:t>
            </w:r>
          </w:p>
        </w:tc>
      </w:tr>
      <w:tr w:rsidR="004A3C0D" w:rsidRPr="00F7172E" w14:paraId="1D091887"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1414C87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1.16</w:t>
            </w:r>
          </w:p>
        </w:tc>
        <w:tc>
          <w:tcPr>
            <w:tcW w:w="586" w:type="pct"/>
            <w:tcBorders>
              <w:top w:val="nil"/>
              <w:left w:val="nil"/>
              <w:bottom w:val="single" w:sz="4" w:space="0" w:color="auto"/>
              <w:right w:val="single" w:sz="4" w:space="0" w:color="auto"/>
            </w:tcBorders>
            <w:shd w:val="clear" w:color="auto" w:fill="auto"/>
            <w:vAlign w:val="center"/>
            <w:hideMark/>
          </w:tcPr>
          <w:p w14:paraId="7C5B2BE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тк-789</w:t>
            </w:r>
          </w:p>
        </w:tc>
        <w:tc>
          <w:tcPr>
            <w:tcW w:w="585" w:type="pct"/>
            <w:tcBorders>
              <w:top w:val="nil"/>
              <w:left w:val="nil"/>
              <w:bottom w:val="single" w:sz="4" w:space="0" w:color="auto"/>
              <w:right w:val="single" w:sz="4" w:space="0" w:color="auto"/>
            </w:tcBorders>
            <w:shd w:val="clear" w:color="auto" w:fill="auto"/>
            <w:vAlign w:val="center"/>
            <w:hideMark/>
          </w:tcPr>
          <w:p w14:paraId="50B069B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1863</w:t>
            </w:r>
          </w:p>
        </w:tc>
        <w:tc>
          <w:tcPr>
            <w:tcW w:w="434" w:type="pct"/>
            <w:tcBorders>
              <w:top w:val="nil"/>
              <w:left w:val="nil"/>
              <w:bottom w:val="single" w:sz="4" w:space="0" w:color="auto"/>
              <w:right w:val="single" w:sz="4" w:space="0" w:color="auto"/>
            </w:tcBorders>
            <w:shd w:val="clear" w:color="auto" w:fill="auto"/>
            <w:vAlign w:val="center"/>
            <w:hideMark/>
          </w:tcPr>
          <w:p w14:paraId="1AD3F32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86</w:t>
            </w:r>
          </w:p>
        </w:tc>
        <w:tc>
          <w:tcPr>
            <w:tcW w:w="353" w:type="pct"/>
            <w:tcBorders>
              <w:top w:val="nil"/>
              <w:left w:val="nil"/>
              <w:bottom w:val="single" w:sz="4" w:space="0" w:color="auto"/>
              <w:right w:val="single" w:sz="4" w:space="0" w:color="auto"/>
            </w:tcBorders>
            <w:shd w:val="clear" w:color="auto" w:fill="auto"/>
            <w:vAlign w:val="center"/>
            <w:hideMark/>
          </w:tcPr>
          <w:p w14:paraId="502349E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74D6E1A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single" w:sz="4" w:space="0" w:color="auto"/>
              <w:right w:val="single" w:sz="4" w:space="0" w:color="auto"/>
            </w:tcBorders>
            <w:shd w:val="clear" w:color="auto" w:fill="auto"/>
            <w:noWrap/>
            <w:vAlign w:val="center"/>
            <w:hideMark/>
          </w:tcPr>
          <w:p w14:paraId="729ADEF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34,4</w:t>
            </w:r>
          </w:p>
        </w:tc>
        <w:tc>
          <w:tcPr>
            <w:tcW w:w="434" w:type="pct"/>
            <w:tcBorders>
              <w:top w:val="nil"/>
              <w:left w:val="nil"/>
              <w:bottom w:val="single" w:sz="4" w:space="0" w:color="auto"/>
              <w:right w:val="single" w:sz="4" w:space="0" w:color="auto"/>
            </w:tcBorders>
            <w:shd w:val="clear" w:color="auto" w:fill="auto"/>
            <w:vAlign w:val="center"/>
            <w:hideMark/>
          </w:tcPr>
          <w:p w14:paraId="3A687EC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55D4521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41838,5</w:t>
            </w:r>
          </w:p>
        </w:tc>
        <w:tc>
          <w:tcPr>
            <w:tcW w:w="398" w:type="pct"/>
            <w:tcBorders>
              <w:top w:val="nil"/>
              <w:left w:val="nil"/>
              <w:bottom w:val="single" w:sz="4" w:space="0" w:color="auto"/>
              <w:right w:val="single" w:sz="4" w:space="0" w:color="auto"/>
            </w:tcBorders>
            <w:shd w:val="clear" w:color="auto" w:fill="auto"/>
            <w:noWrap/>
            <w:vAlign w:val="center"/>
            <w:hideMark/>
          </w:tcPr>
          <w:p w14:paraId="4D5D0B6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8367,7</w:t>
            </w:r>
          </w:p>
        </w:tc>
        <w:tc>
          <w:tcPr>
            <w:tcW w:w="398" w:type="pct"/>
            <w:tcBorders>
              <w:top w:val="nil"/>
              <w:left w:val="nil"/>
              <w:bottom w:val="single" w:sz="4" w:space="0" w:color="auto"/>
              <w:right w:val="single" w:sz="4" w:space="0" w:color="auto"/>
            </w:tcBorders>
            <w:shd w:val="clear" w:color="auto" w:fill="auto"/>
            <w:noWrap/>
            <w:vAlign w:val="center"/>
            <w:hideMark/>
          </w:tcPr>
          <w:p w14:paraId="058A3A5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22EDEF7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4248,6</w:t>
            </w:r>
          </w:p>
        </w:tc>
      </w:tr>
      <w:tr w:rsidR="004A3C0D" w:rsidRPr="00F7172E" w14:paraId="53E538E1"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00FEBA8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1.17</w:t>
            </w:r>
          </w:p>
        </w:tc>
        <w:tc>
          <w:tcPr>
            <w:tcW w:w="586" w:type="pct"/>
            <w:tcBorders>
              <w:top w:val="nil"/>
              <w:left w:val="nil"/>
              <w:bottom w:val="single" w:sz="4" w:space="0" w:color="auto"/>
              <w:right w:val="single" w:sz="4" w:space="0" w:color="auto"/>
            </w:tcBorders>
            <w:shd w:val="clear" w:color="auto" w:fill="auto"/>
            <w:vAlign w:val="center"/>
            <w:hideMark/>
          </w:tcPr>
          <w:p w14:paraId="47468B7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тк-789б</w:t>
            </w:r>
          </w:p>
        </w:tc>
        <w:tc>
          <w:tcPr>
            <w:tcW w:w="585" w:type="pct"/>
            <w:tcBorders>
              <w:top w:val="nil"/>
              <w:left w:val="nil"/>
              <w:bottom w:val="single" w:sz="4" w:space="0" w:color="auto"/>
              <w:right w:val="single" w:sz="4" w:space="0" w:color="auto"/>
            </w:tcBorders>
            <w:shd w:val="clear" w:color="auto" w:fill="auto"/>
            <w:vAlign w:val="center"/>
            <w:hideMark/>
          </w:tcPr>
          <w:p w14:paraId="7860ED1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1864</w:t>
            </w:r>
          </w:p>
        </w:tc>
        <w:tc>
          <w:tcPr>
            <w:tcW w:w="434" w:type="pct"/>
            <w:tcBorders>
              <w:top w:val="nil"/>
              <w:left w:val="nil"/>
              <w:bottom w:val="single" w:sz="4" w:space="0" w:color="auto"/>
              <w:right w:val="single" w:sz="4" w:space="0" w:color="auto"/>
            </w:tcBorders>
            <w:shd w:val="clear" w:color="auto" w:fill="auto"/>
            <w:vAlign w:val="center"/>
            <w:hideMark/>
          </w:tcPr>
          <w:p w14:paraId="397515C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29,56</w:t>
            </w:r>
          </w:p>
        </w:tc>
        <w:tc>
          <w:tcPr>
            <w:tcW w:w="353" w:type="pct"/>
            <w:tcBorders>
              <w:top w:val="nil"/>
              <w:left w:val="nil"/>
              <w:bottom w:val="single" w:sz="4" w:space="0" w:color="auto"/>
              <w:right w:val="single" w:sz="4" w:space="0" w:color="auto"/>
            </w:tcBorders>
            <w:shd w:val="clear" w:color="auto" w:fill="auto"/>
            <w:vAlign w:val="center"/>
            <w:hideMark/>
          </w:tcPr>
          <w:p w14:paraId="5BD2300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2988DB6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single" w:sz="4" w:space="0" w:color="auto"/>
              <w:right w:val="single" w:sz="4" w:space="0" w:color="auto"/>
            </w:tcBorders>
            <w:shd w:val="clear" w:color="auto" w:fill="auto"/>
            <w:noWrap/>
            <w:vAlign w:val="center"/>
            <w:hideMark/>
          </w:tcPr>
          <w:p w14:paraId="0256B38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11,8</w:t>
            </w:r>
          </w:p>
        </w:tc>
        <w:tc>
          <w:tcPr>
            <w:tcW w:w="434" w:type="pct"/>
            <w:tcBorders>
              <w:top w:val="nil"/>
              <w:left w:val="nil"/>
              <w:bottom w:val="single" w:sz="4" w:space="0" w:color="auto"/>
              <w:right w:val="single" w:sz="4" w:space="0" w:color="auto"/>
            </w:tcBorders>
            <w:shd w:val="clear" w:color="auto" w:fill="auto"/>
            <w:vAlign w:val="center"/>
            <w:hideMark/>
          </w:tcPr>
          <w:p w14:paraId="5330F33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17F05EC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41838,5</w:t>
            </w:r>
          </w:p>
        </w:tc>
        <w:tc>
          <w:tcPr>
            <w:tcW w:w="398" w:type="pct"/>
            <w:tcBorders>
              <w:top w:val="nil"/>
              <w:left w:val="nil"/>
              <w:bottom w:val="single" w:sz="4" w:space="0" w:color="auto"/>
              <w:right w:val="single" w:sz="4" w:space="0" w:color="auto"/>
            </w:tcBorders>
            <w:shd w:val="clear" w:color="auto" w:fill="auto"/>
            <w:noWrap/>
            <w:vAlign w:val="center"/>
            <w:hideMark/>
          </w:tcPr>
          <w:p w14:paraId="7B70CD2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8367,7</w:t>
            </w:r>
          </w:p>
        </w:tc>
        <w:tc>
          <w:tcPr>
            <w:tcW w:w="398" w:type="pct"/>
            <w:tcBorders>
              <w:top w:val="nil"/>
              <w:left w:val="nil"/>
              <w:bottom w:val="single" w:sz="4" w:space="0" w:color="auto"/>
              <w:right w:val="single" w:sz="4" w:space="0" w:color="auto"/>
            </w:tcBorders>
            <w:shd w:val="clear" w:color="auto" w:fill="auto"/>
            <w:noWrap/>
            <w:vAlign w:val="center"/>
            <w:hideMark/>
          </w:tcPr>
          <w:p w14:paraId="317C7C8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0FC356C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1460,3</w:t>
            </w:r>
          </w:p>
        </w:tc>
      </w:tr>
      <w:tr w:rsidR="004A3C0D" w:rsidRPr="00F7172E" w14:paraId="54B01BB2"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1BC4041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1.18</w:t>
            </w:r>
          </w:p>
        </w:tc>
        <w:tc>
          <w:tcPr>
            <w:tcW w:w="586" w:type="pct"/>
            <w:tcBorders>
              <w:top w:val="nil"/>
              <w:left w:val="nil"/>
              <w:bottom w:val="single" w:sz="4" w:space="0" w:color="auto"/>
              <w:right w:val="single" w:sz="4" w:space="0" w:color="auto"/>
            </w:tcBorders>
            <w:shd w:val="clear" w:color="auto" w:fill="auto"/>
            <w:vAlign w:val="center"/>
            <w:hideMark/>
          </w:tcPr>
          <w:p w14:paraId="49DE36A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тк-789б</w:t>
            </w:r>
          </w:p>
        </w:tc>
        <w:tc>
          <w:tcPr>
            <w:tcW w:w="585" w:type="pct"/>
            <w:tcBorders>
              <w:top w:val="nil"/>
              <w:left w:val="nil"/>
              <w:bottom w:val="single" w:sz="4" w:space="0" w:color="auto"/>
              <w:right w:val="single" w:sz="4" w:space="0" w:color="auto"/>
            </w:tcBorders>
            <w:shd w:val="clear" w:color="auto" w:fill="auto"/>
            <w:vAlign w:val="center"/>
            <w:hideMark/>
          </w:tcPr>
          <w:p w14:paraId="6CE3A35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тк-789б</w:t>
            </w:r>
          </w:p>
        </w:tc>
        <w:tc>
          <w:tcPr>
            <w:tcW w:w="434" w:type="pct"/>
            <w:tcBorders>
              <w:top w:val="nil"/>
              <w:left w:val="nil"/>
              <w:bottom w:val="single" w:sz="4" w:space="0" w:color="auto"/>
              <w:right w:val="single" w:sz="4" w:space="0" w:color="auto"/>
            </w:tcBorders>
            <w:shd w:val="clear" w:color="auto" w:fill="auto"/>
            <w:vAlign w:val="center"/>
            <w:hideMark/>
          </w:tcPr>
          <w:p w14:paraId="73FF534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1,81</w:t>
            </w:r>
          </w:p>
        </w:tc>
        <w:tc>
          <w:tcPr>
            <w:tcW w:w="353" w:type="pct"/>
            <w:tcBorders>
              <w:top w:val="nil"/>
              <w:left w:val="nil"/>
              <w:bottom w:val="single" w:sz="4" w:space="0" w:color="auto"/>
              <w:right w:val="single" w:sz="4" w:space="0" w:color="auto"/>
            </w:tcBorders>
            <w:shd w:val="clear" w:color="auto" w:fill="auto"/>
            <w:vAlign w:val="center"/>
            <w:hideMark/>
          </w:tcPr>
          <w:p w14:paraId="252A5D4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654A27B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single" w:sz="4" w:space="0" w:color="auto"/>
              <w:right w:val="single" w:sz="4" w:space="0" w:color="auto"/>
            </w:tcBorders>
            <w:shd w:val="clear" w:color="auto" w:fill="auto"/>
            <w:noWrap/>
            <w:vAlign w:val="center"/>
            <w:hideMark/>
          </w:tcPr>
          <w:p w14:paraId="68E2820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0,7</w:t>
            </w:r>
          </w:p>
        </w:tc>
        <w:tc>
          <w:tcPr>
            <w:tcW w:w="434" w:type="pct"/>
            <w:tcBorders>
              <w:top w:val="nil"/>
              <w:left w:val="nil"/>
              <w:bottom w:val="single" w:sz="4" w:space="0" w:color="auto"/>
              <w:right w:val="single" w:sz="4" w:space="0" w:color="auto"/>
            </w:tcBorders>
            <w:shd w:val="clear" w:color="auto" w:fill="auto"/>
            <w:vAlign w:val="center"/>
            <w:hideMark/>
          </w:tcPr>
          <w:p w14:paraId="54A32B9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12CD4DE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22642,3</w:t>
            </w:r>
          </w:p>
        </w:tc>
        <w:tc>
          <w:tcPr>
            <w:tcW w:w="398" w:type="pct"/>
            <w:tcBorders>
              <w:top w:val="nil"/>
              <w:left w:val="nil"/>
              <w:bottom w:val="single" w:sz="4" w:space="0" w:color="auto"/>
              <w:right w:val="single" w:sz="4" w:space="0" w:color="auto"/>
            </w:tcBorders>
            <w:shd w:val="clear" w:color="auto" w:fill="auto"/>
            <w:noWrap/>
            <w:vAlign w:val="center"/>
            <w:hideMark/>
          </w:tcPr>
          <w:p w14:paraId="69315F6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4528,5</w:t>
            </w:r>
          </w:p>
        </w:tc>
        <w:tc>
          <w:tcPr>
            <w:tcW w:w="398" w:type="pct"/>
            <w:tcBorders>
              <w:top w:val="nil"/>
              <w:left w:val="nil"/>
              <w:bottom w:val="single" w:sz="4" w:space="0" w:color="auto"/>
              <w:right w:val="single" w:sz="4" w:space="0" w:color="auto"/>
            </w:tcBorders>
            <w:shd w:val="clear" w:color="auto" w:fill="auto"/>
            <w:noWrap/>
            <w:vAlign w:val="center"/>
            <w:hideMark/>
          </w:tcPr>
          <w:p w14:paraId="26266BE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2B075E0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48,4</w:t>
            </w:r>
          </w:p>
        </w:tc>
      </w:tr>
      <w:tr w:rsidR="004A3C0D" w:rsidRPr="00F7172E" w14:paraId="6694B775"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032368F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1.19</w:t>
            </w:r>
          </w:p>
        </w:tc>
        <w:tc>
          <w:tcPr>
            <w:tcW w:w="586" w:type="pct"/>
            <w:tcBorders>
              <w:top w:val="nil"/>
              <w:left w:val="nil"/>
              <w:bottom w:val="single" w:sz="4" w:space="0" w:color="auto"/>
              <w:right w:val="single" w:sz="4" w:space="0" w:color="auto"/>
            </w:tcBorders>
            <w:shd w:val="clear" w:color="auto" w:fill="auto"/>
            <w:vAlign w:val="center"/>
            <w:hideMark/>
          </w:tcPr>
          <w:p w14:paraId="007F65E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тк-779</w:t>
            </w:r>
          </w:p>
        </w:tc>
        <w:tc>
          <w:tcPr>
            <w:tcW w:w="585" w:type="pct"/>
            <w:tcBorders>
              <w:top w:val="nil"/>
              <w:left w:val="nil"/>
              <w:bottom w:val="single" w:sz="4" w:space="0" w:color="auto"/>
              <w:right w:val="single" w:sz="4" w:space="0" w:color="auto"/>
            </w:tcBorders>
            <w:shd w:val="clear" w:color="auto" w:fill="auto"/>
            <w:vAlign w:val="center"/>
            <w:hideMark/>
          </w:tcPr>
          <w:p w14:paraId="327577B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тк-780</w:t>
            </w:r>
          </w:p>
        </w:tc>
        <w:tc>
          <w:tcPr>
            <w:tcW w:w="434" w:type="pct"/>
            <w:tcBorders>
              <w:top w:val="nil"/>
              <w:left w:val="nil"/>
              <w:bottom w:val="single" w:sz="4" w:space="0" w:color="auto"/>
              <w:right w:val="single" w:sz="4" w:space="0" w:color="auto"/>
            </w:tcBorders>
            <w:shd w:val="clear" w:color="auto" w:fill="auto"/>
            <w:vAlign w:val="center"/>
            <w:hideMark/>
          </w:tcPr>
          <w:p w14:paraId="5F7F3AD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183,97</w:t>
            </w:r>
          </w:p>
        </w:tc>
        <w:tc>
          <w:tcPr>
            <w:tcW w:w="353" w:type="pct"/>
            <w:tcBorders>
              <w:top w:val="nil"/>
              <w:left w:val="nil"/>
              <w:bottom w:val="single" w:sz="4" w:space="0" w:color="auto"/>
              <w:right w:val="single" w:sz="4" w:space="0" w:color="auto"/>
            </w:tcBorders>
            <w:shd w:val="clear" w:color="auto" w:fill="auto"/>
            <w:vAlign w:val="center"/>
            <w:hideMark/>
          </w:tcPr>
          <w:p w14:paraId="2F00FEB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513</w:t>
            </w:r>
          </w:p>
        </w:tc>
        <w:tc>
          <w:tcPr>
            <w:tcW w:w="386" w:type="pct"/>
            <w:tcBorders>
              <w:top w:val="nil"/>
              <w:left w:val="nil"/>
              <w:bottom w:val="single" w:sz="4" w:space="0" w:color="auto"/>
              <w:right w:val="single" w:sz="4" w:space="0" w:color="auto"/>
            </w:tcBorders>
            <w:shd w:val="clear" w:color="auto" w:fill="auto"/>
            <w:vAlign w:val="center"/>
            <w:hideMark/>
          </w:tcPr>
          <w:p w14:paraId="54399CD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600</w:t>
            </w:r>
          </w:p>
        </w:tc>
        <w:tc>
          <w:tcPr>
            <w:tcW w:w="398" w:type="pct"/>
            <w:tcBorders>
              <w:top w:val="nil"/>
              <w:left w:val="nil"/>
              <w:bottom w:val="single" w:sz="4" w:space="0" w:color="auto"/>
              <w:right w:val="single" w:sz="4" w:space="0" w:color="auto"/>
            </w:tcBorders>
            <w:shd w:val="clear" w:color="auto" w:fill="auto"/>
            <w:noWrap/>
            <w:vAlign w:val="center"/>
            <w:hideMark/>
          </w:tcPr>
          <w:p w14:paraId="4142811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220,8</w:t>
            </w:r>
          </w:p>
        </w:tc>
        <w:tc>
          <w:tcPr>
            <w:tcW w:w="434" w:type="pct"/>
            <w:tcBorders>
              <w:top w:val="nil"/>
              <w:left w:val="nil"/>
              <w:bottom w:val="single" w:sz="4" w:space="0" w:color="auto"/>
              <w:right w:val="single" w:sz="4" w:space="0" w:color="auto"/>
            </w:tcBorders>
            <w:shd w:val="clear" w:color="auto" w:fill="auto"/>
            <w:vAlign w:val="center"/>
            <w:hideMark/>
          </w:tcPr>
          <w:p w14:paraId="2F5FA79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03AD7AA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102564,7</w:t>
            </w:r>
          </w:p>
        </w:tc>
        <w:tc>
          <w:tcPr>
            <w:tcW w:w="398" w:type="pct"/>
            <w:tcBorders>
              <w:top w:val="nil"/>
              <w:left w:val="nil"/>
              <w:bottom w:val="single" w:sz="4" w:space="0" w:color="auto"/>
              <w:right w:val="single" w:sz="4" w:space="0" w:color="auto"/>
            </w:tcBorders>
            <w:shd w:val="clear" w:color="auto" w:fill="auto"/>
            <w:noWrap/>
            <w:vAlign w:val="center"/>
            <w:hideMark/>
          </w:tcPr>
          <w:p w14:paraId="31479CA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20512,9</w:t>
            </w:r>
          </w:p>
        </w:tc>
        <w:tc>
          <w:tcPr>
            <w:tcW w:w="398" w:type="pct"/>
            <w:tcBorders>
              <w:top w:val="nil"/>
              <w:left w:val="nil"/>
              <w:bottom w:val="single" w:sz="4" w:space="0" w:color="auto"/>
              <w:right w:val="single" w:sz="4" w:space="0" w:color="auto"/>
            </w:tcBorders>
            <w:shd w:val="clear" w:color="auto" w:fill="auto"/>
            <w:noWrap/>
            <w:vAlign w:val="center"/>
            <w:hideMark/>
          </w:tcPr>
          <w:p w14:paraId="23529FA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33C34E0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22280,0</w:t>
            </w:r>
          </w:p>
        </w:tc>
      </w:tr>
      <w:tr w:rsidR="004A3C0D" w:rsidRPr="00F7172E" w14:paraId="33B1115A"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724EF2B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1.20</w:t>
            </w:r>
          </w:p>
        </w:tc>
        <w:tc>
          <w:tcPr>
            <w:tcW w:w="586" w:type="pct"/>
            <w:tcBorders>
              <w:top w:val="nil"/>
              <w:left w:val="nil"/>
              <w:bottom w:val="single" w:sz="4" w:space="0" w:color="auto"/>
              <w:right w:val="single" w:sz="4" w:space="0" w:color="auto"/>
            </w:tcBorders>
            <w:shd w:val="clear" w:color="auto" w:fill="auto"/>
            <w:vAlign w:val="center"/>
            <w:hideMark/>
          </w:tcPr>
          <w:p w14:paraId="59C185C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тк-778</w:t>
            </w:r>
          </w:p>
        </w:tc>
        <w:tc>
          <w:tcPr>
            <w:tcW w:w="585" w:type="pct"/>
            <w:tcBorders>
              <w:top w:val="nil"/>
              <w:left w:val="nil"/>
              <w:bottom w:val="single" w:sz="4" w:space="0" w:color="auto"/>
              <w:right w:val="single" w:sz="4" w:space="0" w:color="auto"/>
            </w:tcBorders>
            <w:shd w:val="clear" w:color="auto" w:fill="auto"/>
            <w:vAlign w:val="center"/>
            <w:hideMark/>
          </w:tcPr>
          <w:p w14:paraId="703631E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тк-779</w:t>
            </w:r>
          </w:p>
        </w:tc>
        <w:tc>
          <w:tcPr>
            <w:tcW w:w="434" w:type="pct"/>
            <w:tcBorders>
              <w:top w:val="nil"/>
              <w:left w:val="nil"/>
              <w:bottom w:val="single" w:sz="4" w:space="0" w:color="auto"/>
              <w:right w:val="single" w:sz="4" w:space="0" w:color="auto"/>
            </w:tcBorders>
            <w:shd w:val="clear" w:color="auto" w:fill="auto"/>
            <w:vAlign w:val="center"/>
            <w:hideMark/>
          </w:tcPr>
          <w:p w14:paraId="6A2477F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158,11</w:t>
            </w:r>
          </w:p>
        </w:tc>
        <w:tc>
          <w:tcPr>
            <w:tcW w:w="353" w:type="pct"/>
            <w:tcBorders>
              <w:top w:val="nil"/>
              <w:left w:val="nil"/>
              <w:bottom w:val="single" w:sz="4" w:space="0" w:color="auto"/>
              <w:right w:val="single" w:sz="4" w:space="0" w:color="auto"/>
            </w:tcBorders>
            <w:shd w:val="clear" w:color="auto" w:fill="auto"/>
            <w:vAlign w:val="center"/>
            <w:hideMark/>
          </w:tcPr>
          <w:p w14:paraId="141B99C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513</w:t>
            </w:r>
          </w:p>
        </w:tc>
        <w:tc>
          <w:tcPr>
            <w:tcW w:w="386" w:type="pct"/>
            <w:tcBorders>
              <w:top w:val="nil"/>
              <w:left w:val="nil"/>
              <w:bottom w:val="single" w:sz="4" w:space="0" w:color="auto"/>
              <w:right w:val="single" w:sz="4" w:space="0" w:color="auto"/>
            </w:tcBorders>
            <w:shd w:val="clear" w:color="auto" w:fill="auto"/>
            <w:vAlign w:val="center"/>
            <w:hideMark/>
          </w:tcPr>
          <w:p w14:paraId="01E60BC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600</w:t>
            </w:r>
          </w:p>
        </w:tc>
        <w:tc>
          <w:tcPr>
            <w:tcW w:w="398" w:type="pct"/>
            <w:tcBorders>
              <w:top w:val="nil"/>
              <w:left w:val="nil"/>
              <w:bottom w:val="single" w:sz="4" w:space="0" w:color="auto"/>
              <w:right w:val="single" w:sz="4" w:space="0" w:color="auto"/>
            </w:tcBorders>
            <w:shd w:val="clear" w:color="auto" w:fill="auto"/>
            <w:noWrap/>
            <w:vAlign w:val="center"/>
            <w:hideMark/>
          </w:tcPr>
          <w:p w14:paraId="715DBD0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189,7</w:t>
            </w:r>
          </w:p>
        </w:tc>
        <w:tc>
          <w:tcPr>
            <w:tcW w:w="434" w:type="pct"/>
            <w:tcBorders>
              <w:top w:val="nil"/>
              <w:left w:val="nil"/>
              <w:bottom w:val="single" w:sz="4" w:space="0" w:color="auto"/>
              <w:right w:val="single" w:sz="4" w:space="0" w:color="auto"/>
            </w:tcBorders>
            <w:shd w:val="clear" w:color="auto" w:fill="auto"/>
            <w:vAlign w:val="center"/>
            <w:hideMark/>
          </w:tcPr>
          <w:p w14:paraId="3428E40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1FC0931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102564,7</w:t>
            </w:r>
          </w:p>
        </w:tc>
        <w:tc>
          <w:tcPr>
            <w:tcW w:w="398" w:type="pct"/>
            <w:tcBorders>
              <w:top w:val="nil"/>
              <w:left w:val="nil"/>
              <w:bottom w:val="single" w:sz="4" w:space="0" w:color="auto"/>
              <w:right w:val="single" w:sz="4" w:space="0" w:color="auto"/>
            </w:tcBorders>
            <w:shd w:val="clear" w:color="auto" w:fill="auto"/>
            <w:noWrap/>
            <w:vAlign w:val="center"/>
            <w:hideMark/>
          </w:tcPr>
          <w:p w14:paraId="39D8D70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20512,9</w:t>
            </w:r>
          </w:p>
        </w:tc>
        <w:tc>
          <w:tcPr>
            <w:tcW w:w="398" w:type="pct"/>
            <w:tcBorders>
              <w:top w:val="nil"/>
              <w:left w:val="nil"/>
              <w:bottom w:val="single" w:sz="4" w:space="0" w:color="auto"/>
              <w:right w:val="single" w:sz="4" w:space="0" w:color="auto"/>
            </w:tcBorders>
            <w:shd w:val="clear" w:color="auto" w:fill="auto"/>
            <w:noWrap/>
            <w:vAlign w:val="center"/>
            <w:hideMark/>
          </w:tcPr>
          <w:p w14:paraId="4EBE7F1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7D1F454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19148,2</w:t>
            </w:r>
          </w:p>
        </w:tc>
      </w:tr>
      <w:tr w:rsidR="004A3C0D" w:rsidRPr="00F7172E" w14:paraId="42AFFD98"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AF386D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1.21</w:t>
            </w:r>
          </w:p>
        </w:tc>
        <w:tc>
          <w:tcPr>
            <w:tcW w:w="586" w:type="pct"/>
            <w:tcBorders>
              <w:top w:val="nil"/>
              <w:left w:val="nil"/>
              <w:bottom w:val="single" w:sz="4" w:space="0" w:color="auto"/>
              <w:right w:val="single" w:sz="4" w:space="0" w:color="auto"/>
            </w:tcBorders>
            <w:shd w:val="clear" w:color="auto" w:fill="auto"/>
            <w:vAlign w:val="center"/>
            <w:hideMark/>
          </w:tcPr>
          <w:p w14:paraId="5B886AC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тк-777</w:t>
            </w:r>
          </w:p>
        </w:tc>
        <w:tc>
          <w:tcPr>
            <w:tcW w:w="585" w:type="pct"/>
            <w:tcBorders>
              <w:top w:val="nil"/>
              <w:left w:val="nil"/>
              <w:bottom w:val="single" w:sz="4" w:space="0" w:color="auto"/>
              <w:right w:val="single" w:sz="4" w:space="0" w:color="auto"/>
            </w:tcBorders>
            <w:shd w:val="clear" w:color="auto" w:fill="auto"/>
            <w:vAlign w:val="center"/>
            <w:hideMark/>
          </w:tcPr>
          <w:p w14:paraId="1B742BA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тк-778</w:t>
            </w:r>
          </w:p>
        </w:tc>
        <w:tc>
          <w:tcPr>
            <w:tcW w:w="434" w:type="pct"/>
            <w:tcBorders>
              <w:top w:val="nil"/>
              <w:left w:val="nil"/>
              <w:bottom w:val="single" w:sz="4" w:space="0" w:color="auto"/>
              <w:right w:val="single" w:sz="4" w:space="0" w:color="auto"/>
            </w:tcBorders>
            <w:shd w:val="clear" w:color="auto" w:fill="auto"/>
            <w:vAlign w:val="center"/>
            <w:hideMark/>
          </w:tcPr>
          <w:p w14:paraId="52BA9E3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62,43</w:t>
            </w:r>
          </w:p>
        </w:tc>
        <w:tc>
          <w:tcPr>
            <w:tcW w:w="353" w:type="pct"/>
            <w:tcBorders>
              <w:top w:val="nil"/>
              <w:left w:val="nil"/>
              <w:bottom w:val="single" w:sz="4" w:space="0" w:color="auto"/>
              <w:right w:val="single" w:sz="4" w:space="0" w:color="auto"/>
            </w:tcBorders>
            <w:shd w:val="clear" w:color="auto" w:fill="auto"/>
            <w:vAlign w:val="center"/>
            <w:hideMark/>
          </w:tcPr>
          <w:p w14:paraId="5C53D4C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513</w:t>
            </w:r>
          </w:p>
        </w:tc>
        <w:tc>
          <w:tcPr>
            <w:tcW w:w="386" w:type="pct"/>
            <w:tcBorders>
              <w:top w:val="nil"/>
              <w:left w:val="nil"/>
              <w:bottom w:val="single" w:sz="4" w:space="0" w:color="auto"/>
              <w:right w:val="single" w:sz="4" w:space="0" w:color="auto"/>
            </w:tcBorders>
            <w:shd w:val="clear" w:color="auto" w:fill="auto"/>
            <w:vAlign w:val="center"/>
            <w:hideMark/>
          </w:tcPr>
          <w:p w14:paraId="1716D6B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600</w:t>
            </w:r>
          </w:p>
        </w:tc>
        <w:tc>
          <w:tcPr>
            <w:tcW w:w="398" w:type="pct"/>
            <w:tcBorders>
              <w:top w:val="nil"/>
              <w:left w:val="nil"/>
              <w:bottom w:val="single" w:sz="4" w:space="0" w:color="auto"/>
              <w:right w:val="single" w:sz="4" w:space="0" w:color="auto"/>
            </w:tcBorders>
            <w:shd w:val="clear" w:color="auto" w:fill="auto"/>
            <w:noWrap/>
            <w:vAlign w:val="center"/>
            <w:hideMark/>
          </w:tcPr>
          <w:p w14:paraId="6238376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74,9</w:t>
            </w:r>
          </w:p>
        </w:tc>
        <w:tc>
          <w:tcPr>
            <w:tcW w:w="434" w:type="pct"/>
            <w:tcBorders>
              <w:top w:val="nil"/>
              <w:left w:val="nil"/>
              <w:bottom w:val="single" w:sz="4" w:space="0" w:color="auto"/>
              <w:right w:val="single" w:sz="4" w:space="0" w:color="auto"/>
            </w:tcBorders>
            <w:shd w:val="clear" w:color="auto" w:fill="auto"/>
            <w:vAlign w:val="center"/>
            <w:hideMark/>
          </w:tcPr>
          <w:p w14:paraId="21B2F74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69C494B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102564,7</w:t>
            </w:r>
          </w:p>
        </w:tc>
        <w:tc>
          <w:tcPr>
            <w:tcW w:w="398" w:type="pct"/>
            <w:tcBorders>
              <w:top w:val="nil"/>
              <w:left w:val="nil"/>
              <w:bottom w:val="single" w:sz="4" w:space="0" w:color="auto"/>
              <w:right w:val="single" w:sz="4" w:space="0" w:color="auto"/>
            </w:tcBorders>
            <w:shd w:val="clear" w:color="auto" w:fill="auto"/>
            <w:noWrap/>
            <w:vAlign w:val="center"/>
            <w:hideMark/>
          </w:tcPr>
          <w:p w14:paraId="35890B7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20512,9</w:t>
            </w:r>
          </w:p>
        </w:tc>
        <w:tc>
          <w:tcPr>
            <w:tcW w:w="398" w:type="pct"/>
            <w:tcBorders>
              <w:top w:val="nil"/>
              <w:left w:val="nil"/>
              <w:bottom w:val="single" w:sz="4" w:space="0" w:color="auto"/>
              <w:right w:val="single" w:sz="4" w:space="0" w:color="auto"/>
            </w:tcBorders>
            <w:shd w:val="clear" w:color="auto" w:fill="auto"/>
            <w:noWrap/>
            <w:vAlign w:val="center"/>
            <w:hideMark/>
          </w:tcPr>
          <w:p w14:paraId="658A954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108E6B1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7560,7</w:t>
            </w:r>
          </w:p>
        </w:tc>
      </w:tr>
      <w:tr w:rsidR="004A3C0D" w:rsidRPr="00F7172E" w14:paraId="3E89CF68"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74A083B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1.22</w:t>
            </w:r>
          </w:p>
        </w:tc>
        <w:tc>
          <w:tcPr>
            <w:tcW w:w="586" w:type="pct"/>
            <w:tcBorders>
              <w:top w:val="nil"/>
              <w:left w:val="nil"/>
              <w:bottom w:val="single" w:sz="4" w:space="0" w:color="auto"/>
              <w:right w:val="single" w:sz="4" w:space="0" w:color="auto"/>
            </w:tcBorders>
            <w:shd w:val="clear" w:color="auto" w:fill="auto"/>
            <w:vAlign w:val="center"/>
            <w:hideMark/>
          </w:tcPr>
          <w:p w14:paraId="4CE8DE1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1863</w:t>
            </w:r>
          </w:p>
        </w:tc>
        <w:tc>
          <w:tcPr>
            <w:tcW w:w="585" w:type="pct"/>
            <w:tcBorders>
              <w:top w:val="nil"/>
              <w:left w:val="nil"/>
              <w:bottom w:val="single" w:sz="4" w:space="0" w:color="auto"/>
              <w:right w:val="single" w:sz="4" w:space="0" w:color="auto"/>
            </w:tcBorders>
            <w:shd w:val="clear" w:color="auto" w:fill="auto"/>
            <w:vAlign w:val="center"/>
            <w:hideMark/>
          </w:tcPr>
          <w:p w14:paraId="1C9DDD0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тк-789б</w:t>
            </w:r>
          </w:p>
        </w:tc>
        <w:tc>
          <w:tcPr>
            <w:tcW w:w="434" w:type="pct"/>
            <w:tcBorders>
              <w:top w:val="nil"/>
              <w:left w:val="nil"/>
              <w:bottom w:val="single" w:sz="4" w:space="0" w:color="auto"/>
              <w:right w:val="single" w:sz="4" w:space="0" w:color="auto"/>
            </w:tcBorders>
            <w:shd w:val="clear" w:color="auto" w:fill="auto"/>
            <w:vAlign w:val="center"/>
            <w:hideMark/>
          </w:tcPr>
          <w:p w14:paraId="6F34E48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8,92</w:t>
            </w:r>
          </w:p>
        </w:tc>
        <w:tc>
          <w:tcPr>
            <w:tcW w:w="353" w:type="pct"/>
            <w:tcBorders>
              <w:top w:val="nil"/>
              <w:left w:val="nil"/>
              <w:bottom w:val="single" w:sz="4" w:space="0" w:color="auto"/>
              <w:right w:val="single" w:sz="4" w:space="0" w:color="auto"/>
            </w:tcBorders>
            <w:shd w:val="clear" w:color="auto" w:fill="auto"/>
            <w:vAlign w:val="center"/>
            <w:hideMark/>
          </w:tcPr>
          <w:p w14:paraId="5B2FF57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59E8E21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single" w:sz="4" w:space="0" w:color="auto"/>
              <w:right w:val="single" w:sz="4" w:space="0" w:color="auto"/>
            </w:tcBorders>
            <w:shd w:val="clear" w:color="auto" w:fill="auto"/>
            <w:noWrap/>
            <w:vAlign w:val="center"/>
            <w:hideMark/>
          </w:tcPr>
          <w:p w14:paraId="56379DD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3,6</w:t>
            </w:r>
          </w:p>
        </w:tc>
        <w:tc>
          <w:tcPr>
            <w:tcW w:w="434" w:type="pct"/>
            <w:tcBorders>
              <w:top w:val="nil"/>
              <w:left w:val="nil"/>
              <w:bottom w:val="single" w:sz="4" w:space="0" w:color="auto"/>
              <w:right w:val="single" w:sz="4" w:space="0" w:color="auto"/>
            </w:tcBorders>
            <w:shd w:val="clear" w:color="auto" w:fill="auto"/>
            <w:vAlign w:val="center"/>
            <w:hideMark/>
          </w:tcPr>
          <w:p w14:paraId="2EAE63F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733E036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41838,5</w:t>
            </w:r>
          </w:p>
        </w:tc>
        <w:tc>
          <w:tcPr>
            <w:tcW w:w="398" w:type="pct"/>
            <w:tcBorders>
              <w:top w:val="nil"/>
              <w:left w:val="nil"/>
              <w:bottom w:val="single" w:sz="4" w:space="0" w:color="auto"/>
              <w:right w:val="single" w:sz="4" w:space="0" w:color="auto"/>
            </w:tcBorders>
            <w:shd w:val="clear" w:color="auto" w:fill="auto"/>
            <w:noWrap/>
            <w:vAlign w:val="center"/>
            <w:hideMark/>
          </w:tcPr>
          <w:p w14:paraId="2D1545E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8367,7</w:t>
            </w:r>
          </w:p>
        </w:tc>
        <w:tc>
          <w:tcPr>
            <w:tcW w:w="398" w:type="pct"/>
            <w:tcBorders>
              <w:top w:val="nil"/>
              <w:left w:val="nil"/>
              <w:bottom w:val="single" w:sz="4" w:space="0" w:color="auto"/>
              <w:right w:val="single" w:sz="4" w:space="0" w:color="auto"/>
            </w:tcBorders>
            <w:shd w:val="clear" w:color="auto" w:fill="auto"/>
            <w:noWrap/>
            <w:vAlign w:val="center"/>
            <w:hideMark/>
          </w:tcPr>
          <w:p w14:paraId="2426C34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7E1D210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440,7</w:t>
            </w:r>
          </w:p>
        </w:tc>
      </w:tr>
      <w:tr w:rsidR="004A3C0D" w:rsidRPr="00F7172E" w14:paraId="765E83DC"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47E6A0F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1.23</w:t>
            </w:r>
          </w:p>
        </w:tc>
        <w:tc>
          <w:tcPr>
            <w:tcW w:w="586" w:type="pct"/>
            <w:tcBorders>
              <w:top w:val="nil"/>
              <w:left w:val="nil"/>
              <w:bottom w:val="single" w:sz="4" w:space="0" w:color="auto"/>
              <w:right w:val="single" w:sz="4" w:space="0" w:color="auto"/>
            </w:tcBorders>
            <w:shd w:val="clear" w:color="auto" w:fill="auto"/>
            <w:vAlign w:val="center"/>
            <w:hideMark/>
          </w:tcPr>
          <w:p w14:paraId="75BA424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тк-788</w:t>
            </w:r>
          </w:p>
        </w:tc>
        <w:tc>
          <w:tcPr>
            <w:tcW w:w="585" w:type="pct"/>
            <w:tcBorders>
              <w:top w:val="nil"/>
              <w:left w:val="nil"/>
              <w:bottom w:val="single" w:sz="4" w:space="0" w:color="auto"/>
              <w:right w:val="single" w:sz="4" w:space="0" w:color="auto"/>
            </w:tcBorders>
            <w:shd w:val="clear" w:color="auto" w:fill="auto"/>
            <w:vAlign w:val="center"/>
            <w:hideMark/>
          </w:tcPr>
          <w:p w14:paraId="058D851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тк-789</w:t>
            </w:r>
          </w:p>
        </w:tc>
        <w:tc>
          <w:tcPr>
            <w:tcW w:w="434" w:type="pct"/>
            <w:tcBorders>
              <w:top w:val="nil"/>
              <w:left w:val="nil"/>
              <w:bottom w:val="single" w:sz="4" w:space="0" w:color="auto"/>
              <w:right w:val="single" w:sz="4" w:space="0" w:color="auto"/>
            </w:tcBorders>
            <w:shd w:val="clear" w:color="auto" w:fill="auto"/>
            <w:vAlign w:val="center"/>
            <w:hideMark/>
          </w:tcPr>
          <w:p w14:paraId="2138BC5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44,4</w:t>
            </w:r>
          </w:p>
        </w:tc>
        <w:tc>
          <w:tcPr>
            <w:tcW w:w="353" w:type="pct"/>
            <w:tcBorders>
              <w:top w:val="nil"/>
              <w:left w:val="nil"/>
              <w:bottom w:val="single" w:sz="4" w:space="0" w:color="auto"/>
              <w:right w:val="single" w:sz="4" w:space="0" w:color="auto"/>
            </w:tcBorders>
            <w:shd w:val="clear" w:color="auto" w:fill="auto"/>
            <w:vAlign w:val="center"/>
            <w:hideMark/>
          </w:tcPr>
          <w:p w14:paraId="189D694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125</w:t>
            </w:r>
          </w:p>
        </w:tc>
        <w:tc>
          <w:tcPr>
            <w:tcW w:w="386" w:type="pct"/>
            <w:tcBorders>
              <w:top w:val="nil"/>
              <w:left w:val="nil"/>
              <w:bottom w:val="single" w:sz="4" w:space="0" w:color="auto"/>
              <w:right w:val="single" w:sz="4" w:space="0" w:color="auto"/>
            </w:tcBorders>
            <w:shd w:val="clear" w:color="auto" w:fill="auto"/>
            <w:vAlign w:val="center"/>
            <w:hideMark/>
          </w:tcPr>
          <w:p w14:paraId="69DBF02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single" w:sz="4" w:space="0" w:color="auto"/>
              <w:right w:val="single" w:sz="4" w:space="0" w:color="auto"/>
            </w:tcBorders>
            <w:shd w:val="clear" w:color="auto" w:fill="auto"/>
            <w:noWrap/>
            <w:vAlign w:val="center"/>
            <w:hideMark/>
          </w:tcPr>
          <w:p w14:paraId="3598E69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17,8</w:t>
            </w:r>
          </w:p>
        </w:tc>
        <w:tc>
          <w:tcPr>
            <w:tcW w:w="434" w:type="pct"/>
            <w:tcBorders>
              <w:top w:val="nil"/>
              <w:left w:val="nil"/>
              <w:bottom w:val="single" w:sz="4" w:space="0" w:color="auto"/>
              <w:right w:val="single" w:sz="4" w:space="0" w:color="auto"/>
            </w:tcBorders>
            <w:shd w:val="clear" w:color="auto" w:fill="auto"/>
            <w:vAlign w:val="center"/>
            <w:hideMark/>
          </w:tcPr>
          <w:p w14:paraId="45D2908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39FEB5C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41838,5</w:t>
            </w:r>
          </w:p>
        </w:tc>
        <w:tc>
          <w:tcPr>
            <w:tcW w:w="398" w:type="pct"/>
            <w:tcBorders>
              <w:top w:val="nil"/>
              <w:left w:val="nil"/>
              <w:bottom w:val="single" w:sz="4" w:space="0" w:color="auto"/>
              <w:right w:val="single" w:sz="4" w:space="0" w:color="auto"/>
            </w:tcBorders>
            <w:shd w:val="clear" w:color="auto" w:fill="auto"/>
            <w:noWrap/>
            <w:vAlign w:val="center"/>
            <w:hideMark/>
          </w:tcPr>
          <w:p w14:paraId="7B90520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8367,7</w:t>
            </w:r>
          </w:p>
        </w:tc>
        <w:tc>
          <w:tcPr>
            <w:tcW w:w="398" w:type="pct"/>
            <w:tcBorders>
              <w:top w:val="nil"/>
              <w:left w:val="nil"/>
              <w:bottom w:val="single" w:sz="4" w:space="0" w:color="auto"/>
              <w:right w:val="single" w:sz="4" w:space="0" w:color="auto"/>
            </w:tcBorders>
            <w:shd w:val="clear" w:color="auto" w:fill="auto"/>
            <w:noWrap/>
            <w:vAlign w:val="center"/>
            <w:hideMark/>
          </w:tcPr>
          <w:p w14:paraId="6AA6F1D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21989A2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2193,5</w:t>
            </w:r>
          </w:p>
        </w:tc>
      </w:tr>
      <w:tr w:rsidR="004A3C0D" w:rsidRPr="00F7172E" w14:paraId="73C9A4CB"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2F589E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1.24</w:t>
            </w:r>
          </w:p>
        </w:tc>
        <w:tc>
          <w:tcPr>
            <w:tcW w:w="586" w:type="pct"/>
            <w:tcBorders>
              <w:top w:val="nil"/>
              <w:left w:val="nil"/>
              <w:bottom w:val="single" w:sz="4" w:space="0" w:color="auto"/>
              <w:right w:val="single" w:sz="4" w:space="0" w:color="auto"/>
            </w:tcBorders>
            <w:shd w:val="clear" w:color="auto" w:fill="auto"/>
            <w:vAlign w:val="center"/>
            <w:hideMark/>
          </w:tcPr>
          <w:p w14:paraId="40B7596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тк-780</w:t>
            </w:r>
          </w:p>
        </w:tc>
        <w:tc>
          <w:tcPr>
            <w:tcW w:w="585" w:type="pct"/>
            <w:tcBorders>
              <w:top w:val="nil"/>
              <w:left w:val="nil"/>
              <w:bottom w:val="single" w:sz="4" w:space="0" w:color="auto"/>
              <w:right w:val="single" w:sz="4" w:space="0" w:color="auto"/>
            </w:tcBorders>
            <w:shd w:val="clear" w:color="auto" w:fill="auto"/>
            <w:vAlign w:val="center"/>
            <w:hideMark/>
          </w:tcPr>
          <w:p w14:paraId="54EE788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тк-780а</w:t>
            </w:r>
          </w:p>
        </w:tc>
        <w:tc>
          <w:tcPr>
            <w:tcW w:w="434" w:type="pct"/>
            <w:tcBorders>
              <w:top w:val="nil"/>
              <w:left w:val="nil"/>
              <w:bottom w:val="single" w:sz="4" w:space="0" w:color="auto"/>
              <w:right w:val="single" w:sz="4" w:space="0" w:color="auto"/>
            </w:tcBorders>
            <w:shd w:val="clear" w:color="auto" w:fill="auto"/>
            <w:vAlign w:val="center"/>
            <w:hideMark/>
          </w:tcPr>
          <w:p w14:paraId="5B9282E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100,5</w:t>
            </w:r>
          </w:p>
        </w:tc>
        <w:tc>
          <w:tcPr>
            <w:tcW w:w="353" w:type="pct"/>
            <w:tcBorders>
              <w:top w:val="nil"/>
              <w:left w:val="nil"/>
              <w:bottom w:val="single" w:sz="4" w:space="0" w:color="auto"/>
              <w:right w:val="single" w:sz="4" w:space="0" w:color="auto"/>
            </w:tcBorders>
            <w:shd w:val="clear" w:color="auto" w:fill="auto"/>
            <w:vAlign w:val="center"/>
            <w:hideMark/>
          </w:tcPr>
          <w:p w14:paraId="1EB5743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515</w:t>
            </w:r>
          </w:p>
        </w:tc>
        <w:tc>
          <w:tcPr>
            <w:tcW w:w="386" w:type="pct"/>
            <w:tcBorders>
              <w:top w:val="nil"/>
              <w:left w:val="nil"/>
              <w:bottom w:val="single" w:sz="4" w:space="0" w:color="auto"/>
              <w:right w:val="single" w:sz="4" w:space="0" w:color="auto"/>
            </w:tcBorders>
            <w:shd w:val="clear" w:color="auto" w:fill="auto"/>
            <w:vAlign w:val="center"/>
            <w:hideMark/>
          </w:tcPr>
          <w:p w14:paraId="3237818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600</w:t>
            </w:r>
          </w:p>
        </w:tc>
        <w:tc>
          <w:tcPr>
            <w:tcW w:w="398" w:type="pct"/>
            <w:tcBorders>
              <w:top w:val="nil"/>
              <w:left w:val="nil"/>
              <w:bottom w:val="single" w:sz="4" w:space="0" w:color="auto"/>
              <w:right w:val="single" w:sz="4" w:space="0" w:color="auto"/>
            </w:tcBorders>
            <w:shd w:val="clear" w:color="auto" w:fill="auto"/>
            <w:noWrap/>
            <w:vAlign w:val="center"/>
            <w:hideMark/>
          </w:tcPr>
          <w:p w14:paraId="1671BA7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120,6</w:t>
            </w:r>
          </w:p>
        </w:tc>
        <w:tc>
          <w:tcPr>
            <w:tcW w:w="434" w:type="pct"/>
            <w:tcBorders>
              <w:top w:val="nil"/>
              <w:left w:val="nil"/>
              <w:bottom w:val="single" w:sz="4" w:space="0" w:color="auto"/>
              <w:right w:val="single" w:sz="4" w:space="0" w:color="auto"/>
            </w:tcBorders>
            <w:shd w:val="clear" w:color="auto" w:fill="auto"/>
            <w:vAlign w:val="center"/>
            <w:hideMark/>
          </w:tcPr>
          <w:p w14:paraId="240B429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 xml:space="preserve">Подземная </w:t>
            </w:r>
            <w:r w:rsidRPr="00F7172E">
              <w:rPr>
                <w:color w:val="000000"/>
                <w:sz w:val="16"/>
                <w:szCs w:val="16"/>
                <w:lang w:bidi="ar-SA"/>
              </w:rPr>
              <w:lastRenderedPageBreak/>
              <w:t>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5F059E9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lastRenderedPageBreak/>
              <w:t>102564,7</w:t>
            </w:r>
          </w:p>
        </w:tc>
        <w:tc>
          <w:tcPr>
            <w:tcW w:w="398" w:type="pct"/>
            <w:tcBorders>
              <w:top w:val="nil"/>
              <w:left w:val="nil"/>
              <w:bottom w:val="single" w:sz="4" w:space="0" w:color="auto"/>
              <w:right w:val="single" w:sz="4" w:space="0" w:color="auto"/>
            </w:tcBorders>
            <w:shd w:val="clear" w:color="auto" w:fill="auto"/>
            <w:noWrap/>
            <w:vAlign w:val="center"/>
            <w:hideMark/>
          </w:tcPr>
          <w:p w14:paraId="75A333D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20512,9</w:t>
            </w:r>
          </w:p>
        </w:tc>
        <w:tc>
          <w:tcPr>
            <w:tcW w:w="398" w:type="pct"/>
            <w:tcBorders>
              <w:top w:val="nil"/>
              <w:left w:val="nil"/>
              <w:bottom w:val="single" w:sz="4" w:space="0" w:color="auto"/>
              <w:right w:val="single" w:sz="4" w:space="0" w:color="auto"/>
            </w:tcBorders>
            <w:shd w:val="clear" w:color="auto" w:fill="auto"/>
            <w:noWrap/>
            <w:vAlign w:val="center"/>
            <w:hideMark/>
          </w:tcPr>
          <w:p w14:paraId="1107D50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74837FC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12171,2</w:t>
            </w:r>
          </w:p>
        </w:tc>
      </w:tr>
      <w:tr w:rsidR="004A3C0D" w:rsidRPr="00F7172E" w14:paraId="6D3E81C3"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19C4063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lastRenderedPageBreak/>
              <w:t>1.25</w:t>
            </w:r>
          </w:p>
        </w:tc>
        <w:tc>
          <w:tcPr>
            <w:tcW w:w="586" w:type="pct"/>
            <w:tcBorders>
              <w:top w:val="nil"/>
              <w:left w:val="nil"/>
              <w:bottom w:val="single" w:sz="4" w:space="0" w:color="auto"/>
              <w:right w:val="single" w:sz="4" w:space="0" w:color="auto"/>
            </w:tcBorders>
            <w:shd w:val="clear" w:color="auto" w:fill="auto"/>
            <w:vAlign w:val="center"/>
            <w:hideMark/>
          </w:tcPr>
          <w:p w14:paraId="1030542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тк-766</w:t>
            </w:r>
          </w:p>
        </w:tc>
        <w:tc>
          <w:tcPr>
            <w:tcW w:w="585" w:type="pct"/>
            <w:tcBorders>
              <w:top w:val="nil"/>
              <w:left w:val="nil"/>
              <w:bottom w:val="single" w:sz="4" w:space="0" w:color="auto"/>
              <w:right w:val="single" w:sz="4" w:space="0" w:color="auto"/>
            </w:tcBorders>
            <w:shd w:val="clear" w:color="auto" w:fill="auto"/>
            <w:vAlign w:val="center"/>
            <w:hideMark/>
          </w:tcPr>
          <w:p w14:paraId="2919885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тк-766</w:t>
            </w:r>
          </w:p>
        </w:tc>
        <w:tc>
          <w:tcPr>
            <w:tcW w:w="434" w:type="pct"/>
            <w:tcBorders>
              <w:top w:val="nil"/>
              <w:left w:val="nil"/>
              <w:bottom w:val="single" w:sz="4" w:space="0" w:color="auto"/>
              <w:right w:val="single" w:sz="4" w:space="0" w:color="auto"/>
            </w:tcBorders>
            <w:shd w:val="clear" w:color="auto" w:fill="auto"/>
            <w:vAlign w:val="center"/>
            <w:hideMark/>
          </w:tcPr>
          <w:p w14:paraId="5390CE4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1,87</w:t>
            </w:r>
          </w:p>
        </w:tc>
        <w:tc>
          <w:tcPr>
            <w:tcW w:w="353" w:type="pct"/>
            <w:tcBorders>
              <w:top w:val="nil"/>
              <w:left w:val="nil"/>
              <w:bottom w:val="single" w:sz="4" w:space="0" w:color="auto"/>
              <w:right w:val="single" w:sz="4" w:space="0" w:color="auto"/>
            </w:tcBorders>
            <w:shd w:val="clear" w:color="auto" w:fill="auto"/>
            <w:vAlign w:val="center"/>
            <w:hideMark/>
          </w:tcPr>
          <w:p w14:paraId="7546044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513</w:t>
            </w:r>
          </w:p>
        </w:tc>
        <w:tc>
          <w:tcPr>
            <w:tcW w:w="386" w:type="pct"/>
            <w:tcBorders>
              <w:top w:val="nil"/>
              <w:left w:val="nil"/>
              <w:bottom w:val="single" w:sz="4" w:space="0" w:color="auto"/>
              <w:right w:val="single" w:sz="4" w:space="0" w:color="auto"/>
            </w:tcBorders>
            <w:shd w:val="clear" w:color="auto" w:fill="auto"/>
            <w:vAlign w:val="center"/>
            <w:hideMark/>
          </w:tcPr>
          <w:p w14:paraId="1A1F287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600</w:t>
            </w:r>
          </w:p>
        </w:tc>
        <w:tc>
          <w:tcPr>
            <w:tcW w:w="398" w:type="pct"/>
            <w:tcBorders>
              <w:top w:val="nil"/>
              <w:left w:val="nil"/>
              <w:bottom w:val="single" w:sz="4" w:space="0" w:color="auto"/>
              <w:right w:val="single" w:sz="4" w:space="0" w:color="auto"/>
            </w:tcBorders>
            <w:shd w:val="clear" w:color="auto" w:fill="auto"/>
            <w:noWrap/>
            <w:vAlign w:val="center"/>
            <w:hideMark/>
          </w:tcPr>
          <w:p w14:paraId="3860C6E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2,2</w:t>
            </w:r>
          </w:p>
        </w:tc>
        <w:tc>
          <w:tcPr>
            <w:tcW w:w="434" w:type="pct"/>
            <w:tcBorders>
              <w:top w:val="nil"/>
              <w:left w:val="nil"/>
              <w:bottom w:val="single" w:sz="4" w:space="0" w:color="auto"/>
              <w:right w:val="single" w:sz="4" w:space="0" w:color="auto"/>
            </w:tcBorders>
            <w:shd w:val="clear" w:color="auto" w:fill="auto"/>
            <w:vAlign w:val="center"/>
            <w:hideMark/>
          </w:tcPr>
          <w:p w14:paraId="73BC86E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2290421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102564,7</w:t>
            </w:r>
          </w:p>
        </w:tc>
        <w:tc>
          <w:tcPr>
            <w:tcW w:w="398" w:type="pct"/>
            <w:tcBorders>
              <w:top w:val="nil"/>
              <w:left w:val="nil"/>
              <w:bottom w:val="single" w:sz="4" w:space="0" w:color="auto"/>
              <w:right w:val="single" w:sz="4" w:space="0" w:color="auto"/>
            </w:tcBorders>
            <w:shd w:val="clear" w:color="auto" w:fill="auto"/>
            <w:noWrap/>
            <w:vAlign w:val="center"/>
            <w:hideMark/>
          </w:tcPr>
          <w:p w14:paraId="1343E45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20512,9</w:t>
            </w:r>
          </w:p>
        </w:tc>
        <w:tc>
          <w:tcPr>
            <w:tcW w:w="398" w:type="pct"/>
            <w:tcBorders>
              <w:top w:val="nil"/>
              <w:left w:val="nil"/>
              <w:bottom w:val="single" w:sz="4" w:space="0" w:color="auto"/>
              <w:right w:val="single" w:sz="4" w:space="0" w:color="auto"/>
            </w:tcBorders>
            <w:shd w:val="clear" w:color="auto" w:fill="auto"/>
            <w:noWrap/>
            <w:vAlign w:val="center"/>
            <w:hideMark/>
          </w:tcPr>
          <w:p w14:paraId="2E9BA6B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24585EE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226,5</w:t>
            </w:r>
          </w:p>
        </w:tc>
      </w:tr>
      <w:tr w:rsidR="004A3C0D" w:rsidRPr="00F7172E" w14:paraId="4FDB6163"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1205039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1.26</w:t>
            </w:r>
          </w:p>
        </w:tc>
        <w:tc>
          <w:tcPr>
            <w:tcW w:w="586" w:type="pct"/>
            <w:tcBorders>
              <w:top w:val="nil"/>
              <w:left w:val="nil"/>
              <w:bottom w:val="single" w:sz="4" w:space="0" w:color="auto"/>
              <w:right w:val="single" w:sz="4" w:space="0" w:color="auto"/>
            </w:tcBorders>
            <w:shd w:val="clear" w:color="auto" w:fill="auto"/>
            <w:vAlign w:val="center"/>
            <w:hideMark/>
          </w:tcPr>
          <w:p w14:paraId="6568558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тк-766</w:t>
            </w:r>
          </w:p>
        </w:tc>
        <w:tc>
          <w:tcPr>
            <w:tcW w:w="585" w:type="pct"/>
            <w:tcBorders>
              <w:top w:val="nil"/>
              <w:left w:val="nil"/>
              <w:bottom w:val="single" w:sz="4" w:space="0" w:color="auto"/>
              <w:right w:val="single" w:sz="4" w:space="0" w:color="auto"/>
            </w:tcBorders>
            <w:shd w:val="clear" w:color="auto" w:fill="auto"/>
            <w:vAlign w:val="center"/>
            <w:hideMark/>
          </w:tcPr>
          <w:p w14:paraId="6EA7194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тк-771</w:t>
            </w:r>
          </w:p>
        </w:tc>
        <w:tc>
          <w:tcPr>
            <w:tcW w:w="434" w:type="pct"/>
            <w:tcBorders>
              <w:top w:val="nil"/>
              <w:left w:val="nil"/>
              <w:bottom w:val="single" w:sz="4" w:space="0" w:color="auto"/>
              <w:right w:val="single" w:sz="4" w:space="0" w:color="auto"/>
            </w:tcBorders>
            <w:shd w:val="clear" w:color="auto" w:fill="auto"/>
            <w:vAlign w:val="center"/>
            <w:hideMark/>
          </w:tcPr>
          <w:p w14:paraId="1B8199D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43,1</w:t>
            </w:r>
          </w:p>
        </w:tc>
        <w:tc>
          <w:tcPr>
            <w:tcW w:w="353" w:type="pct"/>
            <w:tcBorders>
              <w:top w:val="nil"/>
              <w:left w:val="nil"/>
              <w:bottom w:val="single" w:sz="4" w:space="0" w:color="auto"/>
              <w:right w:val="single" w:sz="4" w:space="0" w:color="auto"/>
            </w:tcBorders>
            <w:shd w:val="clear" w:color="auto" w:fill="auto"/>
            <w:vAlign w:val="center"/>
            <w:hideMark/>
          </w:tcPr>
          <w:p w14:paraId="55F7162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513</w:t>
            </w:r>
          </w:p>
        </w:tc>
        <w:tc>
          <w:tcPr>
            <w:tcW w:w="386" w:type="pct"/>
            <w:tcBorders>
              <w:top w:val="nil"/>
              <w:left w:val="nil"/>
              <w:bottom w:val="single" w:sz="4" w:space="0" w:color="auto"/>
              <w:right w:val="single" w:sz="4" w:space="0" w:color="auto"/>
            </w:tcBorders>
            <w:shd w:val="clear" w:color="auto" w:fill="auto"/>
            <w:vAlign w:val="center"/>
            <w:hideMark/>
          </w:tcPr>
          <w:p w14:paraId="031ADD7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600</w:t>
            </w:r>
          </w:p>
        </w:tc>
        <w:tc>
          <w:tcPr>
            <w:tcW w:w="398" w:type="pct"/>
            <w:tcBorders>
              <w:top w:val="nil"/>
              <w:left w:val="nil"/>
              <w:bottom w:val="single" w:sz="4" w:space="0" w:color="auto"/>
              <w:right w:val="single" w:sz="4" w:space="0" w:color="auto"/>
            </w:tcBorders>
            <w:shd w:val="clear" w:color="auto" w:fill="auto"/>
            <w:noWrap/>
            <w:vAlign w:val="center"/>
            <w:hideMark/>
          </w:tcPr>
          <w:p w14:paraId="38AE261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51,7</w:t>
            </w:r>
          </w:p>
        </w:tc>
        <w:tc>
          <w:tcPr>
            <w:tcW w:w="434" w:type="pct"/>
            <w:tcBorders>
              <w:top w:val="nil"/>
              <w:left w:val="nil"/>
              <w:bottom w:val="single" w:sz="4" w:space="0" w:color="auto"/>
              <w:right w:val="single" w:sz="4" w:space="0" w:color="auto"/>
            </w:tcBorders>
            <w:shd w:val="clear" w:color="auto" w:fill="auto"/>
            <w:vAlign w:val="center"/>
            <w:hideMark/>
          </w:tcPr>
          <w:p w14:paraId="0BF9469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7515B25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102564,7</w:t>
            </w:r>
          </w:p>
        </w:tc>
        <w:tc>
          <w:tcPr>
            <w:tcW w:w="398" w:type="pct"/>
            <w:tcBorders>
              <w:top w:val="nil"/>
              <w:left w:val="nil"/>
              <w:bottom w:val="single" w:sz="4" w:space="0" w:color="auto"/>
              <w:right w:val="single" w:sz="4" w:space="0" w:color="auto"/>
            </w:tcBorders>
            <w:shd w:val="clear" w:color="auto" w:fill="auto"/>
            <w:noWrap/>
            <w:vAlign w:val="center"/>
            <w:hideMark/>
          </w:tcPr>
          <w:p w14:paraId="5C68C41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20512,9</w:t>
            </w:r>
          </w:p>
        </w:tc>
        <w:tc>
          <w:tcPr>
            <w:tcW w:w="398" w:type="pct"/>
            <w:tcBorders>
              <w:top w:val="nil"/>
              <w:left w:val="nil"/>
              <w:bottom w:val="single" w:sz="4" w:space="0" w:color="auto"/>
              <w:right w:val="single" w:sz="4" w:space="0" w:color="auto"/>
            </w:tcBorders>
            <w:shd w:val="clear" w:color="auto" w:fill="auto"/>
            <w:noWrap/>
            <w:vAlign w:val="center"/>
            <w:hideMark/>
          </w:tcPr>
          <w:p w14:paraId="3A37C7F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08FF93F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5219,7</w:t>
            </w:r>
          </w:p>
        </w:tc>
      </w:tr>
      <w:tr w:rsidR="004A3C0D" w:rsidRPr="00F7172E" w14:paraId="4BF811B8"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E33EED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1.27</w:t>
            </w:r>
          </w:p>
        </w:tc>
        <w:tc>
          <w:tcPr>
            <w:tcW w:w="586" w:type="pct"/>
            <w:tcBorders>
              <w:top w:val="nil"/>
              <w:left w:val="nil"/>
              <w:bottom w:val="single" w:sz="4" w:space="0" w:color="auto"/>
              <w:right w:val="single" w:sz="4" w:space="0" w:color="auto"/>
            </w:tcBorders>
            <w:shd w:val="clear" w:color="auto" w:fill="auto"/>
            <w:vAlign w:val="center"/>
            <w:hideMark/>
          </w:tcPr>
          <w:p w14:paraId="195E090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тк-797</w:t>
            </w:r>
          </w:p>
        </w:tc>
        <w:tc>
          <w:tcPr>
            <w:tcW w:w="585" w:type="pct"/>
            <w:tcBorders>
              <w:top w:val="nil"/>
              <w:left w:val="nil"/>
              <w:bottom w:val="single" w:sz="4" w:space="0" w:color="auto"/>
              <w:right w:val="single" w:sz="4" w:space="0" w:color="auto"/>
            </w:tcBorders>
            <w:shd w:val="clear" w:color="auto" w:fill="auto"/>
            <w:vAlign w:val="center"/>
            <w:hideMark/>
          </w:tcPr>
          <w:p w14:paraId="478CBBA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тк-797</w:t>
            </w:r>
          </w:p>
        </w:tc>
        <w:tc>
          <w:tcPr>
            <w:tcW w:w="434" w:type="pct"/>
            <w:tcBorders>
              <w:top w:val="nil"/>
              <w:left w:val="nil"/>
              <w:bottom w:val="single" w:sz="4" w:space="0" w:color="auto"/>
              <w:right w:val="single" w:sz="4" w:space="0" w:color="auto"/>
            </w:tcBorders>
            <w:shd w:val="clear" w:color="auto" w:fill="auto"/>
            <w:vAlign w:val="center"/>
            <w:hideMark/>
          </w:tcPr>
          <w:p w14:paraId="7D08411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1,85</w:t>
            </w:r>
          </w:p>
        </w:tc>
        <w:tc>
          <w:tcPr>
            <w:tcW w:w="353" w:type="pct"/>
            <w:tcBorders>
              <w:top w:val="nil"/>
              <w:left w:val="nil"/>
              <w:bottom w:val="single" w:sz="4" w:space="0" w:color="auto"/>
              <w:right w:val="single" w:sz="4" w:space="0" w:color="auto"/>
            </w:tcBorders>
            <w:shd w:val="clear" w:color="auto" w:fill="auto"/>
            <w:vAlign w:val="center"/>
            <w:hideMark/>
          </w:tcPr>
          <w:p w14:paraId="40B63BD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2A22865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98" w:type="pct"/>
            <w:tcBorders>
              <w:top w:val="nil"/>
              <w:left w:val="nil"/>
              <w:bottom w:val="single" w:sz="4" w:space="0" w:color="auto"/>
              <w:right w:val="single" w:sz="4" w:space="0" w:color="auto"/>
            </w:tcBorders>
            <w:shd w:val="clear" w:color="auto" w:fill="auto"/>
            <w:noWrap/>
            <w:vAlign w:val="center"/>
            <w:hideMark/>
          </w:tcPr>
          <w:p w14:paraId="09888C4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0,6</w:t>
            </w:r>
          </w:p>
        </w:tc>
        <w:tc>
          <w:tcPr>
            <w:tcW w:w="434" w:type="pct"/>
            <w:tcBorders>
              <w:top w:val="nil"/>
              <w:left w:val="nil"/>
              <w:bottom w:val="single" w:sz="4" w:space="0" w:color="auto"/>
              <w:right w:val="single" w:sz="4" w:space="0" w:color="auto"/>
            </w:tcBorders>
            <w:shd w:val="clear" w:color="auto" w:fill="auto"/>
            <w:vAlign w:val="center"/>
            <w:hideMark/>
          </w:tcPr>
          <w:p w14:paraId="567A3D0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2A835EE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21209,6</w:t>
            </w:r>
          </w:p>
        </w:tc>
        <w:tc>
          <w:tcPr>
            <w:tcW w:w="398" w:type="pct"/>
            <w:tcBorders>
              <w:top w:val="nil"/>
              <w:left w:val="nil"/>
              <w:bottom w:val="single" w:sz="4" w:space="0" w:color="auto"/>
              <w:right w:val="single" w:sz="4" w:space="0" w:color="auto"/>
            </w:tcBorders>
            <w:shd w:val="clear" w:color="auto" w:fill="auto"/>
            <w:noWrap/>
            <w:vAlign w:val="center"/>
            <w:hideMark/>
          </w:tcPr>
          <w:p w14:paraId="0CDD84D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4241,9</w:t>
            </w:r>
          </w:p>
        </w:tc>
        <w:tc>
          <w:tcPr>
            <w:tcW w:w="398" w:type="pct"/>
            <w:tcBorders>
              <w:top w:val="nil"/>
              <w:left w:val="nil"/>
              <w:bottom w:val="single" w:sz="4" w:space="0" w:color="auto"/>
              <w:right w:val="single" w:sz="4" w:space="0" w:color="auto"/>
            </w:tcBorders>
            <w:shd w:val="clear" w:color="auto" w:fill="auto"/>
            <w:noWrap/>
            <w:vAlign w:val="center"/>
            <w:hideMark/>
          </w:tcPr>
          <w:p w14:paraId="293DDE4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45864B0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46,3</w:t>
            </w:r>
          </w:p>
        </w:tc>
      </w:tr>
      <w:tr w:rsidR="004A3C0D" w:rsidRPr="00F7172E" w14:paraId="2AE8AE2C"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06CCAE1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1.28</w:t>
            </w:r>
          </w:p>
        </w:tc>
        <w:tc>
          <w:tcPr>
            <w:tcW w:w="586" w:type="pct"/>
            <w:tcBorders>
              <w:top w:val="nil"/>
              <w:left w:val="nil"/>
              <w:bottom w:val="single" w:sz="4" w:space="0" w:color="auto"/>
              <w:right w:val="single" w:sz="4" w:space="0" w:color="auto"/>
            </w:tcBorders>
            <w:shd w:val="clear" w:color="auto" w:fill="auto"/>
            <w:vAlign w:val="center"/>
            <w:hideMark/>
          </w:tcPr>
          <w:p w14:paraId="753E7D1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тк-797</w:t>
            </w:r>
          </w:p>
        </w:tc>
        <w:tc>
          <w:tcPr>
            <w:tcW w:w="585" w:type="pct"/>
            <w:tcBorders>
              <w:top w:val="nil"/>
              <w:left w:val="nil"/>
              <w:bottom w:val="single" w:sz="4" w:space="0" w:color="auto"/>
              <w:right w:val="single" w:sz="4" w:space="0" w:color="auto"/>
            </w:tcBorders>
            <w:shd w:val="clear" w:color="auto" w:fill="auto"/>
            <w:vAlign w:val="center"/>
            <w:hideMark/>
          </w:tcPr>
          <w:p w14:paraId="7950EC8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1804</w:t>
            </w:r>
          </w:p>
        </w:tc>
        <w:tc>
          <w:tcPr>
            <w:tcW w:w="434" w:type="pct"/>
            <w:tcBorders>
              <w:top w:val="nil"/>
              <w:left w:val="nil"/>
              <w:bottom w:val="single" w:sz="4" w:space="0" w:color="auto"/>
              <w:right w:val="single" w:sz="4" w:space="0" w:color="auto"/>
            </w:tcBorders>
            <w:shd w:val="clear" w:color="auto" w:fill="auto"/>
            <w:vAlign w:val="center"/>
            <w:hideMark/>
          </w:tcPr>
          <w:p w14:paraId="308F2B3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130,33</w:t>
            </w:r>
          </w:p>
        </w:tc>
        <w:tc>
          <w:tcPr>
            <w:tcW w:w="353" w:type="pct"/>
            <w:tcBorders>
              <w:top w:val="nil"/>
              <w:left w:val="nil"/>
              <w:bottom w:val="single" w:sz="4" w:space="0" w:color="auto"/>
              <w:right w:val="single" w:sz="4" w:space="0" w:color="auto"/>
            </w:tcBorders>
            <w:shd w:val="clear" w:color="auto" w:fill="auto"/>
            <w:vAlign w:val="center"/>
            <w:hideMark/>
          </w:tcPr>
          <w:p w14:paraId="7F7AE3E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2885205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98" w:type="pct"/>
            <w:tcBorders>
              <w:top w:val="nil"/>
              <w:left w:val="nil"/>
              <w:bottom w:val="single" w:sz="4" w:space="0" w:color="auto"/>
              <w:right w:val="single" w:sz="4" w:space="0" w:color="auto"/>
            </w:tcBorders>
            <w:shd w:val="clear" w:color="auto" w:fill="auto"/>
            <w:noWrap/>
            <w:vAlign w:val="center"/>
            <w:hideMark/>
          </w:tcPr>
          <w:p w14:paraId="16361E7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39,1</w:t>
            </w:r>
          </w:p>
        </w:tc>
        <w:tc>
          <w:tcPr>
            <w:tcW w:w="434" w:type="pct"/>
            <w:tcBorders>
              <w:top w:val="nil"/>
              <w:left w:val="nil"/>
              <w:bottom w:val="single" w:sz="4" w:space="0" w:color="auto"/>
              <w:right w:val="single" w:sz="4" w:space="0" w:color="auto"/>
            </w:tcBorders>
            <w:shd w:val="clear" w:color="auto" w:fill="auto"/>
            <w:vAlign w:val="center"/>
            <w:hideMark/>
          </w:tcPr>
          <w:p w14:paraId="353AAC6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26F556C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34338,0</w:t>
            </w:r>
          </w:p>
        </w:tc>
        <w:tc>
          <w:tcPr>
            <w:tcW w:w="398" w:type="pct"/>
            <w:tcBorders>
              <w:top w:val="nil"/>
              <w:left w:val="nil"/>
              <w:bottom w:val="single" w:sz="4" w:space="0" w:color="auto"/>
              <w:right w:val="single" w:sz="4" w:space="0" w:color="auto"/>
            </w:tcBorders>
            <w:shd w:val="clear" w:color="auto" w:fill="auto"/>
            <w:noWrap/>
            <w:vAlign w:val="center"/>
            <w:hideMark/>
          </w:tcPr>
          <w:p w14:paraId="2D0E8B8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6867,6</w:t>
            </w:r>
          </w:p>
        </w:tc>
        <w:tc>
          <w:tcPr>
            <w:tcW w:w="398" w:type="pct"/>
            <w:tcBorders>
              <w:top w:val="nil"/>
              <w:left w:val="nil"/>
              <w:bottom w:val="single" w:sz="4" w:space="0" w:color="auto"/>
              <w:right w:val="single" w:sz="4" w:space="0" w:color="auto"/>
            </w:tcBorders>
            <w:shd w:val="clear" w:color="auto" w:fill="auto"/>
            <w:noWrap/>
            <w:vAlign w:val="center"/>
            <w:hideMark/>
          </w:tcPr>
          <w:p w14:paraId="220A6F5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055F0FA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5284,3</w:t>
            </w:r>
          </w:p>
        </w:tc>
      </w:tr>
      <w:tr w:rsidR="004A3C0D" w:rsidRPr="00F7172E" w14:paraId="6C2EDADA"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3B6E976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1.29</w:t>
            </w:r>
          </w:p>
        </w:tc>
        <w:tc>
          <w:tcPr>
            <w:tcW w:w="586" w:type="pct"/>
            <w:tcBorders>
              <w:top w:val="nil"/>
              <w:left w:val="nil"/>
              <w:bottom w:val="single" w:sz="4" w:space="0" w:color="auto"/>
              <w:right w:val="single" w:sz="4" w:space="0" w:color="auto"/>
            </w:tcBorders>
            <w:shd w:val="clear" w:color="auto" w:fill="auto"/>
            <w:vAlign w:val="center"/>
            <w:hideMark/>
          </w:tcPr>
          <w:p w14:paraId="1CB397A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тк-775</w:t>
            </w:r>
          </w:p>
        </w:tc>
        <w:tc>
          <w:tcPr>
            <w:tcW w:w="585" w:type="pct"/>
            <w:tcBorders>
              <w:top w:val="nil"/>
              <w:left w:val="nil"/>
              <w:bottom w:val="single" w:sz="4" w:space="0" w:color="auto"/>
              <w:right w:val="single" w:sz="4" w:space="0" w:color="auto"/>
            </w:tcBorders>
            <w:shd w:val="clear" w:color="auto" w:fill="auto"/>
            <w:vAlign w:val="center"/>
            <w:hideMark/>
          </w:tcPr>
          <w:p w14:paraId="30CD827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тк-777</w:t>
            </w:r>
          </w:p>
        </w:tc>
        <w:tc>
          <w:tcPr>
            <w:tcW w:w="434" w:type="pct"/>
            <w:tcBorders>
              <w:top w:val="nil"/>
              <w:left w:val="nil"/>
              <w:bottom w:val="single" w:sz="4" w:space="0" w:color="auto"/>
              <w:right w:val="single" w:sz="4" w:space="0" w:color="auto"/>
            </w:tcBorders>
            <w:shd w:val="clear" w:color="auto" w:fill="auto"/>
            <w:vAlign w:val="center"/>
            <w:hideMark/>
          </w:tcPr>
          <w:p w14:paraId="5713BE5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97,33</w:t>
            </w:r>
          </w:p>
        </w:tc>
        <w:tc>
          <w:tcPr>
            <w:tcW w:w="353" w:type="pct"/>
            <w:tcBorders>
              <w:top w:val="nil"/>
              <w:left w:val="nil"/>
              <w:bottom w:val="single" w:sz="4" w:space="0" w:color="auto"/>
              <w:right w:val="single" w:sz="4" w:space="0" w:color="auto"/>
            </w:tcBorders>
            <w:shd w:val="clear" w:color="auto" w:fill="auto"/>
            <w:vAlign w:val="center"/>
            <w:hideMark/>
          </w:tcPr>
          <w:p w14:paraId="2B78F92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513</w:t>
            </w:r>
          </w:p>
        </w:tc>
        <w:tc>
          <w:tcPr>
            <w:tcW w:w="386" w:type="pct"/>
            <w:tcBorders>
              <w:top w:val="nil"/>
              <w:left w:val="nil"/>
              <w:bottom w:val="single" w:sz="4" w:space="0" w:color="auto"/>
              <w:right w:val="single" w:sz="4" w:space="0" w:color="auto"/>
            </w:tcBorders>
            <w:shd w:val="clear" w:color="auto" w:fill="auto"/>
            <w:vAlign w:val="center"/>
            <w:hideMark/>
          </w:tcPr>
          <w:p w14:paraId="5AFB0AD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600</w:t>
            </w:r>
          </w:p>
        </w:tc>
        <w:tc>
          <w:tcPr>
            <w:tcW w:w="398" w:type="pct"/>
            <w:tcBorders>
              <w:top w:val="nil"/>
              <w:left w:val="nil"/>
              <w:bottom w:val="single" w:sz="4" w:space="0" w:color="auto"/>
              <w:right w:val="single" w:sz="4" w:space="0" w:color="auto"/>
            </w:tcBorders>
            <w:shd w:val="clear" w:color="auto" w:fill="auto"/>
            <w:noWrap/>
            <w:vAlign w:val="center"/>
            <w:hideMark/>
          </w:tcPr>
          <w:p w14:paraId="6BDB7A0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116,8</w:t>
            </w:r>
          </w:p>
        </w:tc>
        <w:tc>
          <w:tcPr>
            <w:tcW w:w="434" w:type="pct"/>
            <w:tcBorders>
              <w:top w:val="nil"/>
              <w:left w:val="nil"/>
              <w:bottom w:val="single" w:sz="4" w:space="0" w:color="auto"/>
              <w:right w:val="single" w:sz="4" w:space="0" w:color="auto"/>
            </w:tcBorders>
            <w:shd w:val="clear" w:color="auto" w:fill="auto"/>
            <w:vAlign w:val="center"/>
            <w:hideMark/>
          </w:tcPr>
          <w:p w14:paraId="5DE5208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3A1EC27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102564,7</w:t>
            </w:r>
          </w:p>
        </w:tc>
        <w:tc>
          <w:tcPr>
            <w:tcW w:w="398" w:type="pct"/>
            <w:tcBorders>
              <w:top w:val="nil"/>
              <w:left w:val="nil"/>
              <w:bottom w:val="single" w:sz="4" w:space="0" w:color="auto"/>
              <w:right w:val="single" w:sz="4" w:space="0" w:color="auto"/>
            </w:tcBorders>
            <w:shd w:val="clear" w:color="auto" w:fill="auto"/>
            <w:noWrap/>
            <w:vAlign w:val="center"/>
            <w:hideMark/>
          </w:tcPr>
          <w:p w14:paraId="4917827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20512,9</w:t>
            </w:r>
          </w:p>
        </w:tc>
        <w:tc>
          <w:tcPr>
            <w:tcW w:w="398" w:type="pct"/>
            <w:tcBorders>
              <w:top w:val="nil"/>
              <w:left w:val="nil"/>
              <w:bottom w:val="single" w:sz="4" w:space="0" w:color="auto"/>
              <w:right w:val="single" w:sz="4" w:space="0" w:color="auto"/>
            </w:tcBorders>
            <w:shd w:val="clear" w:color="auto" w:fill="auto"/>
            <w:noWrap/>
            <w:vAlign w:val="center"/>
            <w:hideMark/>
          </w:tcPr>
          <w:p w14:paraId="25F4AEE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36E78D9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11787,3</w:t>
            </w:r>
          </w:p>
        </w:tc>
      </w:tr>
      <w:tr w:rsidR="004A3C0D" w:rsidRPr="00F7172E" w14:paraId="51EAE06C"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5C8EBB9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1.30</w:t>
            </w:r>
          </w:p>
        </w:tc>
        <w:tc>
          <w:tcPr>
            <w:tcW w:w="586" w:type="pct"/>
            <w:tcBorders>
              <w:top w:val="nil"/>
              <w:left w:val="nil"/>
              <w:bottom w:val="single" w:sz="4" w:space="0" w:color="auto"/>
              <w:right w:val="single" w:sz="4" w:space="0" w:color="auto"/>
            </w:tcBorders>
            <w:shd w:val="clear" w:color="auto" w:fill="auto"/>
            <w:vAlign w:val="center"/>
            <w:hideMark/>
          </w:tcPr>
          <w:p w14:paraId="6ABFFE0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тк-774</w:t>
            </w:r>
          </w:p>
        </w:tc>
        <w:tc>
          <w:tcPr>
            <w:tcW w:w="585" w:type="pct"/>
            <w:tcBorders>
              <w:top w:val="nil"/>
              <w:left w:val="nil"/>
              <w:bottom w:val="single" w:sz="4" w:space="0" w:color="auto"/>
              <w:right w:val="single" w:sz="4" w:space="0" w:color="auto"/>
            </w:tcBorders>
            <w:shd w:val="clear" w:color="auto" w:fill="auto"/>
            <w:vAlign w:val="center"/>
            <w:hideMark/>
          </w:tcPr>
          <w:p w14:paraId="6282234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тк-775</w:t>
            </w:r>
          </w:p>
        </w:tc>
        <w:tc>
          <w:tcPr>
            <w:tcW w:w="434" w:type="pct"/>
            <w:tcBorders>
              <w:top w:val="nil"/>
              <w:left w:val="nil"/>
              <w:bottom w:val="single" w:sz="4" w:space="0" w:color="auto"/>
              <w:right w:val="single" w:sz="4" w:space="0" w:color="auto"/>
            </w:tcBorders>
            <w:shd w:val="clear" w:color="auto" w:fill="auto"/>
            <w:vAlign w:val="center"/>
            <w:hideMark/>
          </w:tcPr>
          <w:p w14:paraId="358FF32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63,85</w:t>
            </w:r>
          </w:p>
        </w:tc>
        <w:tc>
          <w:tcPr>
            <w:tcW w:w="353" w:type="pct"/>
            <w:tcBorders>
              <w:top w:val="nil"/>
              <w:left w:val="nil"/>
              <w:bottom w:val="single" w:sz="4" w:space="0" w:color="auto"/>
              <w:right w:val="single" w:sz="4" w:space="0" w:color="auto"/>
            </w:tcBorders>
            <w:shd w:val="clear" w:color="auto" w:fill="auto"/>
            <w:vAlign w:val="center"/>
            <w:hideMark/>
          </w:tcPr>
          <w:p w14:paraId="6E6FAD8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513</w:t>
            </w:r>
          </w:p>
        </w:tc>
        <w:tc>
          <w:tcPr>
            <w:tcW w:w="386" w:type="pct"/>
            <w:tcBorders>
              <w:top w:val="nil"/>
              <w:left w:val="nil"/>
              <w:bottom w:val="single" w:sz="4" w:space="0" w:color="auto"/>
              <w:right w:val="single" w:sz="4" w:space="0" w:color="auto"/>
            </w:tcBorders>
            <w:shd w:val="clear" w:color="auto" w:fill="auto"/>
            <w:vAlign w:val="center"/>
            <w:hideMark/>
          </w:tcPr>
          <w:p w14:paraId="4D61F5A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600</w:t>
            </w:r>
          </w:p>
        </w:tc>
        <w:tc>
          <w:tcPr>
            <w:tcW w:w="398" w:type="pct"/>
            <w:tcBorders>
              <w:top w:val="nil"/>
              <w:left w:val="nil"/>
              <w:bottom w:val="single" w:sz="4" w:space="0" w:color="auto"/>
              <w:right w:val="single" w:sz="4" w:space="0" w:color="auto"/>
            </w:tcBorders>
            <w:shd w:val="clear" w:color="auto" w:fill="auto"/>
            <w:noWrap/>
            <w:vAlign w:val="center"/>
            <w:hideMark/>
          </w:tcPr>
          <w:p w14:paraId="4219019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76,6</w:t>
            </w:r>
          </w:p>
        </w:tc>
        <w:tc>
          <w:tcPr>
            <w:tcW w:w="434" w:type="pct"/>
            <w:tcBorders>
              <w:top w:val="nil"/>
              <w:left w:val="nil"/>
              <w:bottom w:val="single" w:sz="4" w:space="0" w:color="auto"/>
              <w:right w:val="single" w:sz="4" w:space="0" w:color="auto"/>
            </w:tcBorders>
            <w:shd w:val="clear" w:color="auto" w:fill="auto"/>
            <w:vAlign w:val="center"/>
            <w:hideMark/>
          </w:tcPr>
          <w:p w14:paraId="54600C5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03C5A4A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102564,7</w:t>
            </w:r>
          </w:p>
        </w:tc>
        <w:tc>
          <w:tcPr>
            <w:tcW w:w="398" w:type="pct"/>
            <w:tcBorders>
              <w:top w:val="nil"/>
              <w:left w:val="nil"/>
              <w:bottom w:val="single" w:sz="4" w:space="0" w:color="auto"/>
              <w:right w:val="single" w:sz="4" w:space="0" w:color="auto"/>
            </w:tcBorders>
            <w:shd w:val="clear" w:color="auto" w:fill="auto"/>
            <w:noWrap/>
            <w:vAlign w:val="center"/>
            <w:hideMark/>
          </w:tcPr>
          <w:p w14:paraId="504A154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20512,9</w:t>
            </w:r>
          </w:p>
        </w:tc>
        <w:tc>
          <w:tcPr>
            <w:tcW w:w="398" w:type="pct"/>
            <w:tcBorders>
              <w:top w:val="nil"/>
              <w:left w:val="nil"/>
              <w:bottom w:val="single" w:sz="4" w:space="0" w:color="auto"/>
              <w:right w:val="single" w:sz="4" w:space="0" w:color="auto"/>
            </w:tcBorders>
            <w:shd w:val="clear" w:color="auto" w:fill="auto"/>
            <w:noWrap/>
            <w:vAlign w:val="center"/>
            <w:hideMark/>
          </w:tcPr>
          <w:p w14:paraId="451EF54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4FB445E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7732,7</w:t>
            </w:r>
          </w:p>
        </w:tc>
      </w:tr>
      <w:tr w:rsidR="004A3C0D" w:rsidRPr="00F7172E" w14:paraId="364637C0"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3AB074D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1.31</w:t>
            </w:r>
          </w:p>
        </w:tc>
        <w:tc>
          <w:tcPr>
            <w:tcW w:w="586" w:type="pct"/>
            <w:tcBorders>
              <w:top w:val="nil"/>
              <w:left w:val="nil"/>
              <w:bottom w:val="single" w:sz="4" w:space="0" w:color="auto"/>
              <w:right w:val="single" w:sz="4" w:space="0" w:color="auto"/>
            </w:tcBorders>
            <w:shd w:val="clear" w:color="auto" w:fill="auto"/>
            <w:vAlign w:val="center"/>
            <w:hideMark/>
          </w:tcPr>
          <w:p w14:paraId="1E7F1B4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тк-773</w:t>
            </w:r>
          </w:p>
        </w:tc>
        <w:tc>
          <w:tcPr>
            <w:tcW w:w="585" w:type="pct"/>
            <w:tcBorders>
              <w:top w:val="nil"/>
              <w:left w:val="nil"/>
              <w:bottom w:val="single" w:sz="4" w:space="0" w:color="auto"/>
              <w:right w:val="single" w:sz="4" w:space="0" w:color="auto"/>
            </w:tcBorders>
            <w:shd w:val="clear" w:color="auto" w:fill="auto"/>
            <w:vAlign w:val="center"/>
            <w:hideMark/>
          </w:tcPr>
          <w:p w14:paraId="0D4604A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тк-774</w:t>
            </w:r>
          </w:p>
        </w:tc>
        <w:tc>
          <w:tcPr>
            <w:tcW w:w="434" w:type="pct"/>
            <w:tcBorders>
              <w:top w:val="nil"/>
              <w:left w:val="nil"/>
              <w:bottom w:val="single" w:sz="4" w:space="0" w:color="auto"/>
              <w:right w:val="single" w:sz="4" w:space="0" w:color="auto"/>
            </w:tcBorders>
            <w:shd w:val="clear" w:color="auto" w:fill="auto"/>
            <w:vAlign w:val="center"/>
            <w:hideMark/>
          </w:tcPr>
          <w:p w14:paraId="522C50C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57,7</w:t>
            </w:r>
          </w:p>
        </w:tc>
        <w:tc>
          <w:tcPr>
            <w:tcW w:w="353" w:type="pct"/>
            <w:tcBorders>
              <w:top w:val="nil"/>
              <w:left w:val="nil"/>
              <w:bottom w:val="single" w:sz="4" w:space="0" w:color="auto"/>
              <w:right w:val="single" w:sz="4" w:space="0" w:color="auto"/>
            </w:tcBorders>
            <w:shd w:val="clear" w:color="auto" w:fill="auto"/>
            <w:vAlign w:val="center"/>
            <w:hideMark/>
          </w:tcPr>
          <w:p w14:paraId="0924D12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513</w:t>
            </w:r>
          </w:p>
        </w:tc>
        <w:tc>
          <w:tcPr>
            <w:tcW w:w="386" w:type="pct"/>
            <w:tcBorders>
              <w:top w:val="nil"/>
              <w:left w:val="nil"/>
              <w:bottom w:val="single" w:sz="4" w:space="0" w:color="auto"/>
              <w:right w:val="single" w:sz="4" w:space="0" w:color="auto"/>
            </w:tcBorders>
            <w:shd w:val="clear" w:color="auto" w:fill="auto"/>
            <w:vAlign w:val="center"/>
            <w:hideMark/>
          </w:tcPr>
          <w:p w14:paraId="647837E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600</w:t>
            </w:r>
          </w:p>
        </w:tc>
        <w:tc>
          <w:tcPr>
            <w:tcW w:w="398" w:type="pct"/>
            <w:tcBorders>
              <w:top w:val="nil"/>
              <w:left w:val="nil"/>
              <w:bottom w:val="single" w:sz="4" w:space="0" w:color="auto"/>
              <w:right w:val="single" w:sz="4" w:space="0" w:color="auto"/>
            </w:tcBorders>
            <w:shd w:val="clear" w:color="auto" w:fill="auto"/>
            <w:noWrap/>
            <w:vAlign w:val="center"/>
            <w:hideMark/>
          </w:tcPr>
          <w:p w14:paraId="7305935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69,2</w:t>
            </w:r>
          </w:p>
        </w:tc>
        <w:tc>
          <w:tcPr>
            <w:tcW w:w="434" w:type="pct"/>
            <w:tcBorders>
              <w:top w:val="nil"/>
              <w:left w:val="nil"/>
              <w:bottom w:val="single" w:sz="4" w:space="0" w:color="auto"/>
              <w:right w:val="single" w:sz="4" w:space="0" w:color="auto"/>
            </w:tcBorders>
            <w:shd w:val="clear" w:color="auto" w:fill="auto"/>
            <w:vAlign w:val="center"/>
            <w:hideMark/>
          </w:tcPr>
          <w:p w14:paraId="37F2B5E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7538CFB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102564,7</w:t>
            </w:r>
          </w:p>
        </w:tc>
        <w:tc>
          <w:tcPr>
            <w:tcW w:w="398" w:type="pct"/>
            <w:tcBorders>
              <w:top w:val="nil"/>
              <w:left w:val="nil"/>
              <w:bottom w:val="single" w:sz="4" w:space="0" w:color="auto"/>
              <w:right w:val="single" w:sz="4" w:space="0" w:color="auto"/>
            </w:tcBorders>
            <w:shd w:val="clear" w:color="auto" w:fill="auto"/>
            <w:noWrap/>
            <w:vAlign w:val="center"/>
            <w:hideMark/>
          </w:tcPr>
          <w:p w14:paraId="1F85317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20512,9</w:t>
            </w:r>
          </w:p>
        </w:tc>
        <w:tc>
          <w:tcPr>
            <w:tcW w:w="398" w:type="pct"/>
            <w:tcBorders>
              <w:top w:val="nil"/>
              <w:left w:val="nil"/>
              <w:bottom w:val="single" w:sz="4" w:space="0" w:color="auto"/>
              <w:right w:val="single" w:sz="4" w:space="0" w:color="auto"/>
            </w:tcBorders>
            <w:shd w:val="clear" w:color="auto" w:fill="auto"/>
            <w:noWrap/>
            <w:vAlign w:val="center"/>
            <w:hideMark/>
          </w:tcPr>
          <w:p w14:paraId="53C76C7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2499AB1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6987,9</w:t>
            </w:r>
          </w:p>
        </w:tc>
      </w:tr>
      <w:tr w:rsidR="004A3C0D" w:rsidRPr="00F7172E" w14:paraId="47A97171"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3ED58DC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1.32</w:t>
            </w:r>
          </w:p>
        </w:tc>
        <w:tc>
          <w:tcPr>
            <w:tcW w:w="586" w:type="pct"/>
            <w:tcBorders>
              <w:top w:val="nil"/>
              <w:left w:val="nil"/>
              <w:bottom w:val="single" w:sz="4" w:space="0" w:color="auto"/>
              <w:right w:val="single" w:sz="4" w:space="0" w:color="auto"/>
            </w:tcBorders>
            <w:shd w:val="clear" w:color="auto" w:fill="auto"/>
            <w:vAlign w:val="center"/>
            <w:hideMark/>
          </w:tcPr>
          <w:p w14:paraId="21ACDAA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тк-772</w:t>
            </w:r>
          </w:p>
        </w:tc>
        <w:tc>
          <w:tcPr>
            <w:tcW w:w="585" w:type="pct"/>
            <w:tcBorders>
              <w:top w:val="nil"/>
              <w:left w:val="nil"/>
              <w:bottom w:val="single" w:sz="4" w:space="0" w:color="auto"/>
              <w:right w:val="single" w:sz="4" w:space="0" w:color="auto"/>
            </w:tcBorders>
            <w:shd w:val="clear" w:color="auto" w:fill="auto"/>
            <w:vAlign w:val="center"/>
            <w:hideMark/>
          </w:tcPr>
          <w:p w14:paraId="7F4CAD2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тк-773</w:t>
            </w:r>
          </w:p>
        </w:tc>
        <w:tc>
          <w:tcPr>
            <w:tcW w:w="434" w:type="pct"/>
            <w:tcBorders>
              <w:top w:val="nil"/>
              <w:left w:val="nil"/>
              <w:bottom w:val="single" w:sz="4" w:space="0" w:color="auto"/>
              <w:right w:val="single" w:sz="4" w:space="0" w:color="auto"/>
            </w:tcBorders>
            <w:shd w:val="clear" w:color="auto" w:fill="auto"/>
            <w:vAlign w:val="center"/>
            <w:hideMark/>
          </w:tcPr>
          <w:p w14:paraId="3B9AA5E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111,23</w:t>
            </w:r>
          </w:p>
        </w:tc>
        <w:tc>
          <w:tcPr>
            <w:tcW w:w="353" w:type="pct"/>
            <w:tcBorders>
              <w:top w:val="nil"/>
              <w:left w:val="nil"/>
              <w:bottom w:val="single" w:sz="4" w:space="0" w:color="auto"/>
              <w:right w:val="single" w:sz="4" w:space="0" w:color="auto"/>
            </w:tcBorders>
            <w:shd w:val="clear" w:color="auto" w:fill="auto"/>
            <w:vAlign w:val="center"/>
            <w:hideMark/>
          </w:tcPr>
          <w:p w14:paraId="36DA68F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513</w:t>
            </w:r>
          </w:p>
        </w:tc>
        <w:tc>
          <w:tcPr>
            <w:tcW w:w="386" w:type="pct"/>
            <w:tcBorders>
              <w:top w:val="nil"/>
              <w:left w:val="nil"/>
              <w:bottom w:val="single" w:sz="4" w:space="0" w:color="auto"/>
              <w:right w:val="single" w:sz="4" w:space="0" w:color="auto"/>
            </w:tcBorders>
            <w:shd w:val="clear" w:color="auto" w:fill="auto"/>
            <w:vAlign w:val="center"/>
            <w:hideMark/>
          </w:tcPr>
          <w:p w14:paraId="73F925A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600</w:t>
            </w:r>
          </w:p>
        </w:tc>
        <w:tc>
          <w:tcPr>
            <w:tcW w:w="398" w:type="pct"/>
            <w:tcBorders>
              <w:top w:val="nil"/>
              <w:left w:val="nil"/>
              <w:bottom w:val="single" w:sz="4" w:space="0" w:color="auto"/>
              <w:right w:val="single" w:sz="4" w:space="0" w:color="auto"/>
            </w:tcBorders>
            <w:shd w:val="clear" w:color="auto" w:fill="auto"/>
            <w:noWrap/>
            <w:vAlign w:val="center"/>
            <w:hideMark/>
          </w:tcPr>
          <w:p w14:paraId="3826E07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133,5</w:t>
            </w:r>
          </w:p>
        </w:tc>
        <w:tc>
          <w:tcPr>
            <w:tcW w:w="434" w:type="pct"/>
            <w:tcBorders>
              <w:top w:val="nil"/>
              <w:left w:val="nil"/>
              <w:bottom w:val="single" w:sz="4" w:space="0" w:color="auto"/>
              <w:right w:val="single" w:sz="4" w:space="0" w:color="auto"/>
            </w:tcBorders>
            <w:shd w:val="clear" w:color="auto" w:fill="auto"/>
            <w:vAlign w:val="center"/>
            <w:hideMark/>
          </w:tcPr>
          <w:p w14:paraId="467E433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74E59D3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102564,7</w:t>
            </w:r>
          </w:p>
        </w:tc>
        <w:tc>
          <w:tcPr>
            <w:tcW w:w="398" w:type="pct"/>
            <w:tcBorders>
              <w:top w:val="nil"/>
              <w:left w:val="nil"/>
              <w:bottom w:val="single" w:sz="4" w:space="0" w:color="auto"/>
              <w:right w:val="single" w:sz="4" w:space="0" w:color="auto"/>
            </w:tcBorders>
            <w:shd w:val="clear" w:color="auto" w:fill="auto"/>
            <w:noWrap/>
            <w:vAlign w:val="center"/>
            <w:hideMark/>
          </w:tcPr>
          <w:p w14:paraId="27CC8FE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20512,9</w:t>
            </w:r>
          </w:p>
        </w:tc>
        <w:tc>
          <w:tcPr>
            <w:tcW w:w="398" w:type="pct"/>
            <w:tcBorders>
              <w:top w:val="nil"/>
              <w:left w:val="nil"/>
              <w:bottom w:val="single" w:sz="4" w:space="0" w:color="auto"/>
              <w:right w:val="single" w:sz="4" w:space="0" w:color="auto"/>
            </w:tcBorders>
            <w:shd w:val="clear" w:color="auto" w:fill="auto"/>
            <w:noWrap/>
            <w:vAlign w:val="center"/>
            <w:hideMark/>
          </w:tcPr>
          <w:p w14:paraId="6DB9A42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05DB431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13470,7</w:t>
            </w:r>
          </w:p>
        </w:tc>
      </w:tr>
      <w:tr w:rsidR="004A3C0D" w:rsidRPr="00F7172E" w14:paraId="48BC6ADE"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4A71DCB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1.33</w:t>
            </w:r>
          </w:p>
        </w:tc>
        <w:tc>
          <w:tcPr>
            <w:tcW w:w="586" w:type="pct"/>
            <w:tcBorders>
              <w:top w:val="nil"/>
              <w:left w:val="nil"/>
              <w:bottom w:val="single" w:sz="4" w:space="0" w:color="auto"/>
              <w:right w:val="single" w:sz="4" w:space="0" w:color="auto"/>
            </w:tcBorders>
            <w:shd w:val="clear" w:color="auto" w:fill="auto"/>
            <w:vAlign w:val="center"/>
            <w:hideMark/>
          </w:tcPr>
          <w:p w14:paraId="0D2CF1B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тк-771</w:t>
            </w:r>
          </w:p>
        </w:tc>
        <w:tc>
          <w:tcPr>
            <w:tcW w:w="585" w:type="pct"/>
            <w:tcBorders>
              <w:top w:val="nil"/>
              <w:left w:val="nil"/>
              <w:bottom w:val="single" w:sz="4" w:space="0" w:color="auto"/>
              <w:right w:val="single" w:sz="4" w:space="0" w:color="auto"/>
            </w:tcBorders>
            <w:shd w:val="clear" w:color="auto" w:fill="auto"/>
            <w:vAlign w:val="center"/>
            <w:hideMark/>
          </w:tcPr>
          <w:p w14:paraId="104274F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тк-772</w:t>
            </w:r>
          </w:p>
        </w:tc>
        <w:tc>
          <w:tcPr>
            <w:tcW w:w="434" w:type="pct"/>
            <w:tcBorders>
              <w:top w:val="nil"/>
              <w:left w:val="nil"/>
              <w:bottom w:val="single" w:sz="4" w:space="0" w:color="auto"/>
              <w:right w:val="single" w:sz="4" w:space="0" w:color="auto"/>
            </w:tcBorders>
            <w:shd w:val="clear" w:color="auto" w:fill="auto"/>
            <w:vAlign w:val="center"/>
            <w:hideMark/>
          </w:tcPr>
          <w:p w14:paraId="608D0B8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102,63</w:t>
            </w:r>
          </w:p>
        </w:tc>
        <w:tc>
          <w:tcPr>
            <w:tcW w:w="353" w:type="pct"/>
            <w:tcBorders>
              <w:top w:val="nil"/>
              <w:left w:val="nil"/>
              <w:bottom w:val="single" w:sz="4" w:space="0" w:color="auto"/>
              <w:right w:val="single" w:sz="4" w:space="0" w:color="auto"/>
            </w:tcBorders>
            <w:shd w:val="clear" w:color="auto" w:fill="auto"/>
            <w:vAlign w:val="center"/>
            <w:hideMark/>
          </w:tcPr>
          <w:p w14:paraId="1DFF386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513</w:t>
            </w:r>
          </w:p>
        </w:tc>
        <w:tc>
          <w:tcPr>
            <w:tcW w:w="386" w:type="pct"/>
            <w:tcBorders>
              <w:top w:val="nil"/>
              <w:left w:val="nil"/>
              <w:bottom w:val="single" w:sz="4" w:space="0" w:color="auto"/>
              <w:right w:val="single" w:sz="4" w:space="0" w:color="auto"/>
            </w:tcBorders>
            <w:shd w:val="clear" w:color="auto" w:fill="auto"/>
            <w:vAlign w:val="center"/>
            <w:hideMark/>
          </w:tcPr>
          <w:p w14:paraId="6324319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600</w:t>
            </w:r>
          </w:p>
        </w:tc>
        <w:tc>
          <w:tcPr>
            <w:tcW w:w="398" w:type="pct"/>
            <w:tcBorders>
              <w:top w:val="nil"/>
              <w:left w:val="nil"/>
              <w:bottom w:val="single" w:sz="4" w:space="0" w:color="auto"/>
              <w:right w:val="single" w:sz="4" w:space="0" w:color="auto"/>
            </w:tcBorders>
            <w:shd w:val="clear" w:color="auto" w:fill="auto"/>
            <w:noWrap/>
            <w:vAlign w:val="center"/>
            <w:hideMark/>
          </w:tcPr>
          <w:p w14:paraId="7E8E799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123,2</w:t>
            </w:r>
          </w:p>
        </w:tc>
        <w:tc>
          <w:tcPr>
            <w:tcW w:w="434" w:type="pct"/>
            <w:tcBorders>
              <w:top w:val="nil"/>
              <w:left w:val="nil"/>
              <w:bottom w:val="single" w:sz="4" w:space="0" w:color="auto"/>
              <w:right w:val="single" w:sz="4" w:space="0" w:color="auto"/>
            </w:tcBorders>
            <w:shd w:val="clear" w:color="auto" w:fill="auto"/>
            <w:vAlign w:val="center"/>
            <w:hideMark/>
          </w:tcPr>
          <w:p w14:paraId="3ADA8D1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6D64587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102564,7</w:t>
            </w:r>
          </w:p>
        </w:tc>
        <w:tc>
          <w:tcPr>
            <w:tcW w:w="398" w:type="pct"/>
            <w:tcBorders>
              <w:top w:val="nil"/>
              <w:left w:val="nil"/>
              <w:bottom w:val="single" w:sz="4" w:space="0" w:color="auto"/>
              <w:right w:val="single" w:sz="4" w:space="0" w:color="auto"/>
            </w:tcBorders>
            <w:shd w:val="clear" w:color="auto" w:fill="auto"/>
            <w:noWrap/>
            <w:vAlign w:val="center"/>
            <w:hideMark/>
          </w:tcPr>
          <w:p w14:paraId="3DA3B42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20512,9</w:t>
            </w:r>
          </w:p>
        </w:tc>
        <w:tc>
          <w:tcPr>
            <w:tcW w:w="398" w:type="pct"/>
            <w:tcBorders>
              <w:top w:val="nil"/>
              <w:left w:val="nil"/>
              <w:bottom w:val="single" w:sz="4" w:space="0" w:color="auto"/>
              <w:right w:val="single" w:sz="4" w:space="0" w:color="auto"/>
            </w:tcBorders>
            <w:shd w:val="clear" w:color="auto" w:fill="auto"/>
            <w:noWrap/>
            <w:vAlign w:val="center"/>
            <w:hideMark/>
          </w:tcPr>
          <w:p w14:paraId="4C427EF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2E0D211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12429,2</w:t>
            </w:r>
          </w:p>
        </w:tc>
      </w:tr>
      <w:tr w:rsidR="004A3C0D" w:rsidRPr="00F7172E" w14:paraId="629C5B5B"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7F5CA0D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1.34</w:t>
            </w:r>
          </w:p>
        </w:tc>
        <w:tc>
          <w:tcPr>
            <w:tcW w:w="586" w:type="pct"/>
            <w:tcBorders>
              <w:top w:val="nil"/>
              <w:left w:val="nil"/>
              <w:bottom w:val="single" w:sz="4" w:space="0" w:color="auto"/>
              <w:right w:val="single" w:sz="4" w:space="0" w:color="auto"/>
            </w:tcBorders>
            <w:shd w:val="clear" w:color="auto" w:fill="auto"/>
            <w:vAlign w:val="center"/>
            <w:hideMark/>
          </w:tcPr>
          <w:p w14:paraId="1F940C7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тк-796</w:t>
            </w:r>
          </w:p>
        </w:tc>
        <w:tc>
          <w:tcPr>
            <w:tcW w:w="585" w:type="pct"/>
            <w:tcBorders>
              <w:top w:val="nil"/>
              <w:left w:val="nil"/>
              <w:bottom w:val="single" w:sz="4" w:space="0" w:color="auto"/>
              <w:right w:val="single" w:sz="4" w:space="0" w:color="auto"/>
            </w:tcBorders>
            <w:shd w:val="clear" w:color="auto" w:fill="auto"/>
            <w:vAlign w:val="center"/>
            <w:hideMark/>
          </w:tcPr>
          <w:p w14:paraId="0DADE98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тк-797</w:t>
            </w:r>
          </w:p>
        </w:tc>
        <w:tc>
          <w:tcPr>
            <w:tcW w:w="434" w:type="pct"/>
            <w:tcBorders>
              <w:top w:val="nil"/>
              <w:left w:val="nil"/>
              <w:bottom w:val="single" w:sz="4" w:space="0" w:color="auto"/>
              <w:right w:val="single" w:sz="4" w:space="0" w:color="auto"/>
            </w:tcBorders>
            <w:shd w:val="clear" w:color="auto" w:fill="auto"/>
            <w:vAlign w:val="center"/>
            <w:hideMark/>
          </w:tcPr>
          <w:p w14:paraId="63E576E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105,86</w:t>
            </w:r>
          </w:p>
        </w:tc>
        <w:tc>
          <w:tcPr>
            <w:tcW w:w="353" w:type="pct"/>
            <w:tcBorders>
              <w:top w:val="nil"/>
              <w:left w:val="nil"/>
              <w:bottom w:val="single" w:sz="4" w:space="0" w:color="auto"/>
              <w:right w:val="single" w:sz="4" w:space="0" w:color="auto"/>
            </w:tcBorders>
            <w:shd w:val="clear" w:color="auto" w:fill="auto"/>
            <w:vAlign w:val="center"/>
            <w:hideMark/>
          </w:tcPr>
          <w:p w14:paraId="75103E7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86" w:type="pct"/>
            <w:tcBorders>
              <w:top w:val="nil"/>
              <w:left w:val="nil"/>
              <w:bottom w:val="single" w:sz="4" w:space="0" w:color="auto"/>
              <w:right w:val="single" w:sz="4" w:space="0" w:color="auto"/>
            </w:tcBorders>
            <w:shd w:val="clear" w:color="auto" w:fill="auto"/>
            <w:vAlign w:val="center"/>
            <w:hideMark/>
          </w:tcPr>
          <w:p w14:paraId="0B39F37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single" w:sz="4" w:space="0" w:color="auto"/>
              <w:right w:val="single" w:sz="4" w:space="0" w:color="auto"/>
            </w:tcBorders>
            <w:shd w:val="clear" w:color="auto" w:fill="auto"/>
            <w:noWrap/>
            <w:vAlign w:val="center"/>
            <w:hideMark/>
          </w:tcPr>
          <w:p w14:paraId="493DDC9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42,3</w:t>
            </w:r>
          </w:p>
        </w:tc>
        <w:tc>
          <w:tcPr>
            <w:tcW w:w="434" w:type="pct"/>
            <w:tcBorders>
              <w:top w:val="nil"/>
              <w:left w:val="nil"/>
              <w:bottom w:val="single" w:sz="4" w:space="0" w:color="auto"/>
              <w:right w:val="single" w:sz="4" w:space="0" w:color="auto"/>
            </w:tcBorders>
            <w:shd w:val="clear" w:color="auto" w:fill="auto"/>
            <w:vAlign w:val="center"/>
            <w:hideMark/>
          </w:tcPr>
          <w:p w14:paraId="65448E2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120F682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41838,5</w:t>
            </w:r>
          </w:p>
        </w:tc>
        <w:tc>
          <w:tcPr>
            <w:tcW w:w="398" w:type="pct"/>
            <w:tcBorders>
              <w:top w:val="nil"/>
              <w:left w:val="nil"/>
              <w:bottom w:val="single" w:sz="4" w:space="0" w:color="auto"/>
              <w:right w:val="single" w:sz="4" w:space="0" w:color="auto"/>
            </w:tcBorders>
            <w:shd w:val="clear" w:color="auto" w:fill="auto"/>
            <w:noWrap/>
            <w:vAlign w:val="center"/>
            <w:hideMark/>
          </w:tcPr>
          <w:p w14:paraId="741C950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8367,7</w:t>
            </w:r>
          </w:p>
        </w:tc>
        <w:tc>
          <w:tcPr>
            <w:tcW w:w="398" w:type="pct"/>
            <w:tcBorders>
              <w:top w:val="nil"/>
              <w:left w:val="nil"/>
              <w:bottom w:val="single" w:sz="4" w:space="0" w:color="auto"/>
              <w:right w:val="single" w:sz="4" w:space="0" w:color="auto"/>
            </w:tcBorders>
            <w:shd w:val="clear" w:color="auto" w:fill="auto"/>
            <w:noWrap/>
            <w:vAlign w:val="center"/>
            <w:hideMark/>
          </w:tcPr>
          <w:p w14:paraId="078D67F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56D91F8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5229,7</w:t>
            </w:r>
          </w:p>
        </w:tc>
      </w:tr>
      <w:tr w:rsidR="004A3C0D" w:rsidRPr="00F7172E" w14:paraId="37256E18"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369AAE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1.35</w:t>
            </w:r>
          </w:p>
        </w:tc>
        <w:tc>
          <w:tcPr>
            <w:tcW w:w="586" w:type="pct"/>
            <w:tcBorders>
              <w:top w:val="nil"/>
              <w:left w:val="nil"/>
              <w:bottom w:val="single" w:sz="4" w:space="0" w:color="auto"/>
              <w:right w:val="single" w:sz="4" w:space="0" w:color="auto"/>
            </w:tcBorders>
            <w:shd w:val="clear" w:color="auto" w:fill="auto"/>
            <w:vAlign w:val="center"/>
            <w:hideMark/>
          </w:tcPr>
          <w:p w14:paraId="27CED2B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уз-841</w:t>
            </w:r>
          </w:p>
        </w:tc>
        <w:tc>
          <w:tcPr>
            <w:tcW w:w="585" w:type="pct"/>
            <w:tcBorders>
              <w:top w:val="nil"/>
              <w:left w:val="nil"/>
              <w:bottom w:val="single" w:sz="4" w:space="0" w:color="auto"/>
              <w:right w:val="single" w:sz="4" w:space="0" w:color="auto"/>
            </w:tcBorders>
            <w:shd w:val="clear" w:color="auto" w:fill="auto"/>
            <w:vAlign w:val="center"/>
            <w:hideMark/>
          </w:tcPr>
          <w:p w14:paraId="4475713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тк-842</w:t>
            </w:r>
          </w:p>
        </w:tc>
        <w:tc>
          <w:tcPr>
            <w:tcW w:w="434" w:type="pct"/>
            <w:tcBorders>
              <w:top w:val="nil"/>
              <w:left w:val="nil"/>
              <w:bottom w:val="single" w:sz="4" w:space="0" w:color="auto"/>
              <w:right w:val="single" w:sz="4" w:space="0" w:color="auto"/>
            </w:tcBorders>
            <w:shd w:val="clear" w:color="auto" w:fill="auto"/>
            <w:vAlign w:val="center"/>
            <w:hideMark/>
          </w:tcPr>
          <w:p w14:paraId="68845B0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92,26</w:t>
            </w:r>
          </w:p>
        </w:tc>
        <w:tc>
          <w:tcPr>
            <w:tcW w:w="353" w:type="pct"/>
            <w:tcBorders>
              <w:top w:val="nil"/>
              <w:left w:val="nil"/>
              <w:bottom w:val="single" w:sz="4" w:space="0" w:color="auto"/>
              <w:right w:val="single" w:sz="4" w:space="0" w:color="auto"/>
            </w:tcBorders>
            <w:shd w:val="clear" w:color="auto" w:fill="auto"/>
            <w:vAlign w:val="center"/>
            <w:hideMark/>
          </w:tcPr>
          <w:p w14:paraId="38A55A3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3A83943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98" w:type="pct"/>
            <w:tcBorders>
              <w:top w:val="nil"/>
              <w:left w:val="nil"/>
              <w:bottom w:val="single" w:sz="4" w:space="0" w:color="auto"/>
              <w:right w:val="single" w:sz="4" w:space="0" w:color="auto"/>
            </w:tcBorders>
            <w:shd w:val="clear" w:color="auto" w:fill="auto"/>
            <w:noWrap/>
            <w:vAlign w:val="center"/>
            <w:hideMark/>
          </w:tcPr>
          <w:p w14:paraId="64D951A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27,7</w:t>
            </w:r>
          </w:p>
        </w:tc>
        <w:tc>
          <w:tcPr>
            <w:tcW w:w="434" w:type="pct"/>
            <w:tcBorders>
              <w:top w:val="nil"/>
              <w:left w:val="nil"/>
              <w:bottom w:val="single" w:sz="4" w:space="0" w:color="auto"/>
              <w:right w:val="single" w:sz="4" w:space="0" w:color="auto"/>
            </w:tcBorders>
            <w:shd w:val="clear" w:color="auto" w:fill="auto"/>
            <w:vAlign w:val="center"/>
            <w:hideMark/>
          </w:tcPr>
          <w:p w14:paraId="001E477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24A7706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21209,6</w:t>
            </w:r>
          </w:p>
        </w:tc>
        <w:tc>
          <w:tcPr>
            <w:tcW w:w="398" w:type="pct"/>
            <w:tcBorders>
              <w:top w:val="nil"/>
              <w:left w:val="nil"/>
              <w:bottom w:val="single" w:sz="4" w:space="0" w:color="auto"/>
              <w:right w:val="single" w:sz="4" w:space="0" w:color="auto"/>
            </w:tcBorders>
            <w:shd w:val="clear" w:color="auto" w:fill="auto"/>
            <w:noWrap/>
            <w:vAlign w:val="center"/>
            <w:hideMark/>
          </w:tcPr>
          <w:p w14:paraId="468EE0C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4241,9</w:t>
            </w:r>
          </w:p>
        </w:tc>
        <w:tc>
          <w:tcPr>
            <w:tcW w:w="398" w:type="pct"/>
            <w:tcBorders>
              <w:top w:val="nil"/>
              <w:left w:val="nil"/>
              <w:bottom w:val="single" w:sz="4" w:space="0" w:color="auto"/>
              <w:right w:val="single" w:sz="4" w:space="0" w:color="auto"/>
            </w:tcBorders>
            <w:shd w:val="clear" w:color="auto" w:fill="auto"/>
            <w:noWrap/>
            <w:vAlign w:val="center"/>
            <w:hideMark/>
          </w:tcPr>
          <w:p w14:paraId="7252FD1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74C4A61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2310,6</w:t>
            </w:r>
          </w:p>
        </w:tc>
      </w:tr>
      <w:tr w:rsidR="004A3C0D" w:rsidRPr="00F7172E" w14:paraId="36C4FAF0"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31FD542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1.36</w:t>
            </w:r>
          </w:p>
        </w:tc>
        <w:tc>
          <w:tcPr>
            <w:tcW w:w="586" w:type="pct"/>
            <w:tcBorders>
              <w:top w:val="nil"/>
              <w:left w:val="nil"/>
              <w:bottom w:val="single" w:sz="4" w:space="0" w:color="auto"/>
              <w:right w:val="single" w:sz="4" w:space="0" w:color="auto"/>
            </w:tcBorders>
            <w:shd w:val="clear" w:color="auto" w:fill="auto"/>
            <w:vAlign w:val="center"/>
            <w:hideMark/>
          </w:tcPr>
          <w:p w14:paraId="5E932AC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тк-806</w:t>
            </w:r>
          </w:p>
        </w:tc>
        <w:tc>
          <w:tcPr>
            <w:tcW w:w="585" w:type="pct"/>
            <w:tcBorders>
              <w:top w:val="nil"/>
              <w:left w:val="nil"/>
              <w:bottom w:val="single" w:sz="4" w:space="0" w:color="auto"/>
              <w:right w:val="single" w:sz="4" w:space="0" w:color="auto"/>
            </w:tcBorders>
            <w:shd w:val="clear" w:color="auto" w:fill="auto"/>
            <w:vAlign w:val="center"/>
            <w:hideMark/>
          </w:tcPr>
          <w:p w14:paraId="4EDDB5E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тк-806</w:t>
            </w:r>
          </w:p>
        </w:tc>
        <w:tc>
          <w:tcPr>
            <w:tcW w:w="434" w:type="pct"/>
            <w:tcBorders>
              <w:top w:val="nil"/>
              <w:left w:val="nil"/>
              <w:bottom w:val="single" w:sz="4" w:space="0" w:color="auto"/>
              <w:right w:val="single" w:sz="4" w:space="0" w:color="auto"/>
            </w:tcBorders>
            <w:shd w:val="clear" w:color="auto" w:fill="auto"/>
            <w:vAlign w:val="center"/>
            <w:hideMark/>
          </w:tcPr>
          <w:p w14:paraId="2A97C73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1,78</w:t>
            </w:r>
          </w:p>
        </w:tc>
        <w:tc>
          <w:tcPr>
            <w:tcW w:w="353" w:type="pct"/>
            <w:tcBorders>
              <w:top w:val="nil"/>
              <w:left w:val="nil"/>
              <w:bottom w:val="single" w:sz="4" w:space="0" w:color="auto"/>
              <w:right w:val="single" w:sz="4" w:space="0" w:color="auto"/>
            </w:tcBorders>
            <w:shd w:val="clear" w:color="auto" w:fill="auto"/>
            <w:vAlign w:val="center"/>
            <w:hideMark/>
          </w:tcPr>
          <w:p w14:paraId="1BC3601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3149AED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98" w:type="pct"/>
            <w:tcBorders>
              <w:top w:val="nil"/>
              <w:left w:val="nil"/>
              <w:bottom w:val="single" w:sz="4" w:space="0" w:color="auto"/>
              <w:right w:val="single" w:sz="4" w:space="0" w:color="auto"/>
            </w:tcBorders>
            <w:shd w:val="clear" w:color="auto" w:fill="auto"/>
            <w:noWrap/>
            <w:vAlign w:val="center"/>
            <w:hideMark/>
          </w:tcPr>
          <w:p w14:paraId="72C5443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0,5</w:t>
            </w:r>
          </w:p>
        </w:tc>
        <w:tc>
          <w:tcPr>
            <w:tcW w:w="434" w:type="pct"/>
            <w:tcBorders>
              <w:top w:val="nil"/>
              <w:left w:val="nil"/>
              <w:bottom w:val="single" w:sz="4" w:space="0" w:color="auto"/>
              <w:right w:val="single" w:sz="4" w:space="0" w:color="auto"/>
            </w:tcBorders>
            <w:shd w:val="clear" w:color="auto" w:fill="auto"/>
            <w:vAlign w:val="center"/>
            <w:hideMark/>
          </w:tcPr>
          <w:p w14:paraId="14D6270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76A5055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21209,6</w:t>
            </w:r>
          </w:p>
        </w:tc>
        <w:tc>
          <w:tcPr>
            <w:tcW w:w="398" w:type="pct"/>
            <w:tcBorders>
              <w:top w:val="nil"/>
              <w:left w:val="nil"/>
              <w:bottom w:val="single" w:sz="4" w:space="0" w:color="auto"/>
              <w:right w:val="single" w:sz="4" w:space="0" w:color="auto"/>
            </w:tcBorders>
            <w:shd w:val="clear" w:color="auto" w:fill="auto"/>
            <w:noWrap/>
            <w:vAlign w:val="center"/>
            <w:hideMark/>
          </w:tcPr>
          <w:p w14:paraId="33CB093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4241,9</w:t>
            </w:r>
          </w:p>
        </w:tc>
        <w:tc>
          <w:tcPr>
            <w:tcW w:w="398" w:type="pct"/>
            <w:tcBorders>
              <w:top w:val="nil"/>
              <w:left w:val="nil"/>
              <w:bottom w:val="single" w:sz="4" w:space="0" w:color="auto"/>
              <w:right w:val="single" w:sz="4" w:space="0" w:color="auto"/>
            </w:tcBorders>
            <w:shd w:val="clear" w:color="auto" w:fill="auto"/>
            <w:noWrap/>
            <w:vAlign w:val="center"/>
            <w:hideMark/>
          </w:tcPr>
          <w:p w14:paraId="0F2C58F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335DF67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44,6</w:t>
            </w:r>
          </w:p>
        </w:tc>
      </w:tr>
      <w:tr w:rsidR="004A3C0D" w:rsidRPr="00F7172E" w14:paraId="4FB96303"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3DDB9C8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1.37</w:t>
            </w:r>
          </w:p>
        </w:tc>
        <w:tc>
          <w:tcPr>
            <w:tcW w:w="586" w:type="pct"/>
            <w:tcBorders>
              <w:top w:val="nil"/>
              <w:left w:val="nil"/>
              <w:bottom w:val="single" w:sz="4" w:space="0" w:color="auto"/>
              <w:right w:val="single" w:sz="4" w:space="0" w:color="auto"/>
            </w:tcBorders>
            <w:shd w:val="clear" w:color="auto" w:fill="auto"/>
            <w:vAlign w:val="center"/>
            <w:hideMark/>
          </w:tcPr>
          <w:p w14:paraId="2D10007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тк-806</w:t>
            </w:r>
          </w:p>
        </w:tc>
        <w:tc>
          <w:tcPr>
            <w:tcW w:w="585" w:type="pct"/>
            <w:tcBorders>
              <w:top w:val="nil"/>
              <w:left w:val="nil"/>
              <w:bottom w:val="single" w:sz="4" w:space="0" w:color="auto"/>
              <w:right w:val="single" w:sz="4" w:space="0" w:color="auto"/>
            </w:tcBorders>
            <w:shd w:val="clear" w:color="auto" w:fill="auto"/>
            <w:vAlign w:val="center"/>
            <w:hideMark/>
          </w:tcPr>
          <w:p w14:paraId="59EEBBE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уз-830</w:t>
            </w:r>
          </w:p>
        </w:tc>
        <w:tc>
          <w:tcPr>
            <w:tcW w:w="434" w:type="pct"/>
            <w:tcBorders>
              <w:top w:val="nil"/>
              <w:left w:val="nil"/>
              <w:bottom w:val="single" w:sz="4" w:space="0" w:color="auto"/>
              <w:right w:val="single" w:sz="4" w:space="0" w:color="auto"/>
            </w:tcBorders>
            <w:shd w:val="clear" w:color="auto" w:fill="auto"/>
            <w:vAlign w:val="center"/>
            <w:hideMark/>
          </w:tcPr>
          <w:p w14:paraId="36AAA11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471,41</w:t>
            </w:r>
          </w:p>
        </w:tc>
        <w:tc>
          <w:tcPr>
            <w:tcW w:w="353" w:type="pct"/>
            <w:tcBorders>
              <w:top w:val="nil"/>
              <w:left w:val="nil"/>
              <w:bottom w:val="single" w:sz="4" w:space="0" w:color="auto"/>
              <w:right w:val="single" w:sz="4" w:space="0" w:color="auto"/>
            </w:tcBorders>
            <w:shd w:val="clear" w:color="auto" w:fill="auto"/>
            <w:vAlign w:val="center"/>
            <w:hideMark/>
          </w:tcPr>
          <w:p w14:paraId="4AF3074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686C499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98" w:type="pct"/>
            <w:tcBorders>
              <w:top w:val="nil"/>
              <w:left w:val="nil"/>
              <w:bottom w:val="single" w:sz="4" w:space="0" w:color="auto"/>
              <w:right w:val="single" w:sz="4" w:space="0" w:color="auto"/>
            </w:tcBorders>
            <w:shd w:val="clear" w:color="auto" w:fill="auto"/>
            <w:noWrap/>
            <w:vAlign w:val="center"/>
            <w:hideMark/>
          </w:tcPr>
          <w:p w14:paraId="1D51567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141,4</w:t>
            </w:r>
          </w:p>
        </w:tc>
        <w:tc>
          <w:tcPr>
            <w:tcW w:w="434" w:type="pct"/>
            <w:tcBorders>
              <w:top w:val="nil"/>
              <w:left w:val="nil"/>
              <w:bottom w:val="single" w:sz="4" w:space="0" w:color="auto"/>
              <w:right w:val="single" w:sz="4" w:space="0" w:color="auto"/>
            </w:tcBorders>
            <w:shd w:val="clear" w:color="auto" w:fill="auto"/>
            <w:vAlign w:val="center"/>
            <w:hideMark/>
          </w:tcPr>
          <w:p w14:paraId="546FF1A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65971B6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21209,6</w:t>
            </w:r>
          </w:p>
        </w:tc>
        <w:tc>
          <w:tcPr>
            <w:tcW w:w="398" w:type="pct"/>
            <w:tcBorders>
              <w:top w:val="nil"/>
              <w:left w:val="nil"/>
              <w:bottom w:val="single" w:sz="4" w:space="0" w:color="auto"/>
              <w:right w:val="single" w:sz="4" w:space="0" w:color="auto"/>
            </w:tcBorders>
            <w:shd w:val="clear" w:color="auto" w:fill="auto"/>
            <w:noWrap/>
            <w:vAlign w:val="center"/>
            <w:hideMark/>
          </w:tcPr>
          <w:p w14:paraId="710399B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4241,9</w:t>
            </w:r>
          </w:p>
        </w:tc>
        <w:tc>
          <w:tcPr>
            <w:tcW w:w="398" w:type="pct"/>
            <w:tcBorders>
              <w:top w:val="nil"/>
              <w:left w:val="nil"/>
              <w:bottom w:val="single" w:sz="4" w:space="0" w:color="auto"/>
              <w:right w:val="single" w:sz="4" w:space="0" w:color="auto"/>
            </w:tcBorders>
            <w:shd w:val="clear" w:color="auto" w:fill="auto"/>
            <w:noWrap/>
            <w:vAlign w:val="center"/>
            <w:hideMark/>
          </w:tcPr>
          <w:p w14:paraId="322D8E2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18B415E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11806,0</w:t>
            </w:r>
          </w:p>
        </w:tc>
      </w:tr>
      <w:tr w:rsidR="004A3C0D" w:rsidRPr="00F7172E" w14:paraId="41D229D7"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16183BF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1.38</w:t>
            </w:r>
          </w:p>
        </w:tc>
        <w:tc>
          <w:tcPr>
            <w:tcW w:w="586" w:type="pct"/>
            <w:tcBorders>
              <w:top w:val="nil"/>
              <w:left w:val="nil"/>
              <w:bottom w:val="single" w:sz="4" w:space="0" w:color="auto"/>
              <w:right w:val="single" w:sz="4" w:space="0" w:color="auto"/>
            </w:tcBorders>
            <w:shd w:val="clear" w:color="auto" w:fill="auto"/>
            <w:vAlign w:val="center"/>
            <w:hideMark/>
          </w:tcPr>
          <w:p w14:paraId="3AC220D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уз-830</w:t>
            </w:r>
          </w:p>
        </w:tc>
        <w:tc>
          <w:tcPr>
            <w:tcW w:w="585" w:type="pct"/>
            <w:tcBorders>
              <w:top w:val="nil"/>
              <w:left w:val="nil"/>
              <w:bottom w:val="single" w:sz="4" w:space="0" w:color="auto"/>
              <w:right w:val="single" w:sz="4" w:space="0" w:color="auto"/>
            </w:tcBorders>
            <w:shd w:val="clear" w:color="auto" w:fill="auto"/>
            <w:vAlign w:val="center"/>
            <w:hideMark/>
          </w:tcPr>
          <w:p w14:paraId="4472C055" w14:textId="77777777" w:rsidR="00F7172E" w:rsidRPr="00F7172E" w:rsidRDefault="00F7172E" w:rsidP="00F7172E">
            <w:pPr>
              <w:autoSpaceDE/>
              <w:autoSpaceDN/>
              <w:spacing w:line="240" w:lineRule="auto"/>
              <w:ind w:firstLine="0"/>
              <w:jc w:val="center"/>
              <w:rPr>
                <w:color w:val="000000"/>
                <w:sz w:val="16"/>
                <w:szCs w:val="16"/>
                <w:lang w:bidi="ar-SA"/>
              </w:rPr>
            </w:pPr>
            <w:proofErr w:type="gramStart"/>
            <w:r w:rsidRPr="00F7172E">
              <w:rPr>
                <w:color w:val="000000"/>
                <w:sz w:val="16"/>
                <w:szCs w:val="16"/>
                <w:lang w:bidi="ar-SA"/>
              </w:rPr>
              <w:t>Уз-Новая</w:t>
            </w:r>
            <w:proofErr w:type="gramEnd"/>
          </w:p>
        </w:tc>
        <w:tc>
          <w:tcPr>
            <w:tcW w:w="434" w:type="pct"/>
            <w:tcBorders>
              <w:top w:val="nil"/>
              <w:left w:val="nil"/>
              <w:bottom w:val="single" w:sz="4" w:space="0" w:color="auto"/>
              <w:right w:val="single" w:sz="4" w:space="0" w:color="auto"/>
            </w:tcBorders>
            <w:shd w:val="clear" w:color="auto" w:fill="auto"/>
            <w:vAlign w:val="center"/>
            <w:hideMark/>
          </w:tcPr>
          <w:p w14:paraId="014949C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185,91</w:t>
            </w:r>
          </w:p>
        </w:tc>
        <w:tc>
          <w:tcPr>
            <w:tcW w:w="353" w:type="pct"/>
            <w:tcBorders>
              <w:top w:val="nil"/>
              <w:left w:val="nil"/>
              <w:bottom w:val="single" w:sz="4" w:space="0" w:color="auto"/>
              <w:right w:val="single" w:sz="4" w:space="0" w:color="auto"/>
            </w:tcBorders>
            <w:shd w:val="clear" w:color="auto" w:fill="auto"/>
            <w:vAlign w:val="center"/>
            <w:hideMark/>
          </w:tcPr>
          <w:p w14:paraId="739F58E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4321EC4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98" w:type="pct"/>
            <w:tcBorders>
              <w:top w:val="nil"/>
              <w:left w:val="nil"/>
              <w:bottom w:val="single" w:sz="4" w:space="0" w:color="auto"/>
              <w:right w:val="single" w:sz="4" w:space="0" w:color="auto"/>
            </w:tcBorders>
            <w:shd w:val="clear" w:color="auto" w:fill="auto"/>
            <w:noWrap/>
            <w:vAlign w:val="center"/>
            <w:hideMark/>
          </w:tcPr>
          <w:p w14:paraId="077185A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55,8</w:t>
            </w:r>
          </w:p>
        </w:tc>
        <w:tc>
          <w:tcPr>
            <w:tcW w:w="434" w:type="pct"/>
            <w:tcBorders>
              <w:top w:val="nil"/>
              <w:left w:val="nil"/>
              <w:bottom w:val="single" w:sz="4" w:space="0" w:color="auto"/>
              <w:right w:val="single" w:sz="4" w:space="0" w:color="auto"/>
            </w:tcBorders>
            <w:shd w:val="clear" w:color="auto" w:fill="auto"/>
            <w:vAlign w:val="center"/>
            <w:hideMark/>
          </w:tcPr>
          <w:p w14:paraId="2921442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7C40D9B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21209,6</w:t>
            </w:r>
          </w:p>
        </w:tc>
        <w:tc>
          <w:tcPr>
            <w:tcW w:w="398" w:type="pct"/>
            <w:tcBorders>
              <w:top w:val="nil"/>
              <w:left w:val="nil"/>
              <w:bottom w:val="single" w:sz="4" w:space="0" w:color="auto"/>
              <w:right w:val="single" w:sz="4" w:space="0" w:color="auto"/>
            </w:tcBorders>
            <w:shd w:val="clear" w:color="auto" w:fill="auto"/>
            <w:noWrap/>
            <w:vAlign w:val="center"/>
            <w:hideMark/>
          </w:tcPr>
          <w:p w14:paraId="5EEC64B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4241,9</w:t>
            </w:r>
          </w:p>
        </w:tc>
        <w:tc>
          <w:tcPr>
            <w:tcW w:w="398" w:type="pct"/>
            <w:tcBorders>
              <w:top w:val="nil"/>
              <w:left w:val="nil"/>
              <w:bottom w:val="single" w:sz="4" w:space="0" w:color="auto"/>
              <w:right w:val="single" w:sz="4" w:space="0" w:color="auto"/>
            </w:tcBorders>
            <w:shd w:val="clear" w:color="auto" w:fill="auto"/>
            <w:noWrap/>
            <w:vAlign w:val="center"/>
            <w:hideMark/>
          </w:tcPr>
          <w:p w14:paraId="2DE0C5C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2310427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4655,9</w:t>
            </w:r>
          </w:p>
        </w:tc>
      </w:tr>
      <w:tr w:rsidR="004A3C0D" w:rsidRPr="00F7172E" w14:paraId="30BFD6CF"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369C04C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1.39</w:t>
            </w:r>
          </w:p>
        </w:tc>
        <w:tc>
          <w:tcPr>
            <w:tcW w:w="586" w:type="pct"/>
            <w:tcBorders>
              <w:top w:val="nil"/>
              <w:left w:val="nil"/>
              <w:bottom w:val="single" w:sz="4" w:space="0" w:color="auto"/>
              <w:right w:val="single" w:sz="4" w:space="0" w:color="auto"/>
            </w:tcBorders>
            <w:shd w:val="clear" w:color="auto" w:fill="auto"/>
            <w:vAlign w:val="center"/>
            <w:hideMark/>
          </w:tcPr>
          <w:p w14:paraId="1A713BA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уз-830</w:t>
            </w:r>
          </w:p>
        </w:tc>
        <w:tc>
          <w:tcPr>
            <w:tcW w:w="585" w:type="pct"/>
            <w:tcBorders>
              <w:top w:val="nil"/>
              <w:left w:val="nil"/>
              <w:bottom w:val="single" w:sz="4" w:space="0" w:color="auto"/>
              <w:right w:val="single" w:sz="4" w:space="0" w:color="auto"/>
            </w:tcBorders>
            <w:shd w:val="clear" w:color="auto" w:fill="auto"/>
            <w:vAlign w:val="center"/>
            <w:hideMark/>
          </w:tcPr>
          <w:p w14:paraId="050AA0A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уз-830</w:t>
            </w:r>
          </w:p>
        </w:tc>
        <w:tc>
          <w:tcPr>
            <w:tcW w:w="434" w:type="pct"/>
            <w:tcBorders>
              <w:top w:val="nil"/>
              <w:left w:val="nil"/>
              <w:bottom w:val="single" w:sz="4" w:space="0" w:color="auto"/>
              <w:right w:val="single" w:sz="4" w:space="0" w:color="auto"/>
            </w:tcBorders>
            <w:shd w:val="clear" w:color="auto" w:fill="auto"/>
            <w:vAlign w:val="center"/>
            <w:hideMark/>
          </w:tcPr>
          <w:p w14:paraId="03C213D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2,16</w:t>
            </w:r>
          </w:p>
        </w:tc>
        <w:tc>
          <w:tcPr>
            <w:tcW w:w="353" w:type="pct"/>
            <w:tcBorders>
              <w:top w:val="nil"/>
              <w:left w:val="nil"/>
              <w:bottom w:val="single" w:sz="4" w:space="0" w:color="auto"/>
              <w:right w:val="single" w:sz="4" w:space="0" w:color="auto"/>
            </w:tcBorders>
            <w:shd w:val="clear" w:color="auto" w:fill="auto"/>
            <w:vAlign w:val="center"/>
            <w:hideMark/>
          </w:tcPr>
          <w:p w14:paraId="477FEB8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117BA4B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98" w:type="pct"/>
            <w:tcBorders>
              <w:top w:val="nil"/>
              <w:left w:val="nil"/>
              <w:bottom w:val="single" w:sz="4" w:space="0" w:color="auto"/>
              <w:right w:val="single" w:sz="4" w:space="0" w:color="auto"/>
            </w:tcBorders>
            <w:shd w:val="clear" w:color="auto" w:fill="auto"/>
            <w:noWrap/>
            <w:vAlign w:val="center"/>
            <w:hideMark/>
          </w:tcPr>
          <w:p w14:paraId="4F6BA27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0,6</w:t>
            </w:r>
          </w:p>
        </w:tc>
        <w:tc>
          <w:tcPr>
            <w:tcW w:w="434" w:type="pct"/>
            <w:tcBorders>
              <w:top w:val="nil"/>
              <w:left w:val="nil"/>
              <w:bottom w:val="single" w:sz="4" w:space="0" w:color="auto"/>
              <w:right w:val="single" w:sz="4" w:space="0" w:color="auto"/>
            </w:tcBorders>
            <w:shd w:val="clear" w:color="auto" w:fill="auto"/>
            <w:vAlign w:val="center"/>
            <w:hideMark/>
          </w:tcPr>
          <w:p w14:paraId="6F44140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21C1533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21209,6</w:t>
            </w:r>
          </w:p>
        </w:tc>
        <w:tc>
          <w:tcPr>
            <w:tcW w:w="398" w:type="pct"/>
            <w:tcBorders>
              <w:top w:val="nil"/>
              <w:left w:val="nil"/>
              <w:bottom w:val="single" w:sz="4" w:space="0" w:color="auto"/>
              <w:right w:val="single" w:sz="4" w:space="0" w:color="auto"/>
            </w:tcBorders>
            <w:shd w:val="clear" w:color="auto" w:fill="auto"/>
            <w:noWrap/>
            <w:vAlign w:val="center"/>
            <w:hideMark/>
          </w:tcPr>
          <w:p w14:paraId="10A25CC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4241,9</w:t>
            </w:r>
          </w:p>
        </w:tc>
        <w:tc>
          <w:tcPr>
            <w:tcW w:w="398" w:type="pct"/>
            <w:tcBorders>
              <w:top w:val="nil"/>
              <w:left w:val="nil"/>
              <w:bottom w:val="single" w:sz="4" w:space="0" w:color="auto"/>
              <w:right w:val="single" w:sz="4" w:space="0" w:color="auto"/>
            </w:tcBorders>
            <w:shd w:val="clear" w:color="auto" w:fill="auto"/>
            <w:noWrap/>
            <w:vAlign w:val="center"/>
            <w:hideMark/>
          </w:tcPr>
          <w:p w14:paraId="3FCE9C3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744C5E0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54,1</w:t>
            </w:r>
          </w:p>
        </w:tc>
      </w:tr>
      <w:tr w:rsidR="004A3C0D" w:rsidRPr="00F7172E" w14:paraId="62F73368"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4AA099B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1.40</w:t>
            </w:r>
          </w:p>
        </w:tc>
        <w:tc>
          <w:tcPr>
            <w:tcW w:w="586" w:type="pct"/>
            <w:tcBorders>
              <w:top w:val="nil"/>
              <w:left w:val="nil"/>
              <w:bottom w:val="single" w:sz="4" w:space="0" w:color="auto"/>
              <w:right w:val="single" w:sz="4" w:space="0" w:color="auto"/>
            </w:tcBorders>
            <w:shd w:val="clear" w:color="auto" w:fill="auto"/>
            <w:vAlign w:val="center"/>
            <w:hideMark/>
          </w:tcPr>
          <w:p w14:paraId="0E36E00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2032</w:t>
            </w:r>
          </w:p>
        </w:tc>
        <w:tc>
          <w:tcPr>
            <w:tcW w:w="585" w:type="pct"/>
            <w:tcBorders>
              <w:top w:val="nil"/>
              <w:left w:val="nil"/>
              <w:bottom w:val="single" w:sz="4" w:space="0" w:color="auto"/>
              <w:right w:val="single" w:sz="4" w:space="0" w:color="auto"/>
            </w:tcBorders>
            <w:shd w:val="clear" w:color="auto" w:fill="auto"/>
            <w:vAlign w:val="center"/>
            <w:hideMark/>
          </w:tcPr>
          <w:p w14:paraId="6A3C088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1975</w:t>
            </w:r>
          </w:p>
        </w:tc>
        <w:tc>
          <w:tcPr>
            <w:tcW w:w="434" w:type="pct"/>
            <w:tcBorders>
              <w:top w:val="nil"/>
              <w:left w:val="nil"/>
              <w:bottom w:val="single" w:sz="4" w:space="0" w:color="auto"/>
              <w:right w:val="single" w:sz="4" w:space="0" w:color="auto"/>
            </w:tcBorders>
            <w:shd w:val="clear" w:color="auto" w:fill="auto"/>
            <w:vAlign w:val="center"/>
            <w:hideMark/>
          </w:tcPr>
          <w:p w14:paraId="1C2053E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192,29</w:t>
            </w:r>
          </w:p>
        </w:tc>
        <w:tc>
          <w:tcPr>
            <w:tcW w:w="353" w:type="pct"/>
            <w:tcBorders>
              <w:top w:val="nil"/>
              <w:left w:val="nil"/>
              <w:bottom w:val="single" w:sz="4" w:space="0" w:color="auto"/>
              <w:right w:val="single" w:sz="4" w:space="0" w:color="auto"/>
            </w:tcBorders>
            <w:shd w:val="clear" w:color="auto" w:fill="auto"/>
            <w:vAlign w:val="center"/>
            <w:hideMark/>
          </w:tcPr>
          <w:p w14:paraId="1F3E85A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517</w:t>
            </w:r>
          </w:p>
        </w:tc>
        <w:tc>
          <w:tcPr>
            <w:tcW w:w="386" w:type="pct"/>
            <w:tcBorders>
              <w:top w:val="nil"/>
              <w:left w:val="nil"/>
              <w:bottom w:val="single" w:sz="4" w:space="0" w:color="auto"/>
              <w:right w:val="single" w:sz="4" w:space="0" w:color="auto"/>
            </w:tcBorders>
            <w:shd w:val="clear" w:color="auto" w:fill="auto"/>
            <w:vAlign w:val="center"/>
            <w:hideMark/>
          </w:tcPr>
          <w:p w14:paraId="3C992F6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600</w:t>
            </w:r>
          </w:p>
        </w:tc>
        <w:tc>
          <w:tcPr>
            <w:tcW w:w="398" w:type="pct"/>
            <w:tcBorders>
              <w:top w:val="nil"/>
              <w:left w:val="nil"/>
              <w:bottom w:val="single" w:sz="4" w:space="0" w:color="auto"/>
              <w:right w:val="single" w:sz="4" w:space="0" w:color="auto"/>
            </w:tcBorders>
            <w:shd w:val="clear" w:color="auto" w:fill="auto"/>
            <w:noWrap/>
            <w:vAlign w:val="center"/>
            <w:hideMark/>
          </w:tcPr>
          <w:p w14:paraId="5BBB776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230,7</w:t>
            </w:r>
          </w:p>
        </w:tc>
        <w:tc>
          <w:tcPr>
            <w:tcW w:w="434" w:type="pct"/>
            <w:tcBorders>
              <w:top w:val="nil"/>
              <w:left w:val="nil"/>
              <w:bottom w:val="single" w:sz="4" w:space="0" w:color="auto"/>
              <w:right w:val="single" w:sz="4" w:space="0" w:color="auto"/>
            </w:tcBorders>
            <w:shd w:val="clear" w:color="auto" w:fill="auto"/>
            <w:vAlign w:val="center"/>
            <w:hideMark/>
          </w:tcPr>
          <w:p w14:paraId="41E16C9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0010789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71649,2</w:t>
            </w:r>
          </w:p>
        </w:tc>
        <w:tc>
          <w:tcPr>
            <w:tcW w:w="398" w:type="pct"/>
            <w:tcBorders>
              <w:top w:val="nil"/>
              <w:left w:val="nil"/>
              <w:bottom w:val="single" w:sz="4" w:space="0" w:color="auto"/>
              <w:right w:val="single" w:sz="4" w:space="0" w:color="auto"/>
            </w:tcBorders>
            <w:shd w:val="clear" w:color="auto" w:fill="auto"/>
            <w:noWrap/>
            <w:vAlign w:val="center"/>
            <w:hideMark/>
          </w:tcPr>
          <w:p w14:paraId="12EFCDA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14329,8</w:t>
            </w:r>
          </w:p>
        </w:tc>
        <w:tc>
          <w:tcPr>
            <w:tcW w:w="398" w:type="pct"/>
            <w:tcBorders>
              <w:top w:val="nil"/>
              <w:left w:val="nil"/>
              <w:bottom w:val="single" w:sz="4" w:space="0" w:color="auto"/>
              <w:right w:val="single" w:sz="4" w:space="0" w:color="auto"/>
            </w:tcBorders>
            <w:shd w:val="clear" w:color="auto" w:fill="auto"/>
            <w:noWrap/>
            <w:vAlign w:val="center"/>
            <w:hideMark/>
          </w:tcPr>
          <w:p w14:paraId="14B0E5A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6167B77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16268,2</w:t>
            </w:r>
          </w:p>
        </w:tc>
      </w:tr>
      <w:tr w:rsidR="004A3C0D" w:rsidRPr="00F7172E" w14:paraId="6BC627FD"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407C143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1.41</w:t>
            </w:r>
          </w:p>
        </w:tc>
        <w:tc>
          <w:tcPr>
            <w:tcW w:w="586" w:type="pct"/>
            <w:tcBorders>
              <w:top w:val="nil"/>
              <w:left w:val="nil"/>
              <w:bottom w:val="single" w:sz="4" w:space="0" w:color="auto"/>
              <w:right w:val="single" w:sz="4" w:space="0" w:color="auto"/>
            </w:tcBorders>
            <w:shd w:val="clear" w:color="auto" w:fill="auto"/>
            <w:vAlign w:val="center"/>
            <w:hideMark/>
          </w:tcPr>
          <w:p w14:paraId="7320705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2032</w:t>
            </w:r>
          </w:p>
        </w:tc>
        <w:tc>
          <w:tcPr>
            <w:tcW w:w="585" w:type="pct"/>
            <w:tcBorders>
              <w:top w:val="nil"/>
              <w:left w:val="nil"/>
              <w:bottom w:val="single" w:sz="4" w:space="0" w:color="auto"/>
              <w:right w:val="single" w:sz="4" w:space="0" w:color="auto"/>
            </w:tcBorders>
            <w:shd w:val="clear" w:color="auto" w:fill="auto"/>
            <w:vAlign w:val="center"/>
            <w:hideMark/>
          </w:tcPr>
          <w:p w14:paraId="3E82F58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тк-398</w:t>
            </w:r>
          </w:p>
        </w:tc>
        <w:tc>
          <w:tcPr>
            <w:tcW w:w="434" w:type="pct"/>
            <w:tcBorders>
              <w:top w:val="nil"/>
              <w:left w:val="nil"/>
              <w:bottom w:val="single" w:sz="4" w:space="0" w:color="auto"/>
              <w:right w:val="single" w:sz="4" w:space="0" w:color="auto"/>
            </w:tcBorders>
            <w:shd w:val="clear" w:color="auto" w:fill="auto"/>
            <w:vAlign w:val="center"/>
            <w:hideMark/>
          </w:tcPr>
          <w:p w14:paraId="411204C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1144,59</w:t>
            </w:r>
          </w:p>
        </w:tc>
        <w:tc>
          <w:tcPr>
            <w:tcW w:w="353" w:type="pct"/>
            <w:tcBorders>
              <w:top w:val="nil"/>
              <w:left w:val="nil"/>
              <w:bottom w:val="single" w:sz="4" w:space="0" w:color="auto"/>
              <w:right w:val="single" w:sz="4" w:space="0" w:color="auto"/>
            </w:tcBorders>
            <w:shd w:val="clear" w:color="auto" w:fill="auto"/>
            <w:vAlign w:val="center"/>
            <w:hideMark/>
          </w:tcPr>
          <w:p w14:paraId="6B4EEE4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706</w:t>
            </w:r>
          </w:p>
        </w:tc>
        <w:tc>
          <w:tcPr>
            <w:tcW w:w="386" w:type="pct"/>
            <w:tcBorders>
              <w:top w:val="nil"/>
              <w:left w:val="nil"/>
              <w:bottom w:val="single" w:sz="4" w:space="0" w:color="auto"/>
              <w:right w:val="single" w:sz="4" w:space="0" w:color="auto"/>
            </w:tcBorders>
            <w:shd w:val="clear" w:color="auto" w:fill="auto"/>
            <w:vAlign w:val="center"/>
            <w:hideMark/>
          </w:tcPr>
          <w:p w14:paraId="4E17463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800</w:t>
            </w:r>
          </w:p>
        </w:tc>
        <w:tc>
          <w:tcPr>
            <w:tcW w:w="398" w:type="pct"/>
            <w:tcBorders>
              <w:top w:val="nil"/>
              <w:left w:val="nil"/>
              <w:bottom w:val="single" w:sz="4" w:space="0" w:color="auto"/>
              <w:right w:val="single" w:sz="4" w:space="0" w:color="auto"/>
            </w:tcBorders>
            <w:shd w:val="clear" w:color="auto" w:fill="auto"/>
            <w:noWrap/>
            <w:vAlign w:val="center"/>
            <w:hideMark/>
          </w:tcPr>
          <w:p w14:paraId="6DEECAD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1831,3</w:t>
            </w:r>
          </w:p>
        </w:tc>
        <w:tc>
          <w:tcPr>
            <w:tcW w:w="434" w:type="pct"/>
            <w:tcBorders>
              <w:top w:val="nil"/>
              <w:left w:val="nil"/>
              <w:bottom w:val="single" w:sz="4" w:space="0" w:color="auto"/>
              <w:right w:val="single" w:sz="4" w:space="0" w:color="auto"/>
            </w:tcBorders>
            <w:shd w:val="clear" w:color="auto" w:fill="auto"/>
            <w:vAlign w:val="center"/>
            <w:hideMark/>
          </w:tcPr>
          <w:p w14:paraId="7CE929F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17FB027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83037,6</w:t>
            </w:r>
          </w:p>
        </w:tc>
        <w:tc>
          <w:tcPr>
            <w:tcW w:w="398" w:type="pct"/>
            <w:tcBorders>
              <w:top w:val="nil"/>
              <w:left w:val="nil"/>
              <w:bottom w:val="single" w:sz="4" w:space="0" w:color="auto"/>
              <w:right w:val="single" w:sz="4" w:space="0" w:color="auto"/>
            </w:tcBorders>
            <w:shd w:val="clear" w:color="auto" w:fill="auto"/>
            <w:noWrap/>
            <w:vAlign w:val="center"/>
            <w:hideMark/>
          </w:tcPr>
          <w:p w14:paraId="1399F86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16607,5</w:t>
            </w:r>
          </w:p>
        </w:tc>
        <w:tc>
          <w:tcPr>
            <w:tcW w:w="398" w:type="pct"/>
            <w:tcBorders>
              <w:top w:val="nil"/>
              <w:left w:val="nil"/>
              <w:bottom w:val="single" w:sz="4" w:space="0" w:color="auto"/>
              <w:right w:val="single" w:sz="4" w:space="0" w:color="auto"/>
            </w:tcBorders>
            <w:shd w:val="clear" w:color="auto" w:fill="auto"/>
            <w:noWrap/>
            <w:vAlign w:val="center"/>
            <w:hideMark/>
          </w:tcPr>
          <w:p w14:paraId="14DA6BB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1A633A7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112226,7</w:t>
            </w:r>
          </w:p>
        </w:tc>
      </w:tr>
      <w:tr w:rsidR="004A3C0D" w:rsidRPr="00F7172E" w14:paraId="7E6EC671"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BF9096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1.42</w:t>
            </w:r>
          </w:p>
        </w:tc>
        <w:tc>
          <w:tcPr>
            <w:tcW w:w="586" w:type="pct"/>
            <w:tcBorders>
              <w:top w:val="nil"/>
              <w:left w:val="nil"/>
              <w:bottom w:val="single" w:sz="4" w:space="0" w:color="auto"/>
              <w:right w:val="single" w:sz="4" w:space="0" w:color="auto"/>
            </w:tcBorders>
            <w:shd w:val="clear" w:color="auto" w:fill="auto"/>
            <w:vAlign w:val="center"/>
            <w:hideMark/>
          </w:tcPr>
          <w:p w14:paraId="0BEB5F7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1975</w:t>
            </w:r>
          </w:p>
        </w:tc>
        <w:tc>
          <w:tcPr>
            <w:tcW w:w="585" w:type="pct"/>
            <w:tcBorders>
              <w:top w:val="nil"/>
              <w:left w:val="nil"/>
              <w:bottom w:val="single" w:sz="4" w:space="0" w:color="auto"/>
              <w:right w:val="single" w:sz="4" w:space="0" w:color="auto"/>
            </w:tcBorders>
            <w:shd w:val="clear" w:color="auto" w:fill="auto"/>
            <w:vAlign w:val="center"/>
            <w:hideMark/>
          </w:tcPr>
          <w:p w14:paraId="5FB9E29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уз-А</w:t>
            </w:r>
          </w:p>
        </w:tc>
        <w:tc>
          <w:tcPr>
            <w:tcW w:w="434" w:type="pct"/>
            <w:tcBorders>
              <w:top w:val="nil"/>
              <w:left w:val="nil"/>
              <w:bottom w:val="single" w:sz="4" w:space="0" w:color="auto"/>
              <w:right w:val="single" w:sz="4" w:space="0" w:color="auto"/>
            </w:tcBorders>
            <w:shd w:val="clear" w:color="auto" w:fill="auto"/>
            <w:vAlign w:val="center"/>
            <w:hideMark/>
          </w:tcPr>
          <w:p w14:paraId="7935D76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783,69</w:t>
            </w:r>
          </w:p>
        </w:tc>
        <w:tc>
          <w:tcPr>
            <w:tcW w:w="353" w:type="pct"/>
            <w:tcBorders>
              <w:top w:val="nil"/>
              <w:left w:val="nil"/>
              <w:bottom w:val="single" w:sz="4" w:space="0" w:color="auto"/>
              <w:right w:val="single" w:sz="4" w:space="0" w:color="auto"/>
            </w:tcBorders>
            <w:shd w:val="clear" w:color="auto" w:fill="auto"/>
            <w:vAlign w:val="center"/>
            <w:hideMark/>
          </w:tcPr>
          <w:p w14:paraId="2196490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414</w:t>
            </w:r>
          </w:p>
        </w:tc>
        <w:tc>
          <w:tcPr>
            <w:tcW w:w="386" w:type="pct"/>
            <w:tcBorders>
              <w:top w:val="nil"/>
              <w:left w:val="nil"/>
              <w:bottom w:val="single" w:sz="4" w:space="0" w:color="auto"/>
              <w:right w:val="single" w:sz="4" w:space="0" w:color="auto"/>
            </w:tcBorders>
            <w:shd w:val="clear" w:color="auto" w:fill="auto"/>
            <w:vAlign w:val="center"/>
            <w:hideMark/>
          </w:tcPr>
          <w:p w14:paraId="1D7BDED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500</w:t>
            </w:r>
          </w:p>
        </w:tc>
        <w:tc>
          <w:tcPr>
            <w:tcW w:w="398" w:type="pct"/>
            <w:tcBorders>
              <w:top w:val="nil"/>
              <w:left w:val="nil"/>
              <w:bottom w:val="single" w:sz="4" w:space="0" w:color="auto"/>
              <w:right w:val="single" w:sz="4" w:space="0" w:color="auto"/>
            </w:tcBorders>
            <w:shd w:val="clear" w:color="auto" w:fill="auto"/>
            <w:noWrap/>
            <w:vAlign w:val="center"/>
            <w:hideMark/>
          </w:tcPr>
          <w:p w14:paraId="341FD2E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783,7</w:t>
            </w:r>
          </w:p>
        </w:tc>
        <w:tc>
          <w:tcPr>
            <w:tcW w:w="434" w:type="pct"/>
            <w:tcBorders>
              <w:top w:val="nil"/>
              <w:left w:val="nil"/>
              <w:bottom w:val="single" w:sz="4" w:space="0" w:color="auto"/>
              <w:right w:val="single" w:sz="4" w:space="0" w:color="auto"/>
            </w:tcBorders>
            <w:shd w:val="clear" w:color="auto" w:fill="auto"/>
            <w:vAlign w:val="center"/>
            <w:hideMark/>
          </w:tcPr>
          <w:p w14:paraId="43EA3BE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0C0A282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68455,8</w:t>
            </w:r>
          </w:p>
        </w:tc>
        <w:tc>
          <w:tcPr>
            <w:tcW w:w="398" w:type="pct"/>
            <w:tcBorders>
              <w:top w:val="nil"/>
              <w:left w:val="nil"/>
              <w:bottom w:val="single" w:sz="4" w:space="0" w:color="auto"/>
              <w:right w:val="single" w:sz="4" w:space="0" w:color="auto"/>
            </w:tcBorders>
            <w:shd w:val="clear" w:color="auto" w:fill="auto"/>
            <w:noWrap/>
            <w:vAlign w:val="center"/>
            <w:hideMark/>
          </w:tcPr>
          <w:p w14:paraId="7CB2277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13691,2</w:t>
            </w:r>
          </w:p>
        </w:tc>
        <w:tc>
          <w:tcPr>
            <w:tcW w:w="398" w:type="pct"/>
            <w:tcBorders>
              <w:top w:val="nil"/>
              <w:left w:val="nil"/>
              <w:bottom w:val="single" w:sz="4" w:space="0" w:color="auto"/>
              <w:right w:val="single" w:sz="4" w:space="0" w:color="auto"/>
            </w:tcBorders>
            <w:shd w:val="clear" w:color="auto" w:fill="auto"/>
            <w:noWrap/>
            <w:vAlign w:val="center"/>
            <w:hideMark/>
          </w:tcPr>
          <w:p w14:paraId="59A10A3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1213033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63347,0</w:t>
            </w:r>
          </w:p>
        </w:tc>
      </w:tr>
      <w:tr w:rsidR="004A3C0D" w:rsidRPr="00F7172E" w14:paraId="357121BC"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7ABFD41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1.43</w:t>
            </w:r>
          </w:p>
        </w:tc>
        <w:tc>
          <w:tcPr>
            <w:tcW w:w="586" w:type="pct"/>
            <w:tcBorders>
              <w:top w:val="nil"/>
              <w:left w:val="nil"/>
              <w:bottom w:val="single" w:sz="4" w:space="0" w:color="auto"/>
              <w:right w:val="single" w:sz="4" w:space="0" w:color="auto"/>
            </w:tcBorders>
            <w:shd w:val="clear" w:color="auto" w:fill="auto"/>
            <w:vAlign w:val="center"/>
            <w:hideMark/>
          </w:tcPr>
          <w:p w14:paraId="2C39282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тк-400</w:t>
            </w:r>
          </w:p>
        </w:tc>
        <w:tc>
          <w:tcPr>
            <w:tcW w:w="585" w:type="pct"/>
            <w:tcBorders>
              <w:top w:val="nil"/>
              <w:left w:val="nil"/>
              <w:bottom w:val="single" w:sz="4" w:space="0" w:color="auto"/>
              <w:right w:val="single" w:sz="4" w:space="0" w:color="auto"/>
            </w:tcBorders>
            <w:shd w:val="clear" w:color="auto" w:fill="auto"/>
            <w:vAlign w:val="center"/>
            <w:hideMark/>
          </w:tcPr>
          <w:p w14:paraId="27C5AB3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тк-401</w:t>
            </w:r>
          </w:p>
        </w:tc>
        <w:tc>
          <w:tcPr>
            <w:tcW w:w="434" w:type="pct"/>
            <w:tcBorders>
              <w:top w:val="nil"/>
              <w:left w:val="nil"/>
              <w:bottom w:val="single" w:sz="4" w:space="0" w:color="auto"/>
              <w:right w:val="single" w:sz="4" w:space="0" w:color="auto"/>
            </w:tcBorders>
            <w:shd w:val="clear" w:color="auto" w:fill="auto"/>
            <w:vAlign w:val="center"/>
            <w:hideMark/>
          </w:tcPr>
          <w:p w14:paraId="654566E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238,73</w:t>
            </w:r>
          </w:p>
        </w:tc>
        <w:tc>
          <w:tcPr>
            <w:tcW w:w="353" w:type="pct"/>
            <w:tcBorders>
              <w:top w:val="nil"/>
              <w:left w:val="nil"/>
              <w:bottom w:val="single" w:sz="4" w:space="0" w:color="auto"/>
              <w:right w:val="single" w:sz="4" w:space="0" w:color="auto"/>
            </w:tcBorders>
            <w:shd w:val="clear" w:color="auto" w:fill="auto"/>
            <w:vAlign w:val="center"/>
            <w:hideMark/>
          </w:tcPr>
          <w:p w14:paraId="32892ED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706</w:t>
            </w:r>
          </w:p>
        </w:tc>
        <w:tc>
          <w:tcPr>
            <w:tcW w:w="386" w:type="pct"/>
            <w:tcBorders>
              <w:top w:val="nil"/>
              <w:left w:val="nil"/>
              <w:bottom w:val="single" w:sz="4" w:space="0" w:color="auto"/>
              <w:right w:val="single" w:sz="4" w:space="0" w:color="auto"/>
            </w:tcBorders>
            <w:shd w:val="clear" w:color="auto" w:fill="auto"/>
            <w:vAlign w:val="center"/>
            <w:hideMark/>
          </w:tcPr>
          <w:p w14:paraId="53D6CB2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800</w:t>
            </w:r>
          </w:p>
        </w:tc>
        <w:tc>
          <w:tcPr>
            <w:tcW w:w="398" w:type="pct"/>
            <w:tcBorders>
              <w:top w:val="nil"/>
              <w:left w:val="nil"/>
              <w:bottom w:val="single" w:sz="4" w:space="0" w:color="auto"/>
              <w:right w:val="single" w:sz="4" w:space="0" w:color="auto"/>
            </w:tcBorders>
            <w:shd w:val="clear" w:color="auto" w:fill="auto"/>
            <w:noWrap/>
            <w:vAlign w:val="center"/>
            <w:hideMark/>
          </w:tcPr>
          <w:p w14:paraId="723CFB0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382,0</w:t>
            </w:r>
          </w:p>
        </w:tc>
        <w:tc>
          <w:tcPr>
            <w:tcW w:w="434" w:type="pct"/>
            <w:tcBorders>
              <w:top w:val="nil"/>
              <w:left w:val="nil"/>
              <w:bottom w:val="single" w:sz="4" w:space="0" w:color="auto"/>
              <w:right w:val="single" w:sz="4" w:space="0" w:color="auto"/>
            </w:tcBorders>
            <w:shd w:val="clear" w:color="auto" w:fill="auto"/>
            <w:vAlign w:val="center"/>
            <w:hideMark/>
          </w:tcPr>
          <w:p w14:paraId="2876FD2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77DBAC0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154595,1</w:t>
            </w:r>
          </w:p>
        </w:tc>
        <w:tc>
          <w:tcPr>
            <w:tcW w:w="398" w:type="pct"/>
            <w:tcBorders>
              <w:top w:val="nil"/>
              <w:left w:val="nil"/>
              <w:bottom w:val="single" w:sz="4" w:space="0" w:color="auto"/>
              <w:right w:val="single" w:sz="4" w:space="0" w:color="auto"/>
            </w:tcBorders>
            <w:shd w:val="clear" w:color="auto" w:fill="auto"/>
            <w:noWrap/>
            <w:vAlign w:val="center"/>
            <w:hideMark/>
          </w:tcPr>
          <w:p w14:paraId="4164162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30919,0</w:t>
            </w:r>
          </w:p>
        </w:tc>
        <w:tc>
          <w:tcPr>
            <w:tcW w:w="398" w:type="pct"/>
            <w:tcBorders>
              <w:top w:val="nil"/>
              <w:left w:val="nil"/>
              <w:bottom w:val="single" w:sz="4" w:space="0" w:color="auto"/>
              <w:right w:val="single" w:sz="4" w:space="0" w:color="auto"/>
            </w:tcBorders>
            <w:shd w:val="clear" w:color="auto" w:fill="auto"/>
            <w:noWrap/>
            <w:vAlign w:val="center"/>
            <w:hideMark/>
          </w:tcPr>
          <w:p w14:paraId="37B2052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437D354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43578,7</w:t>
            </w:r>
          </w:p>
        </w:tc>
      </w:tr>
      <w:tr w:rsidR="004A3C0D" w:rsidRPr="00F7172E" w14:paraId="7BAFD751"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5027ED5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1.44</w:t>
            </w:r>
          </w:p>
        </w:tc>
        <w:tc>
          <w:tcPr>
            <w:tcW w:w="586" w:type="pct"/>
            <w:tcBorders>
              <w:top w:val="nil"/>
              <w:left w:val="nil"/>
              <w:bottom w:val="single" w:sz="4" w:space="0" w:color="auto"/>
              <w:right w:val="single" w:sz="4" w:space="0" w:color="auto"/>
            </w:tcBorders>
            <w:shd w:val="clear" w:color="auto" w:fill="auto"/>
            <w:vAlign w:val="center"/>
            <w:hideMark/>
          </w:tcPr>
          <w:p w14:paraId="26C8AD0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тк-398б</w:t>
            </w:r>
          </w:p>
        </w:tc>
        <w:tc>
          <w:tcPr>
            <w:tcW w:w="585" w:type="pct"/>
            <w:tcBorders>
              <w:top w:val="nil"/>
              <w:left w:val="nil"/>
              <w:bottom w:val="single" w:sz="4" w:space="0" w:color="auto"/>
              <w:right w:val="single" w:sz="4" w:space="0" w:color="auto"/>
            </w:tcBorders>
            <w:shd w:val="clear" w:color="auto" w:fill="auto"/>
            <w:vAlign w:val="center"/>
            <w:hideMark/>
          </w:tcPr>
          <w:p w14:paraId="7BA27C2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тк-399</w:t>
            </w:r>
          </w:p>
        </w:tc>
        <w:tc>
          <w:tcPr>
            <w:tcW w:w="434" w:type="pct"/>
            <w:tcBorders>
              <w:top w:val="nil"/>
              <w:left w:val="nil"/>
              <w:bottom w:val="single" w:sz="4" w:space="0" w:color="auto"/>
              <w:right w:val="single" w:sz="4" w:space="0" w:color="auto"/>
            </w:tcBorders>
            <w:shd w:val="clear" w:color="auto" w:fill="auto"/>
            <w:vAlign w:val="center"/>
            <w:hideMark/>
          </w:tcPr>
          <w:p w14:paraId="2382784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143,16</w:t>
            </w:r>
          </w:p>
        </w:tc>
        <w:tc>
          <w:tcPr>
            <w:tcW w:w="353" w:type="pct"/>
            <w:tcBorders>
              <w:top w:val="nil"/>
              <w:left w:val="nil"/>
              <w:bottom w:val="single" w:sz="4" w:space="0" w:color="auto"/>
              <w:right w:val="single" w:sz="4" w:space="0" w:color="auto"/>
            </w:tcBorders>
            <w:shd w:val="clear" w:color="auto" w:fill="auto"/>
            <w:vAlign w:val="center"/>
            <w:hideMark/>
          </w:tcPr>
          <w:p w14:paraId="5F4D22F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704</w:t>
            </w:r>
          </w:p>
        </w:tc>
        <w:tc>
          <w:tcPr>
            <w:tcW w:w="386" w:type="pct"/>
            <w:tcBorders>
              <w:top w:val="nil"/>
              <w:left w:val="nil"/>
              <w:bottom w:val="single" w:sz="4" w:space="0" w:color="auto"/>
              <w:right w:val="single" w:sz="4" w:space="0" w:color="auto"/>
            </w:tcBorders>
            <w:shd w:val="clear" w:color="auto" w:fill="auto"/>
            <w:vAlign w:val="center"/>
            <w:hideMark/>
          </w:tcPr>
          <w:p w14:paraId="2D43628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800</w:t>
            </w:r>
          </w:p>
        </w:tc>
        <w:tc>
          <w:tcPr>
            <w:tcW w:w="398" w:type="pct"/>
            <w:tcBorders>
              <w:top w:val="nil"/>
              <w:left w:val="nil"/>
              <w:bottom w:val="single" w:sz="4" w:space="0" w:color="auto"/>
              <w:right w:val="single" w:sz="4" w:space="0" w:color="auto"/>
            </w:tcBorders>
            <w:shd w:val="clear" w:color="auto" w:fill="auto"/>
            <w:noWrap/>
            <w:vAlign w:val="center"/>
            <w:hideMark/>
          </w:tcPr>
          <w:p w14:paraId="0D26C39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229,1</w:t>
            </w:r>
          </w:p>
        </w:tc>
        <w:tc>
          <w:tcPr>
            <w:tcW w:w="434" w:type="pct"/>
            <w:tcBorders>
              <w:top w:val="nil"/>
              <w:left w:val="nil"/>
              <w:bottom w:val="single" w:sz="4" w:space="0" w:color="auto"/>
              <w:right w:val="single" w:sz="4" w:space="0" w:color="auto"/>
            </w:tcBorders>
            <w:shd w:val="clear" w:color="auto" w:fill="auto"/>
            <w:vAlign w:val="center"/>
            <w:hideMark/>
          </w:tcPr>
          <w:p w14:paraId="232AFBD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430CE5A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154595,1</w:t>
            </w:r>
          </w:p>
        </w:tc>
        <w:tc>
          <w:tcPr>
            <w:tcW w:w="398" w:type="pct"/>
            <w:tcBorders>
              <w:top w:val="nil"/>
              <w:left w:val="nil"/>
              <w:bottom w:val="single" w:sz="4" w:space="0" w:color="auto"/>
              <w:right w:val="single" w:sz="4" w:space="0" w:color="auto"/>
            </w:tcBorders>
            <w:shd w:val="clear" w:color="auto" w:fill="auto"/>
            <w:noWrap/>
            <w:vAlign w:val="center"/>
            <w:hideMark/>
          </w:tcPr>
          <w:p w14:paraId="60D2795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30919,0</w:t>
            </w:r>
          </w:p>
        </w:tc>
        <w:tc>
          <w:tcPr>
            <w:tcW w:w="398" w:type="pct"/>
            <w:tcBorders>
              <w:top w:val="nil"/>
              <w:left w:val="nil"/>
              <w:bottom w:val="single" w:sz="4" w:space="0" w:color="auto"/>
              <w:right w:val="single" w:sz="4" w:space="0" w:color="auto"/>
            </w:tcBorders>
            <w:shd w:val="clear" w:color="auto" w:fill="auto"/>
            <w:noWrap/>
            <w:vAlign w:val="center"/>
            <w:hideMark/>
          </w:tcPr>
          <w:p w14:paraId="0585609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68D62E0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26133,0</w:t>
            </w:r>
          </w:p>
        </w:tc>
      </w:tr>
      <w:tr w:rsidR="004A3C0D" w:rsidRPr="00F7172E" w14:paraId="773074F6"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3E4416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1.45</w:t>
            </w:r>
          </w:p>
        </w:tc>
        <w:tc>
          <w:tcPr>
            <w:tcW w:w="586" w:type="pct"/>
            <w:tcBorders>
              <w:top w:val="nil"/>
              <w:left w:val="nil"/>
              <w:bottom w:val="single" w:sz="4" w:space="0" w:color="auto"/>
              <w:right w:val="single" w:sz="4" w:space="0" w:color="auto"/>
            </w:tcBorders>
            <w:shd w:val="clear" w:color="auto" w:fill="auto"/>
            <w:vAlign w:val="center"/>
            <w:hideMark/>
          </w:tcPr>
          <w:p w14:paraId="06ADD36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тк-398а</w:t>
            </w:r>
          </w:p>
        </w:tc>
        <w:tc>
          <w:tcPr>
            <w:tcW w:w="585" w:type="pct"/>
            <w:tcBorders>
              <w:top w:val="nil"/>
              <w:left w:val="nil"/>
              <w:bottom w:val="single" w:sz="4" w:space="0" w:color="auto"/>
              <w:right w:val="single" w:sz="4" w:space="0" w:color="auto"/>
            </w:tcBorders>
            <w:shd w:val="clear" w:color="auto" w:fill="auto"/>
            <w:vAlign w:val="center"/>
            <w:hideMark/>
          </w:tcPr>
          <w:p w14:paraId="5592E43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тк-398б</w:t>
            </w:r>
          </w:p>
        </w:tc>
        <w:tc>
          <w:tcPr>
            <w:tcW w:w="434" w:type="pct"/>
            <w:tcBorders>
              <w:top w:val="nil"/>
              <w:left w:val="nil"/>
              <w:bottom w:val="single" w:sz="4" w:space="0" w:color="auto"/>
              <w:right w:val="single" w:sz="4" w:space="0" w:color="auto"/>
            </w:tcBorders>
            <w:shd w:val="clear" w:color="auto" w:fill="auto"/>
            <w:vAlign w:val="center"/>
            <w:hideMark/>
          </w:tcPr>
          <w:p w14:paraId="7F4AD43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7,76</w:t>
            </w:r>
          </w:p>
        </w:tc>
        <w:tc>
          <w:tcPr>
            <w:tcW w:w="353" w:type="pct"/>
            <w:tcBorders>
              <w:top w:val="nil"/>
              <w:left w:val="nil"/>
              <w:bottom w:val="single" w:sz="4" w:space="0" w:color="auto"/>
              <w:right w:val="single" w:sz="4" w:space="0" w:color="auto"/>
            </w:tcBorders>
            <w:shd w:val="clear" w:color="auto" w:fill="auto"/>
            <w:vAlign w:val="center"/>
            <w:hideMark/>
          </w:tcPr>
          <w:p w14:paraId="74BD57C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706</w:t>
            </w:r>
          </w:p>
        </w:tc>
        <w:tc>
          <w:tcPr>
            <w:tcW w:w="386" w:type="pct"/>
            <w:tcBorders>
              <w:top w:val="nil"/>
              <w:left w:val="nil"/>
              <w:bottom w:val="single" w:sz="4" w:space="0" w:color="auto"/>
              <w:right w:val="single" w:sz="4" w:space="0" w:color="auto"/>
            </w:tcBorders>
            <w:shd w:val="clear" w:color="auto" w:fill="auto"/>
            <w:vAlign w:val="center"/>
            <w:hideMark/>
          </w:tcPr>
          <w:p w14:paraId="1EDDD79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800</w:t>
            </w:r>
          </w:p>
        </w:tc>
        <w:tc>
          <w:tcPr>
            <w:tcW w:w="398" w:type="pct"/>
            <w:tcBorders>
              <w:top w:val="nil"/>
              <w:left w:val="nil"/>
              <w:bottom w:val="single" w:sz="4" w:space="0" w:color="auto"/>
              <w:right w:val="single" w:sz="4" w:space="0" w:color="auto"/>
            </w:tcBorders>
            <w:shd w:val="clear" w:color="auto" w:fill="auto"/>
            <w:noWrap/>
            <w:vAlign w:val="center"/>
            <w:hideMark/>
          </w:tcPr>
          <w:p w14:paraId="3FA4BBC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12,4</w:t>
            </w:r>
          </w:p>
        </w:tc>
        <w:tc>
          <w:tcPr>
            <w:tcW w:w="434" w:type="pct"/>
            <w:tcBorders>
              <w:top w:val="nil"/>
              <w:left w:val="nil"/>
              <w:bottom w:val="single" w:sz="4" w:space="0" w:color="auto"/>
              <w:right w:val="single" w:sz="4" w:space="0" w:color="auto"/>
            </w:tcBorders>
            <w:shd w:val="clear" w:color="auto" w:fill="auto"/>
            <w:vAlign w:val="center"/>
            <w:hideMark/>
          </w:tcPr>
          <w:p w14:paraId="2DC3DDA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4E1AA01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154595,1</w:t>
            </w:r>
          </w:p>
        </w:tc>
        <w:tc>
          <w:tcPr>
            <w:tcW w:w="398" w:type="pct"/>
            <w:tcBorders>
              <w:top w:val="nil"/>
              <w:left w:val="nil"/>
              <w:bottom w:val="single" w:sz="4" w:space="0" w:color="auto"/>
              <w:right w:val="single" w:sz="4" w:space="0" w:color="auto"/>
            </w:tcBorders>
            <w:shd w:val="clear" w:color="auto" w:fill="auto"/>
            <w:noWrap/>
            <w:vAlign w:val="center"/>
            <w:hideMark/>
          </w:tcPr>
          <w:p w14:paraId="6E7C5F1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30919,0</w:t>
            </w:r>
          </w:p>
        </w:tc>
        <w:tc>
          <w:tcPr>
            <w:tcW w:w="398" w:type="pct"/>
            <w:tcBorders>
              <w:top w:val="nil"/>
              <w:left w:val="nil"/>
              <w:bottom w:val="single" w:sz="4" w:space="0" w:color="auto"/>
              <w:right w:val="single" w:sz="4" w:space="0" w:color="auto"/>
            </w:tcBorders>
            <w:shd w:val="clear" w:color="auto" w:fill="auto"/>
            <w:noWrap/>
            <w:vAlign w:val="center"/>
            <w:hideMark/>
          </w:tcPr>
          <w:p w14:paraId="3458827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4292075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1416,5</w:t>
            </w:r>
          </w:p>
        </w:tc>
      </w:tr>
      <w:tr w:rsidR="004A3C0D" w:rsidRPr="00F7172E" w14:paraId="3D6F75D0"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1903F1D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1.46</w:t>
            </w:r>
          </w:p>
        </w:tc>
        <w:tc>
          <w:tcPr>
            <w:tcW w:w="586" w:type="pct"/>
            <w:tcBorders>
              <w:top w:val="nil"/>
              <w:left w:val="nil"/>
              <w:bottom w:val="single" w:sz="4" w:space="0" w:color="auto"/>
              <w:right w:val="single" w:sz="4" w:space="0" w:color="auto"/>
            </w:tcBorders>
            <w:shd w:val="clear" w:color="auto" w:fill="auto"/>
            <w:vAlign w:val="center"/>
            <w:hideMark/>
          </w:tcPr>
          <w:p w14:paraId="47616AF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тк-399</w:t>
            </w:r>
          </w:p>
        </w:tc>
        <w:tc>
          <w:tcPr>
            <w:tcW w:w="585" w:type="pct"/>
            <w:tcBorders>
              <w:top w:val="nil"/>
              <w:left w:val="nil"/>
              <w:bottom w:val="single" w:sz="4" w:space="0" w:color="auto"/>
              <w:right w:val="single" w:sz="4" w:space="0" w:color="auto"/>
            </w:tcBorders>
            <w:shd w:val="clear" w:color="auto" w:fill="auto"/>
            <w:vAlign w:val="center"/>
            <w:hideMark/>
          </w:tcPr>
          <w:p w14:paraId="7F50955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тк-400</w:t>
            </w:r>
          </w:p>
        </w:tc>
        <w:tc>
          <w:tcPr>
            <w:tcW w:w="434" w:type="pct"/>
            <w:tcBorders>
              <w:top w:val="nil"/>
              <w:left w:val="nil"/>
              <w:bottom w:val="single" w:sz="4" w:space="0" w:color="auto"/>
              <w:right w:val="single" w:sz="4" w:space="0" w:color="auto"/>
            </w:tcBorders>
            <w:shd w:val="clear" w:color="auto" w:fill="auto"/>
            <w:vAlign w:val="center"/>
            <w:hideMark/>
          </w:tcPr>
          <w:p w14:paraId="517DF2C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112,89</w:t>
            </w:r>
          </w:p>
        </w:tc>
        <w:tc>
          <w:tcPr>
            <w:tcW w:w="353" w:type="pct"/>
            <w:tcBorders>
              <w:top w:val="nil"/>
              <w:left w:val="nil"/>
              <w:bottom w:val="single" w:sz="4" w:space="0" w:color="auto"/>
              <w:right w:val="single" w:sz="4" w:space="0" w:color="auto"/>
            </w:tcBorders>
            <w:shd w:val="clear" w:color="auto" w:fill="auto"/>
            <w:vAlign w:val="center"/>
            <w:hideMark/>
          </w:tcPr>
          <w:p w14:paraId="67D6F9A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706</w:t>
            </w:r>
          </w:p>
        </w:tc>
        <w:tc>
          <w:tcPr>
            <w:tcW w:w="386" w:type="pct"/>
            <w:tcBorders>
              <w:top w:val="nil"/>
              <w:left w:val="nil"/>
              <w:bottom w:val="single" w:sz="4" w:space="0" w:color="auto"/>
              <w:right w:val="single" w:sz="4" w:space="0" w:color="auto"/>
            </w:tcBorders>
            <w:shd w:val="clear" w:color="auto" w:fill="auto"/>
            <w:vAlign w:val="center"/>
            <w:hideMark/>
          </w:tcPr>
          <w:p w14:paraId="3D35760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800</w:t>
            </w:r>
          </w:p>
        </w:tc>
        <w:tc>
          <w:tcPr>
            <w:tcW w:w="398" w:type="pct"/>
            <w:tcBorders>
              <w:top w:val="nil"/>
              <w:left w:val="nil"/>
              <w:bottom w:val="single" w:sz="4" w:space="0" w:color="auto"/>
              <w:right w:val="single" w:sz="4" w:space="0" w:color="auto"/>
            </w:tcBorders>
            <w:shd w:val="clear" w:color="auto" w:fill="auto"/>
            <w:noWrap/>
            <w:vAlign w:val="center"/>
            <w:hideMark/>
          </w:tcPr>
          <w:p w14:paraId="46FEDBD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180,6</w:t>
            </w:r>
          </w:p>
        </w:tc>
        <w:tc>
          <w:tcPr>
            <w:tcW w:w="434" w:type="pct"/>
            <w:tcBorders>
              <w:top w:val="nil"/>
              <w:left w:val="nil"/>
              <w:bottom w:val="single" w:sz="4" w:space="0" w:color="auto"/>
              <w:right w:val="single" w:sz="4" w:space="0" w:color="auto"/>
            </w:tcBorders>
            <w:shd w:val="clear" w:color="auto" w:fill="auto"/>
            <w:vAlign w:val="center"/>
            <w:hideMark/>
          </w:tcPr>
          <w:p w14:paraId="3A4592E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1A20F3F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154595,1</w:t>
            </w:r>
          </w:p>
        </w:tc>
        <w:tc>
          <w:tcPr>
            <w:tcW w:w="398" w:type="pct"/>
            <w:tcBorders>
              <w:top w:val="nil"/>
              <w:left w:val="nil"/>
              <w:bottom w:val="single" w:sz="4" w:space="0" w:color="auto"/>
              <w:right w:val="single" w:sz="4" w:space="0" w:color="auto"/>
            </w:tcBorders>
            <w:shd w:val="clear" w:color="auto" w:fill="auto"/>
            <w:noWrap/>
            <w:vAlign w:val="center"/>
            <w:hideMark/>
          </w:tcPr>
          <w:p w14:paraId="7D3D35D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30919,0</w:t>
            </w:r>
          </w:p>
        </w:tc>
        <w:tc>
          <w:tcPr>
            <w:tcW w:w="398" w:type="pct"/>
            <w:tcBorders>
              <w:top w:val="nil"/>
              <w:left w:val="nil"/>
              <w:bottom w:val="single" w:sz="4" w:space="0" w:color="auto"/>
              <w:right w:val="single" w:sz="4" w:space="0" w:color="auto"/>
            </w:tcBorders>
            <w:shd w:val="clear" w:color="auto" w:fill="auto"/>
            <w:noWrap/>
            <w:vAlign w:val="center"/>
            <w:hideMark/>
          </w:tcPr>
          <w:p w14:paraId="30470F1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311994D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20607,4</w:t>
            </w:r>
          </w:p>
        </w:tc>
      </w:tr>
      <w:tr w:rsidR="004A3C0D" w:rsidRPr="00F7172E" w14:paraId="5174D336"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78077C8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1.47</w:t>
            </w:r>
          </w:p>
        </w:tc>
        <w:tc>
          <w:tcPr>
            <w:tcW w:w="586" w:type="pct"/>
            <w:tcBorders>
              <w:top w:val="nil"/>
              <w:left w:val="nil"/>
              <w:bottom w:val="single" w:sz="4" w:space="0" w:color="auto"/>
              <w:right w:val="single" w:sz="4" w:space="0" w:color="auto"/>
            </w:tcBorders>
            <w:shd w:val="clear" w:color="auto" w:fill="auto"/>
            <w:vAlign w:val="center"/>
            <w:hideMark/>
          </w:tcPr>
          <w:p w14:paraId="5240802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тк-398</w:t>
            </w:r>
          </w:p>
        </w:tc>
        <w:tc>
          <w:tcPr>
            <w:tcW w:w="585" w:type="pct"/>
            <w:tcBorders>
              <w:top w:val="nil"/>
              <w:left w:val="nil"/>
              <w:bottom w:val="single" w:sz="4" w:space="0" w:color="auto"/>
              <w:right w:val="single" w:sz="4" w:space="0" w:color="auto"/>
            </w:tcBorders>
            <w:shd w:val="clear" w:color="auto" w:fill="auto"/>
            <w:vAlign w:val="center"/>
            <w:hideMark/>
          </w:tcPr>
          <w:p w14:paraId="0F81855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тк-398а</w:t>
            </w:r>
          </w:p>
        </w:tc>
        <w:tc>
          <w:tcPr>
            <w:tcW w:w="434" w:type="pct"/>
            <w:tcBorders>
              <w:top w:val="nil"/>
              <w:left w:val="nil"/>
              <w:bottom w:val="single" w:sz="4" w:space="0" w:color="auto"/>
              <w:right w:val="single" w:sz="4" w:space="0" w:color="auto"/>
            </w:tcBorders>
            <w:shd w:val="clear" w:color="auto" w:fill="auto"/>
            <w:vAlign w:val="center"/>
            <w:hideMark/>
          </w:tcPr>
          <w:p w14:paraId="76E4B89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18,15</w:t>
            </w:r>
          </w:p>
        </w:tc>
        <w:tc>
          <w:tcPr>
            <w:tcW w:w="353" w:type="pct"/>
            <w:tcBorders>
              <w:top w:val="nil"/>
              <w:left w:val="nil"/>
              <w:bottom w:val="single" w:sz="4" w:space="0" w:color="auto"/>
              <w:right w:val="single" w:sz="4" w:space="0" w:color="auto"/>
            </w:tcBorders>
            <w:shd w:val="clear" w:color="auto" w:fill="auto"/>
            <w:vAlign w:val="center"/>
            <w:hideMark/>
          </w:tcPr>
          <w:p w14:paraId="3F8A40D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706</w:t>
            </w:r>
          </w:p>
        </w:tc>
        <w:tc>
          <w:tcPr>
            <w:tcW w:w="386" w:type="pct"/>
            <w:tcBorders>
              <w:top w:val="nil"/>
              <w:left w:val="nil"/>
              <w:bottom w:val="single" w:sz="4" w:space="0" w:color="auto"/>
              <w:right w:val="single" w:sz="4" w:space="0" w:color="auto"/>
            </w:tcBorders>
            <w:shd w:val="clear" w:color="auto" w:fill="auto"/>
            <w:vAlign w:val="center"/>
            <w:hideMark/>
          </w:tcPr>
          <w:p w14:paraId="35E7273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800</w:t>
            </w:r>
          </w:p>
        </w:tc>
        <w:tc>
          <w:tcPr>
            <w:tcW w:w="398" w:type="pct"/>
            <w:tcBorders>
              <w:top w:val="nil"/>
              <w:left w:val="nil"/>
              <w:bottom w:val="single" w:sz="4" w:space="0" w:color="auto"/>
              <w:right w:val="single" w:sz="4" w:space="0" w:color="auto"/>
            </w:tcBorders>
            <w:shd w:val="clear" w:color="auto" w:fill="auto"/>
            <w:noWrap/>
            <w:vAlign w:val="center"/>
            <w:hideMark/>
          </w:tcPr>
          <w:p w14:paraId="7FD7528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29,0</w:t>
            </w:r>
          </w:p>
        </w:tc>
        <w:tc>
          <w:tcPr>
            <w:tcW w:w="434" w:type="pct"/>
            <w:tcBorders>
              <w:top w:val="nil"/>
              <w:left w:val="nil"/>
              <w:bottom w:val="single" w:sz="4" w:space="0" w:color="auto"/>
              <w:right w:val="single" w:sz="4" w:space="0" w:color="auto"/>
            </w:tcBorders>
            <w:shd w:val="clear" w:color="auto" w:fill="auto"/>
            <w:vAlign w:val="center"/>
            <w:hideMark/>
          </w:tcPr>
          <w:p w14:paraId="0285C2B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608B867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154595,1</w:t>
            </w:r>
          </w:p>
        </w:tc>
        <w:tc>
          <w:tcPr>
            <w:tcW w:w="398" w:type="pct"/>
            <w:tcBorders>
              <w:top w:val="nil"/>
              <w:left w:val="nil"/>
              <w:bottom w:val="single" w:sz="4" w:space="0" w:color="auto"/>
              <w:right w:val="single" w:sz="4" w:space="0" w:color="auto"/>
            </w:tcBorders>
            <w:shd w:val="clear" w:color="auto" w:fill="auto"/>
            <w:noWrap/>
            <w:vAlign w:val="center"/>
            <w:hideMark/>
          </w:tcPr>
          <w:p w14:paraId="63B2BF4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30919,0</w:t>
            </w:r>
          </w:p>
        </w:tc>
        <w:tc>
          <w:tcPr>
            <w:tcW w:w="398" w:type="pct"/>
            <w:tcBorders>
              <w:top w:val="nil"/>
              <w:left w:val="nil"/>
              <w:bottom w:val="single" w:sz="4" w:space="0" w:color="auto"/>
              <w:right w:val="single" w:sz="4" w:space="0" w:color="auto"/>
            </w:tcBorders>
            <w:shd w:val="clear" w:color="auto" w:fill="auto"/>
            <w:noWrap/>
            <w:vAlign w:val="center"/>
            <w:hideMark/>
          </w:tcPr>
          <w:p w14:paraId="5B61DAA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540EA8F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3313,2</w:t>
            </w:r>
          </w:p>
        </w:tc>
      </w:tr>
      <w:tr w:rsidR="004A3C0D" w:rsidRPr="00F7172E" w14:paraId="016E842D"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09D7A36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1.48</w:t>
            </w:r>
          </w:p>
        </w:tc>
        <w:tc>
          <w:tcPr>
            <w:tcW w:w="586" w:type="pct"/>
            <w:tcBorders>
              <w:top w:val="nil"/>
              <w:left w:val="nil"/>
              <w:bottom w:val="single" w:sz="4" w:space="0" w:color="auto"/>
              <w:right w:val="single" w:sz="4" w:space="0" w:color="auto"/>
            </w:tcBorders>
            <w:shd w:val="clear" w:color="auto" w:fill="auto"/>
            <w:vAlign w:val="center"/>
            <w:hideMark/>
          </w:tcPr>
          <w:p w14:paraId="30A43F4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тк-406</w:t>
            </w:r>
          </w:p>
        </w:tc>
        <w:tc>
          <w:tcPr>
            <w:tcW w:w="585" w:type="pct"/>
            <w:tcBorders>
              <w:top w:val="nil"/>
              <w:left w:val="nil"/>
              <w:bottom w:val="single" w:sz="4" w:space="0" w:color="auto"/>
              <w:right w:val="single" w:sz="4" w:space="0" w:color="auto"/>
            </w:tcBorders>
            <w:shd w:val="clear" w:color="auto" w:fill="auto"/>
            <w:vAlign w:val="center"/>
            <w:hideMark/>
          </w:tcPr>
          <w:p w14:paraId="281D05C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тк-407</w:t>
            </w:r>
          </w:p>
        </w:tc>
        <w:tc>
          <w:tcPr>
            <w:tcW w:w="434" w:type="pct"/>
            <w:tcBorders>
              <w:top w:val="nil"/>
              <w:left w:val="nil"/>
              <w:bottom w:val="single" w:sz="4" w:space="0" w:color="auto"/>
              <w:right w:val="single" w:sz="4" w:space="0" w:color="auto"/>
            </w:tcBorders>
            <w:shd w:val="clear" w:color="auto" w:fill="auto"/>
            <w:vAlign w:val="center"/>
            <w:hideMark/>
          </w:tcPr>
          <w:p w14:paraId="7C735B7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156,13</w:t>
            </w:r>
          </w:p>
        </w:tc>
        <w:tc>
          <w:tcPr>
            <w:tcW w:w="353" w:type="pct"/>
            <w:tcBorders>
              <w:top w:val="nil"/>
              <w:left w:val="nil"/>
              <w:bottom w:val="single" w:sz="4" w:space="0" w:color="auto"/>
              <w:right w:val="single" w:sz="4" w:space="0" w:color="auto"/>
            </w:tcBorders>
            <w:shd w:val="clear" w:color="auto" w:fill="auto"/>
            <w:vAlign w:val="center"/>
            <w:hideMark/>
          </w:tcPr>
          <w:p w14:paraId="7089AD1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704</w:t>
            </w:r>
          </w:p>
        </w:tc>
        <w:tc>
          <w:tcPr>
            <w:tcW w:w="386" w:type="pct"/>
            <w:tcBorders>
              <w:top w:val="nil"/>
              <w:left w:val="nil"/>
              <w:bottom w:val="single" w:sz="4" w:space="0" w:color="auto"/>
              <w:right w:val="single" w:sz="4" w:space="0" w:color="auto"/>
            </w:tcBorders>
            <w:shd w:val="clear" w:color="auto" w:fill="auto"/>
            <w:vAlign w:val="center"/>
            <w:hideMark/>
          </w:tcPr>
          <w:p w14:paraId="6CC22DB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800</w:t>
            </w:r>
          </w:p>
        </w:tc>
        <w:tc>
          <w:tcPr>
            <w:tcW w:w="398" w:type="pct"/>
            <w:tcBorders>
              <w:top w:val="nil"/>
              <w:left w:val="nil"/>
              <w:bottom w:val="single" w:sz="4" w:space="0" w:color="auto"/>
              <w:right w:val="single" w:sz="4" w:space="0" w:color="auto"/>
            </w:tcBorders>
            <w:shd w:val="clear" w:color="auto" w:fill="auto"/>
            <w:noWrap/>
            <w:vAlign w:val="center"/>
            <w:hideMark/>
          </w:tcPr>
          <w:p w14:paraId="7061722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249,8</w:t>
            </w:r>
          </w:p>
        </w:tc>
        <w:tc>
          <w:tcPr>
            <w:tcW w:w="434" w:type="pct"/>
            <w:tcBorders>
              <w:top w:val="nil"/>
              <w:left w:val="nil"/>
              <w:bottom w:val="single" w:sz="4" w:space="0" w:color="auto"/>
              <w:right w:val="single" w:sz="4" w:space="0" w:color="auto"/>
            </w:tcBorders>
            <w:shd w:val="clear" w:color="auto" w:fill="auto"/>
            <w:vAlign w:val="center"/>
            <w:hideMark/>
          </w:tcPr>
          <w:p w14:paraId="6565B29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0982068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154595,1</w:t>
            </w:r>
          </w:p>
        </w:tc>
        <w:tc>
          <w:tcPr>
            <w:tcW w:w="398" w:type="pct"/>
            <w:tcBorders>
              <w:top w:val="nil"/>
              <w:left w:val="nil"/>
              <w:bottom w:val="single" w:sz="4" w:space="0" w:color="auto"/>
              <w:right w:val="single" w:sz="4" w:space="0" w:color="auto"/>
            </w:tcBorders>
            <w:shd w:val="clear" w:color="auto" w:fill="auto"/>
            <w:noWrap/>
            <w:vAlign w:val="center"/>
            <w:hideMark/>
          </w:tcPr>
          <w:p w14:paraId="5C414C8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30919,0</w:t>
            </w:r>
          </w:p>
        </w:tc>
        <w:tc>
          <w:tcPr>
            <w:tcW w:w="398" w:type="pct"/>
            <w:tcBorders>
              <w:top w:val="nil"/>
              <w:left w:val="nil"/>
              <w:bottom w:val="single" w:sz="4" w:space="0" w:color="auto"/>
              <w:right w:val="single" w:sz="4" w:space="0" w:color="auto"/>
            </w:tcBorders>
            <w:shd w:val="clear" w:color="auto" w:fill="auto"/>
            <w:noWrap/>
            <w:vAlign w:val="center"/>
            <w:hideMark/>
          </w:tcPr>
          <w:p w14:paraId="5022791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558C463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28500,6</w:t>
            </w:r>
          </w:p>
        </w:tc>
      </w:tr>
      <w:tr w:rsidR="004A3C0D" w:rsidRPr="00F7172E" w14:paraId="1BF27BCF"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07D15DC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1.49</w:t>
            </w:r>
          </w:p>
        </w:tc>
        <w:tc>
          <w:tcPr>
            <w:tcW w:w="586" w:type="pct"/>
            <w:tcBorders>
              <w:top w:val="nil"/>
              <w:left w:val="nil"/>
              <w:bottom w:val="single" w:sz="4" w:space="0" w:color="auto"/>
              <w:right w:val="single" w:sz="4" w:space="0" w:color="auto"/>
            </w:tcBorders>
            <w:shd w:val="clear" w:color="auto" w:fill="auto"/>
            <w:vAlign w:val="center"/>
            <w:hideMark/>
          </w:tcPr>
          <w:p w14:paraId="06088F2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тк-405</w:t>
            </w:r>
          </w:p>
        </w:tc>
        <w:tc>
          <w:tcPr>
            <w:tcW w:w="585" w:type="pct"/>
            <w:tcBorders>
              <w:top w:val="nil"/>
              <w:left w:val="nil"/>
              <w:bottom w:val="single" w:sz="4" w:space="0" w:color="auto"/>
              <w:right w:val="single" w:sz="4" w:space="0" w:color="auto"/>
            </w:tcBorders>
            <w:shd w:val="clear" w:color="auto" w:fill="auto"/>
            <w:vAlign w:val="center"/>
            <w:hideMark/>
          </w:tcPr>
          <w:p w14:paraId="11690FB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тк-406</w:t>
            </w:r>
          </w:p>
        </w:tc>
        <w:tc>
          <w:tcPr>
            <w:tcW w:w="434" w:type="pct"/>
            <w:tcBorders>
              <w:top w:val="nil"/>
              <w:left w:val="nil"/>
              <w:bottom w:val="single" w:sz="4" w:space="0" w:color="auto"/>
              <w:right w:val="single" w:sz="4" w:space="0" w:color="auto"/>
            </w:tcBorders>
            <w:shd w:val="clear" w:color="auto" w:fill="auto"/>
            <w:vAlign w:val="center"/>
            <w:hideMark/>
          </w:tcPr>
          <w:p w14:paraId="068DC72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86,1</w:t>
            </w:r>
          </w:p>
        </w:tc>
        <w:tc>
          <w:tcPr>
            <w:tcW w:w="353" w:type="pct"/>
            <w:tcBorders>
              <w:top w:val="nil"/>
              <w:left w:val="nil"/>
              <w:bottom w:val="single" w:sz="4" w:space="0" w:color="auto"/>
              <w:right w:val="single" w:sz="4" w:space="0" w:color="auto"/>
            </w:tcBorders>
            <w:shd w:val="clear" w:color="auto" w:fill="auto"/>
            <w:vAlign w:val="center"/>
            <w:hideMark/>
          </w:tcPr>
          <w:p w14:paraId="081ECEB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704</w:t>
            </w:r>
          </w:p>
        </w:tc>
        <w:tc>
          <w:tcPr>
            <w:tcW w:w="386" w:type="pct"/>
            <w:tcBorders>
              <w:top w:val="nil"/>
              <w:left w:val="nil"/>
              <w:bottom w:val="single" w:sz="4" w:space="0" w:color="auto"/>
              <w:right w:val="single" w:sz="4" w:space="0" w:color="auto"/>
            </w:tcBorders>
            <w:shd w:val="clear" w:color="auto" w:fill="auto"/>
            <w:vAlign w:val="center"/>
            <w:hideMark/>
          </w:tcPr>
          <w:p w14:paraId="20EC4D7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800</w:t>
            </w:r>
          </w:p>
        </w:tc>
        <w:tc>
          <w:tcPr>
            <w:tcW w:w="398" w:type="pct"/>
            <w:tcBorders>
              <w:top w:val="nil"/>
              <w:left w:val="nil"/>
              <w:bottom w:val="single" w:sz="4" w:space="0" w:color="auto"/>
              <w:right w:val="single" w:sz="4" w:space="0" w:color="auto"/>
            </w:tcBorders>
            <w:shd w:val="clear" w:color="auto" w:fill="auto"/>
            <w:noWrap/>
            <w:vAlign w:val="center"/>
            <w:hideMark/>
          </w:tcPr>
          <w:p w14:paraId="24653C7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137,8</w:t>
            </w:r>
          </w:p>
        </w:tc>
        <w:tc>
          <w:tcPr>
            <w:tcW w:w="434" w:type="pct"/>
            <w:tcBorders>
              <w:top w:val="nil"/>
              <w:left w:val="nil"/>
              <w:bottom w:val="single" w:sz="4" w:space="0" w:color="auto"/>
              <w:right w:val="single" w:sz="4" w:space="0" w:color="auto"/>
            </w:tcBorders>
            <w:shd w:val="clear" w:color="auto" w:fill="auto"/>
            <w:vAlign w:val="center"/>
            <w:hideMark/>
          </w:tcPr>
          <w:p w14:paraId="5ACD7C1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181E017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154595,1</w:t>
            </w:r>
          </w:p>
        </w:tc>
        <w:tc>
          <w:tcPr>
            <w:tcW w:w="398" w:type="pct"/>
            <w:tcBorders>
              <w:top w:val="nil"/>
              <w:left w:val="nil"/>
              <w:bottom w:val="single" w:sz="4" w:space="0" w:color="auto"/>
              <w:right w:val="single" w:sz="4" w:space="0" w:color="auto"/>
            </w:tcBorders>
            <w:shd w:val="clear" w:color="auto" w:fill="auto"/>
            <w:noWrap/>
            <w:vAlign w:val="center"/>
            <w:hideMark/>
          </w:tcPr>
          <w:p w14:paraId="522B0D7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30919,0</w:t>
            </w:r>
          </w:p>
        </w:tc>
        <w:tc>
          <w:tcPr>
            <w:tcW w:w="398" w:type="pct"/>
            <w:tcBorders>
              <w:top w:val="nil"/>
              <w:left w:val="nil"/>
              <w:bottom w:val="single" w:sz="4" w:space="0" w:color="auto"/>
              <w:right w:val="single" w:sz="4" w:space="0" w:color="auto"/>
            </w:tcBorders>
            <w:shd w:val="clear" w:color="auto" w:fill="auto"/>
            <w:noWrap/>
            <w:vAlign w:val="center"/>
            <w:hideMark/>
          </w:tcPr>
          <w:p w14:paraId="58B17DC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2C322CE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15717,0</w:t>
            </w:r>
          </w:p>
        </w:tc>
      </w:tr>
      <w:tr w:rsidR="004A3C0D" w:rsidRPr="00F7172E" w14:paraId="02E7CD20"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4084636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586" w:type="pct"/>
            <w:tcBorders>
              <w:top w:val="nil"/>
              <w:left w:val="nil"/>
              <w:bottom w:val="single" w:sz="4" w:space="0" w:color="auto"/>
              <w:right w:val="single" w:sz="4" w:space="0" w:color="auto"/>
            </w:tcBorders>
            <w:shd w:val="clear" w:color="auto" w:fill="auto"/>
            <w:vAlign w:val="center"/>
            <w:hideMark/>
          </w:tcPr>
          <w:p w14:paraId="31E650E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тк-404</w:t>
            </w:r>
          </w:p>
        </w:tc>
        <w:tc>
          <w:tcPr>
            <w:tcW w:w="585" w:type="pct"/>
            <w:tcBorders>
              <w:top w:val="nil"/>
              <w:left w:val="nil"/>
              <w:bottom w:val="single" w:sz="4" w:space="0" w:color="auto"/>
              <w:right w:val="single" w:sz="4" w:space="0" w:color="auto"/>
            </w:tcBorders>
            <w:shd w:val="clear" w:color="auto" w:fill="auto"/>
            <w:vAlign w:val="center"/>
            <w:hideMark/>
          </w:tcPr>
          <w:p w14:paraId="6BBA18F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тк-405</w:t>
            </w:r>
          </w:p>
        </w:tc>
        <w:tc>
          <w:tcPr>
            <w:tcW w:w="434" w:type="pct"/>
            <w:tcBorders>
              <w:top w:val="nil"/>
              <w:left w:val="nil"/>
              <w:bottom w:val="single" w:sz="4" w:space="0" w:color="auto"/>
              <w:right w:val="single" w:sz="4" w:space="0" w:color="auto"/>
            </w:tcBorders>
            <w:shd w:val="clear" w:color="auto" w:fill="auto"/>
            <w:vAlign w:val="center"/>
            <w:hideMark/>
          </w:tcPr>
          <w:p w14:paraId="5D5B8E6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224,91</w:t>
            </w:r>
          </w:p>
        </w:tc>
        <w:tc>
          <w:tcPr>
            <w:tcW w:w="353" w:type="pct"/>
            <w:tcBorders>
              <w:top w:val="nil"/>
              <w:left w:val="nil"/>
              <w:bottom w:val="single" w:sz="4" w:space="0" w:color="auto"/>
              <w:right w:val="single" w:sz="4" w:space="0" w:color="auto"/>
            </w:tcBorders>
            <w:shd w:val="clear" w:color="auto" w:fill="auto"/>
            <w:vAlign w:val="center"/>
            <w:hideMark/>
          </w:tcPr>
          <w:p w14:paraId="1C7399F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704</w:t>
            </w:r>
          </w:p>
        </w:tc>
        <w:tc>
          <w:tcPr>
            <w:tcW w:w="386" w:type="pct"/>
            <w:tcBorders>
              <w:top w:val="nil"/>
              <w:left w:val="nil"/>
              <w:bottom w:val="single" w:sz="4" w:space="0" w:color="auto"/>
              <w:right w:val="single" w:sz="4" w:space="0" w:color="auto"/>
            </w:tcBorders>
            <w:shd w:val="clear" w:color="auto" w:fill="auto"/>
            <w:vAlign w:val="center"/>
            <w:hideMark/>
          </w:tcPr>
          <w:p w14:paraId="19E6F65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800</w:t>
            </w:r>
          </w:p>
        </w:tc>
        <w:tc>
          <w:tcPr>
            <w:tcW w:w="398" w:type="pct"/>
            <w:tcBorders>
              <w:top w:val="nil"/>
              <w:left w:val="nil"/>
              <w:bottom w:val="single" w:sz="4" w:space="0" w:color="auto"/>
              <w:right w:val="single" w:sz="4" w:space="0" w:color="auto"/>
            </w:tcBorders>
            <w:shd w:val="clear" w:color="auto" w:fill="auto"/>
            <w:noWrap/>
            <w:vAlign w:val="center"/>
            <w:hideMark/>
          </w:tcPr>
          <w:p w14:paraId="4C86593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359,9</w:t>
            </w:r>
          </w:p>
        </w:tc>
        <w:tc>
          <w:tcPr>
            <w:tcW w:w="434" w:type="pct"/>
            <w:tcBorders>
              <w:top w:val="nil"/>
              <w:left w:val="nil"/>
              <w:bottom w:val="single" w:sz="4" w:space="0" w:color="auto"/>
              <w:right w:val="single" w:sz="4" w:space="0" w:color="auto"/>
            </w:tcBorders>
            <w:shd w:val="clear" w:color="auto" w:fill="auto"/>
            <w:vAlign w:val="center"/>
            <w:hideMark/>
          </w:tcPr>
          <w:p w14:paraId="5919E12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50E09D1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154595,1</w:t>
            </w:r>
          </w:p>
        </w:tc>
        <w:tc>
          <w:tcPr>
            <w:tcW w:w="398" w:type="pct"/>
            <w:tcBorders>
              <w:top w:val="nil"/>
              <w:left w:val="nil"/>
              <w:bottom w:val="single" w:sz="4" w:space="0" w:color="auto"/>
              <w:right w:val="single" w:sz="4" w:space="0" w:color="auto"/>
            </w:tcBorders>
            <w:shd w:val="clear" w:color="auto" w:fill="auto"/>
            <w:noWrap/>
            <w:vAlign w:val="center"/>
            <w:hideMark/>
          </w:tcPr>
          <w:p w14:paraId="53F867F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30919,0</w:t>
            </w:r>
          </w:p>
        </w:tc>
        <w:tc>
          <w:tcPr>
            <w:tcW w:w="398" w:type="pct"/>
            <w:tcBorders>
              <w:top w:val="nil"/>
              <w:left w:val="nil"/>
              <w:bottom w:val="single" w:sz="4" w:space="0" w:color="auto"/>
              <w:right w:val="single" w:sz="4" w:space="0" w:color="auto"/>
            </w:tcBorders>
            <w:shd w:val="clear" w:color="auto" w:fill="auto"/>
            <w:noWrap/>
            <w:vAlign w:val="center"/>
            <w:hideMark/>
          </w:tcPr>
          <w:p w14:paraId="7BB8F69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01D9283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41055,9</w:t>
            </w:r>
          </w:p>
        </w:tc>
      </w:tr>
      <w:tr w:rsidR="004A3C0D" w:rsidRPr="00F7172E" w14:paraId="563D31EE"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11B4F8A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lastRenderedPageBreak/>
              <w:t>1.51</w:t>
            </w:r>
          </w:p>
        </w:tc>
        <w:tc>
          <w:tcPr>
            <w:tcW w:w="586" w:type="pct"/>
            <w:tcBorders>
              <w:top w:val="nil"/>
              <w:left w:val="nil"/>
              <w:bottom w:val="single" w:sz="4" w:space="0" w:color="auto"/>
              <w:right w:val="single" w:sz="4" w:space="0" w:color="auto"/>
            </w:tcBorders>
            <w:shd w:val="clear" w:color="auto" w:fill="auto"/>
            <w:vAlign w:val="center"/>
            <w:hideMark/>
          </w:tcPr>
          <w:p w14:paraId="66B3053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тк-402</w:t>
            </w:r>
          </w:p>
        </w:tc>
        <w:tc>
          <w:tcPr>
            <w:tcW w:w="585" w:type="pct"/>
            <w:tcBorders>
              <w:top w:val="nil"/>
              <w:left w:val="nil"/>
              <w:bottom w:val="single" w:sz="4" w:space="0" w:color="auto"/>
              <w:right w:val="single" w:sz="4" w:space="0" w:color="auto"/>
            </w:tcBorders>
            <w:shd w:val="clear" w:color="auto" w:fill="auto"/>
            <w:vAlign w:val="center"/>
            <w:hideMark/>
          </w:tcPr>
          <w:p w14:paraId="7CDBBAD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тк-403</w:t>
            </w:r>
          </w:p>
        </w:tc>
        <w:tc>
          <w:tcPr>
            <w:tcW w:w="434" w:type="pct"/>
            <w:tcBorders>
              <w:top w:val="nil"/>
              <w:left w:val="nil"/>
              <w:bottom w:val="single" w:sz="4" w:space="0" w:color="auto"/>
              <w:right w:val="single" w:sz="4" w:space="0" w:color="auto"/>
            </w:tcBorders>
            <w:shd w:val="clear" w:color="auto" w:fill="auto"/>
            <w:vAlign w:val="center"/>
            <w:hideMark/>
          </w:tcPr>
          <w:p w14:paraId="149B595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174,83</w:t>
            </w:r>
          </w:p>
        </w:tc>
        <w:tc>
          <w:tcPr>
            <w:tcW w:w="353" w:type="pct"/>
            <w:tcBorders>
              <w:top w:val="nil"/>
              <w:left w:val="nil"/>
              <w:bottom w:val="single" w:sz="4" w:space="0" w:color="auto"/>
              <w:right w:val="single" w:sz="4" w:space="0" w:color="auto"/>
            </w:tcBorders>
            <w:shd w:val="clear" w:color="auto" w:fill="auto"/>
            <w:vAlign w:val="center"/>
            <w:hideMark/>
          </w:tcPr>
          <w:p w14:paraId="26BE4D7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704</w:t>
            </w:r>
          </w:p>
        </w:tc>
        <w:tc>
          <w:tcPr>
            <w:tcW w:w="386" w:type="pct"/>
            <w:tcBorders>
              <w:top w:val="nil"/>
              <w:left w:val="nil"/>
              <w:bottom w:val="single" w:sz="4" w:space="0" w:color="auto"/>
              <w:right w:val="single" w:sz="4" w:space="0" w:color="auto"/>
            </w:tcBorders>
            <w:shd w:val="clear" w:color="auto" w:fill="auto"/>
            <w:vAlign w:val="center"/>
            <w:hideMark/>
          </w:tcPr>
          <w:p w14:paraId="6DAED4A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800</w:t>
            </w:r>
          </w:p>
        </w:tc>
        <w:tc>
          <w:tcPr>
            <w:tcW w:w="398" w:type="pct"/>
            <w:tcBorders>
              <w:top w:val="nil"/>
              <w:left w:val="nil"/>
              <w:bottom w:val="single" w:sz="4" w:space="0" w:color="auto"/>
              <w:right w:val="single" w:sz="4" w:space="0" w:color="auto"/>
            </w:tcBorders>
            <w:shd w:val="clear" w:color="auto" w:fill="auto"/>
            <w:noWrap/>
            <w:vAlign w:val="center"/>
            <w:hideMark/>
          </w:tcPr>
          <w:p w14:paraId="6720DF4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279,7</w:t>
            </w:r>
          </w:p>
        </w:tc>
        <w:tc>
          <w:tcPr>
            <w:tcW w:w="434" w:type="pct"/>
            <w:tcBorders>
              <w:top w:val="nil"/>
              <w:left w:val="nil"/>
              <w:bottom w:val="single" w:sz="4" w:space="0" w:color="auto"/>
              <w:right w:val="single" w:sz="4" w:space="0" w:color="auto"/>
            </w:tcBorders>
            <w:shd w:val="clear" w:color="auto" w:fill="auto"/>
            <w:vAlign w:val="center"/>
            <w:hideMark/>
          </w:tcPr>
          <w:p w14:paraId="7321EA0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771BDC7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154595,1</w:t>
            </w:r>
          </w:p>
        </w:tc>
        <w:tc>
          <w:tcPr>
            <w:tcW w:w="398" w:type="pct"/>
            <w:tcBorders>
              <w:top w:val="nil"/>
              <w:left w:val="nil"/>
              <w:bottom w:val="single" w:sz="4" w:space="0" w:color="auto"/>
              <w:right w:val="single" w:sz="4" w:space="0" w:color="auto"/>
            </w:tcBorders>
            <w:shd w:val="clear" w:color="auto" w:fill="auto"/>
            <w:noWrap/>
            <w:vAlign w:val="center"/>
            <w:hideMark/>
          </w:tcPr>
          <w:p w14:paraId="02E5BDD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30919,0</w:t>
            </w:r>
          </w:p>
        </w:tc>
        <w:tc>
          <w:tcPr>
            <w:tcW w:w="398" w:type="pct"/>
            <w:tcBorders>
              <w:top w:val="nil"/>
              <w:left w:val="nil"/>
              <w:bottom w:val="single" w:sz="4" w:space="0" w:color="auto"/>
              <w:right w:val="single" w:sz="4" w:space="0" w:color="auto"/>
            </w:tcBorders>
            <w:shd w:val="clear" w:color="auto" w:fill="auto"/>
            <w:noWrap/>
            <w:vAlign w:val="center"/>
            <w:hideMark/>
          </w:tcPr>
          <w:p w14:paraId="42B0974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0BA8652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31914,1</w:t>
            </w:r>
          </w:p>
        </w:tc>
      </w:tr>
      <w:tr w:rsidR="004A3C0D" w:rsidRPr="00F7172E" w14:paraId="4F9AEFC9"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04B14A1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1.52</w:t>
            </w:r>
          </w:p>
        </w:tc>
        <w:tc>
          <w:tcPr>
            <w:tcW w:w="586" w:type="pct"/>
            <w:tcBorders>
              <w:top w:val="nil"/>
              <w:left w:val="nil"/>
              <w:bottom w:val="single" w:sz="4" w:space="0" w:color="auto"/>
              <w:right w:val="single" w:sz="4" w:space="0" w:color="auto"/>
            </w:tcBorders>
            <w:shd w:val="clear" w:color="auto" w:fill="auto"/>
            <w:vAlign w:val="center"/>
            <w:hideMark/>
          </w:tcPr>
          <w:p w14:paraId="2074D51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тк-403</w:t>
            </w:r>
          </w:p>
        </w:tc>
        <w:tc>
          <w:tcPr>
            <w:tcW w:w="585" w:type="pct"/>
            <w:tcBorders>
              <w:top w:val="nil"/>
              <w:left w:val="nil"/>
              <w:bottom w:val="single" w:sz="4" w:space="0" w:color="auto"/>
              <w:right w:val="single" w:sz="4" w:space="0" w:color="auto"/>
            </w:tcBorders>
            <w:shd w:val="clear" w:color="auto" w:fill="auto"/>
            <w:vAlign w:val="center"/>
            <w:hideMark/>
          </w:tcPr>
          <w:p w14:paraId="3D1E85D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тк-404</w:t>
            </w:r>
          </w:p>
        </w:tc>
        <w:tc>
          <w:tcPr>
            <w:tcW w:w="434" w:type="pct"/>
            <w:tcBorders>
              <w:top w:val="nil"/>
              <w:left w:val="nil"/>
              <w:bottom w:val="single" w:sz="4" w:space="0" w:color="auto"/>
              <w:right w:val="single" w:sz="4" w:space="0" w:color="auto"/>
            </w:tcBorders>
            <w:shd w:val="clear" w:color="auto" w:fill="auto"/>
            <w:vAlign w:val="center"/>
            <w:hideMark/>
          </w:tcPr>
          <w:p w14:paraId="5700E6A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176,71</w:t>
            </w:r>
          </w:p>
        </w:tc>
        <w:tc>
          <w:tcPr>
            <w:tcW w:w="353" w:type="pct"/>
            <w:tcBorders>
              <w:top w:val="nil"/>
              <w:left w:val="nil"/>
              <w:bottom w:val="single" w:sz="4" w:space="0" w:color="auto"/>
              <w:right w:val="single" w:sz="4" w:space="0" w:color="auto"/>
            </w:tcBorders>
            <w:shd w:val="clear" w:color="auto" w:fill="auto"/>
            <w:vAlign w:val="center"/>
            <w:hideMark/>
          </w:tcPr>
          <w:p w14:paraId="589CE62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704</w:t>
            </w:r>
          </w:p>
        </w:tc>
        <w:tc>
          <w:tcPr>
            <w:tcW w:w="386" w:type="pct"/>
            <w:tcBorders>
              <w:top w:val="nil"/>
              <w:left w:val="nil"/>
              <w:bottom w:val="single" w:sz="4" w:space="0" w:color="auto"/>
              <w:right w:val="single" w:sz="4" w:space="0" w:color="auto"/>
            </w:tcBorders>
            <w:shd w:val="clear" w:color="auto" w:fill="auto"/>
            <w:vAlign w:val="center"/>
            <w:hideMark/>
          </w:tcPr>
          <w:p w14:paraId="1635AE4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800</w:t>
            </w:r>
          </w:p>
        </w:tc>
        <w:tc>
          <w:tcPr>
            <w:tcW w:w="398" w:type="pct"/>
            <w:tcBorders>
              <w:top w:val="nil"/>
              <w:left w:val="nil"/>
              <w:bottom w:val="single" w:sz="4" w:space="0" w:color="auto"/>
              <w:right w:val="single" w:sz="4" w:space="0" w:color="auto"/>
            </w:tcBorders>
            <w:shd w:val="clear" w:color="auto" w:fill="auto"/>
            <w:noWrap/>
            <w:vAlign w:val="center"/>
            <w:hideMark/>
          </w:tcPr>
          <w:p w14:paraId="246B79F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282,7</w:t>
            </w:r>
          </w:p>
        </w:tc>
        <w:tc>
          <w:tcPr>
            <w:tcW w:w="434" w:type="pct"/>
            <w:tcBorders>
              <w:top w:val="nil"/>
              <w:left w:val="nil"/>
              <w:bottom w:val="single" w:sz="4" w:space="0" w:color="auto"/>
              <w:right w:val="single" w:sz="4" w:space="0" w:color="auto"/>
            </w:tcBorders>
            <w:shd w:val="clear" w:color="auto" w:fill="auto"/>
            <w:vAlign w:val="center"/>
            <w:hideMark/>
          </w:tcPr>
          <w:p w14:paraId="4A31C31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7216B14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154595,1</w:t>
            </w:r>
          </w:p>
        </w:tc>
        <w:tc>
          <w:tcPr>
            <w:tcW w:w="398" w:type="pct"/>
            <w:tcBorders>
              <w:top w:val="nil"/>
              <w:left w:val="nil"/>
              <w:bottom w:val="single" w:sz="4" w:space="0" w:color="auto"/>
              <w:right w:val="single" w:sz="4" w:space="0" w:color="auto"/>
            </w:tcBorders>
            <w:shd w:val="clear" w:color="auto" w:fill="auto"/>
            <w:noWrap/>
            <w:vAlign w:val="center"/>
            <w:hideMark/>
          </w:tcPr>
          <w:p w14:paraId="6B9B11A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30919,0</w:t>
            </w:r>
          </w:p>
        </w:tc>
        <w:tc>
          <w:tcPr>
            <w:tcW w:w="398" w:type="pct"/>
            <w:tcBorders>
              <w:top w:val="nil"/>
              <w:left w:val="nil"/>
              <w:bottom w:val="single" w:sz="4" w:space="0" w:color="auto"/>
              <w:right w:val="single" w:sz="4" w:space="0" w:color="auto"/>
            </w:tcBorders>
            <w:shd w:val="clear" w:color="auto" w:fill="auto"/>
            <w:noWrap/>
            <w:vAlign w:val="center"/>
            <w:hideMark/>
          </w:tcPr>
          <w:p w14:paraId="370059F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2388BBD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32257,3</w:t>
            </w:r>
          </w:p>
        </w:tc>
      </w:tr>
      <w:tr w:rsidR="004A3C0D" w:rsidRPr="00F7172E" w14:paraId="4C4C306F"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05EDD33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1.53</w:t>
            </w:r>
          </w:p>
        </w:tc>
        <w:tc>
          <w:tcPr>
            <w:tcW w:w="586" w:type="pct"/>
            <w:tcBorders>
              <w:top w:val="nil"/>
              <w:left w:val="nil"/>
              <w:bottom w:val="single" w:sz="4" w:space="0" w:color="auto"/>
              <w:right w:val="single" w:sz="4" w:space="0" w:color="auto"/>
            </w:tcBorders>
            <w:shd w:val="clear" w:color="auto" w:fill="auto"/>
            <w:vAlign w:val="center"/>
            <w:hideMark/>
          </w:tcPr>
          <w:p w14:paraId="0FCC3BE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тк-401</w:t>
            </w:r>
          </w:p>
        </w:tc>
        <w:tc>
          <w:tcPr>
            <w:tcW w:w="585" w:type="pct"/>
            <w:tcBorders>
              <w:top w:val="nil"/>
              <w:left w:val="nil"/>
              <w:bottom w:val="single" w:sz="4" w:space="0" w:color="auto"/>
              <w:right w:val="single" w:sz="4" w:space="0" w:color="auto"/>
            </w:tcBorders>
            <w:shd w:val="clear" w:color="auto" w:fill="auto"/>
            <w:vAlign w:val="center"/>
            <w:hideMark/>
          </w:tcPr>
          <w:p w14:paraId="292391E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тк-402</w:t>
            </w:r>
          </w:p>
        </w:tc>
        <w:tc>
          <w:tcPr>
            <w:tcW w:w="434" w:type="pct"/>
            <w:tcBorders>
              <w:top w:val="nil"/>
              <w:left w:val="nil"/>
              <w:bottom w:val="single" w:sz="4" w:space="0" w:color="auto"/>
              <w:right w:val="single" w:sz="4" w:space="0" w:color="auto"/>
            </w:tcBorders>
            <w:shd w:val="clear" w:color="auto" w:fill="auto"/>
            <w:vAlign w:val="center"/>
            <w:hideMark/>
          </w:tcPr>
          <w:p w14:paraId="54A0CAC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54,85</w:t>
            </w:r>
          </w:p>
        </w:tc>
        <w:tc>
          <w:tcPr>
            <w:tcW w:w="353" w:type="pct"/>
            <w:tcBorders>
              <w:top w:val="nil"/>
              <w:left w:val="nil"/>
              <w:bottom w:val="single" w:sz="4" w:space="0" w:color="auto"/>
              <w:right w:val="single" w:sz="4" w:space="0" w:color="auto"/>
            </w:tcBorders>
            <w:shd w:val="clear" w:color="auto" w:fill="auto"/>
            <w:vAlign w:val="center"/>
            <w:hideMark/>
          </w:tcPr>
          <w:p w14:paraId="378FB37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706</w:t>
            </w:r>
          </w:p>
        </w:tc>
        <w:tc>
          <w:tcPr>
            <w:tcW w:w="386" w:type="pct"/>
            <w:tcBorders>
              <w:top w:val="nil"/>
              <w:left w:val="nil"/>
              <w:bottom w:val="single" w:sz="4" w:space="0" w:color="auto"/>
              <w:right w:val="single" w:sz="4" w:space="0" w:color="auto"/>
            </w:tcBorders>
            <w:shd w:val="clear" w:color="auto" w:fill="auto"/>
            <w:vAlign w:val="center"/>
            <w:hideMark/>
          </w:tcPr>
          <w:p w14:paraId="1EE4DC8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800</w:t>
            </w:r>
          </w:p>
        </w:tc>
        <w:tc>
          <w:tcPr>
            <w:tcW w:w="398" w:type="pct"/>
            <w:tcBorders>
              <w:top w:val="nil"/>
              <w:left w:val="nil"/>
              <w:bottom w:val="single" w:sz="4" w:space="0" w:color="auto"/>
              <w:right w:val="single" w:sz="4" w:space="0" w:color="auto"/>
            </w:tcBorders>
            <w:shd w:val="clear" w:color="auto" w:fill="auto"/>
            <w:noWrap/>
            <w:vAlign w:val="center"/>
            <w:hideMark/>
          </w:tcPr>
          <w:p w14:paraId="4CEC3FD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87,8</w:t>
            </w:r>
          </w:p>
        </w:tc>
        <w:tc>
          <w:tcPr>
            <w:tcW w:w="434" w:type="pct"/>
            <w:tcBorders>
              <w:top w:val="nil"/>
              <w:left w:val="nil"/>
              <w:bottom w:val="single" w:sz="4" w:space="0" w:color="auto"/>
              <w:right w:val="single" w:sz="4" w:space="0" w:color="auto"/>
            </w:tcBorders>
            <w:shd w:val="clear" w:color="auto" w:fill="auto"/>
            <w:vAlign w:val="center"/>
            <w:hideMark/>
          </w:tcPr>
          <w:p w14:paraId="1E5AFCE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23A591F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154595,1</w:t>
            </w:r>
          </w:p>
        </w:tc>
        <w:tc>
          <w:tcPr>
            <w:tcW w:w="398" w:type="pct"/>
            <w:tcBorders>
              <w:top w:val="nil"/>
              <w:left w:val="nil"/>
              <w:bottom w:val="single" w:sz="4" w:space="0" w:color="auto"/>
              <w:right w:val="single" w:sz="4" w:space="0" w:color="auto"/>
            </w:tcBorders>
            <w:shd w:val="clear" w:color="auto" w:fill="auto"/>
            <w:noWrap/>
            <w:vAlign w:val="center"/>
            <w:hideMark/>
          </w:tcPr>
          <w:p w14:paraId="21DDC5B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30919,0</w:t>
            </w:r>
          </w:p>
        </w:tc>
        <w:tc>
          <w:tcPr>
            <w:tcW w:w="398" w:type="pct"/>
            <w:tcBorders>
              <w:top w:val="nil"/>
              <w:left w:val="nil"/>
              <w:bottom w:val="single" w:sz="4" w:space="0" w:color="auto"/>
              <w:right w:val="single" w:sz="4" w:space="0" w:color="auto"/>
            </w:tcBorders>
            <w:shd w:val="clear" w:color="auto" w:fill="auto"/>
            <w:noWrap/>
            <w:vAlign w:val="center"/>
            <w:hideMark/>
          </w:tcPr>
          <w:p w14:paraId="53F5CEA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18067F3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10012,5</w:t>
            </w:r>
          </w:p>
        </w:tc>
      </w:tr>
      <w:tr w:rsidR="004A3C0D" w:rsidRPr="00F7172E" w14:paraId="01770BF3"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1EAF40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1.54</w:t>
            </w:r>
          </w:p>
        </w:tc>
        <w:tc>
          <w:tcPr>
            <w:tcW w:w="586" w:type="pct"/>
            <w:tcBorders>
              <w:top w:val="nil"/>
              <w:left w:val="nil"/>
              <w:bottom w:val="single" w:sz="4" w:space="0" w:color="auto"/>
              <w:right w:val="single" w:sz="4" w:space="0" w:color="auto"/>
            </w:tcBorders>
            <w:shd w:val="clear" w:color="auto" w:fill="auto"/>
            <w:vAlign w:val="center"/>
            <w:hideMark/>
          </w:tcPr>
          <w:p w14:paraId="4DA0AB5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тк-624</w:t>
            </w:r>
          </w:p>
        </w:tc>
        <w:tc>
          <w:tcPr>
            <w:tcW w:w="585" w:type="pct"/>
            <w:tcBorders>
              <w:top w:val="nil"/>
              <w:left w:val="nil"/>
              <w:bottom w:val="single" w:sz="4" w:space="0" w:color="auto"/>
              <w:right w:val="single" w:sz="4" w:space="0" w:color="auto"/>
            </w:tcBorders>
            <w:shd w:val="clear" w:color="auto" w:fill="auto"/>
            <w:vAlign w:val="center"/>
            <w:hideMark/>
          </w:tcPr>
          <w:p w14:paraId="27DA6A5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тк-625</w:t>
            </w:r>
          </w:p>
        </w:tc>
        <w:tc>
          <w:tcPr>
            <w:tcW w:w="434" w:type="pct"/>
            <w:tcBorders>
              <w:top w:val="nil"/>
              <w:left w:val="nil"/>
              <w:bottom w:val="single" w:sz="4" w:space="0" w:color="auto"/>
              <w:right w:val="single" w:sz="4" w:space="0" w:color="auto"/>
            </w:tcBorders>
            <w:shd w:val="clear" w:color="auto" w:fill="auto"/>
            <w:vAlign w:val="center"/>
            <w:hideMark/>
          </w:tcPr>
          <w:p w14:paraId="012F8DB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214,9</w:t>
            </w:r>
          </w:p>
        </w:tc>
        <w:tc>
          <w:tcPr>
            <w:tcW w:w="353" w:type="pct"/>
            <w:tcBorders>
              <w:top w:val="nil"/>
              <w:left w:val="nil"/>
              <w:bottom w:val="single" w:sz="4" w:space="0" w:color="auto"/>
              <w:right w:val="single" w:sz="4" w:space="0" w:color="auto"/>
            </w:tcBorders>
            <w:shd w:val="clear" w:color="auto" w:fill="auto"/>
            <w:vAlign w:val="center"/>
            <w:hideMark/>
          </w:tcPr>
          <w:p w14:paraId="185C58B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309</w:t>
            </w:r>
          </w:p>
        </w:tc>
        <w:tc>
          <w:tcPr>
            <w:tcW w:w="386" w:type="pct"/>
            <w:tcBorders>
              <w:top w:val="nil"/>
              <w:left w:val="nil"/>
              <w:bottom w:val="single" w:sz="4" w:space="0" w:color="auto"/>
              <w:right w:val="single" w:sz="4" w:space="0" w:color="auto"/>
            </w:tcBorders>
            <w:shd w:val="clear" w:color="auto" w:fill="auto"/>
            <w:vAlign w:val="center"/>
            <w:hideMark/>
          </w:tcPr>
          <w:p w14:paraId="29C4E11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350</w:t>
            </w:r>
          </w:p>
        </w:tc>
        <w:tc>
          <w:tcPr>
            <w:tcW w:w="398" w:type="pct"/>
            <w:tcBorders>
              <w:top w:val="nil"/>
              <w:left w:val="nil"/>
              <w:bottom w:val="single" w:sz="4" w:space="0" w:color="auto"/>
              <w:right w:val="single" w:sz="4" w:space="0" w:color="auto"/>
            </w:tcBorders>
            <w:shd w:val="clear" w:color="auto" w:fill="auto"/>
            <w:noWrap/>
            <w:vAlign w:val="center"/>
            <w:hideMark/>
          </w:tcPr>
          <w:p w14:paraId="00FB141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150,4</w:t>
            </w:r>
          </w:p>
        </w:tc>
        <w:tc>
          <w:tcPr>
            <w:tcW w:w="434" w:type="pct"/>
            <w:tcBorders>
              <w:top w:val="nil"/>
              <w:left w:val="nil"/>
              <w:bottom w:val="single" w:sz="4" w:space="0" w:color="auto"/>
              <w:right w:val="single" w:sz="4" w:space="0" w:color="auto"/>
            </w:tcBorders>
            <w:shd w:val="clear" w:color="auto" w:fill="auto"/>
            <w:vAlign w:val="center"/>
            <w:hideMark/>
          </w:tcPr>
          <w:p w14:paraId="3B3DABE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47F979D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67772,8</w:t>
            </w:r>
          </w:p>
        </w:tc>
        <w:tc>
          <w:tcPr>
            <w:tcW w:w="398" w:type="pct"/>
            <w:tcBorders>
              <w:top w:val="nil"/>
              <w:left w:val="nil"/>
              <w:bottom w:val="single" w:sz="4" w:space="0" w:color="auto"/>
              <w:right w:val="single" w:sz="4" w:space="0" w:color="auto"/>
            </w:tcBorders>
            <w:shd w:val="clear" w:color="auto" w:fill="auto"/>
            <w:noWrap/>
            <w:vAlign w:val="center"/>
            <w:hideMark/>
          </w:tcPr>
          <w:p w14:paraId="48C395B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13554,6</w:t>
            </w:r>
          </w:p>
        </w:tc>
        <w:tc>
          <w:tcPr>
            <w:tcW w:w="398" w:type="pct"/>
            <w:tcBorders>
              <w:top w:val="nil"/>
              <w:left w:val="nil"/>
              <w:bottom w:val="single" w:sz="4" w:space="0" w:color="auto"/>
              <w:right w:val="single" w:sz="4" w:space="0" w:color="auto"/>
            </w:tcBorders>
            <w:shd w:val="clear" w:color="auto" w:fill="auto"/>
            <w:noWrap/>
            <w:vAlign w:val="center"/>
            <w:hideMark/>
          </w:tcPr>
          <w:p w14:paraId="1253E70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37D1AA1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17197,4</w:t>
            </w:r>
          </w:p>
        </w:tc>
      </w:tr>
      <w:tr w:rsidR="004A3C0D" w:rsidRPr="00F7172E" w14:paraId="75853B24"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4F1229B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1.55</w:t>
            </w:r>
          </w:p>
        </w:tc>
        <w:tc>
          <w:tcPr>
            <w:tcW w:w="586" w:type="pct"/>
            <w:tcBorders>
              <w:top w:val="nil"/>
              <w:left w:val="nil"/>
              <w:bottom w:val="single" w:sz="4" w:space="0" w:color="auto"/>
              <w:right w:val="single" w:sz="4" w:space="0" w:color="auto"/>
            </w:tcBorders>
            <w:shd w:val="clear" w:color="auto" w:fill="auto"/>
            <w:vAlign w:val="center"/>
            <w:hideMark/>
          </w:tcPr>
          <w:p w14:paraId="06D7336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ТК-1069</w:t>
            </w:r>
          </w:p>
        </w:tc>
        <w:tc>
          <w:tcPr>
            <w:tcW w:w="585" w:type="pct"/>
            <w:tcBorders>
              <w:top w:val="nil"/>
              <w:left w:val="nil"/>
              <w:bottom w:val="single" w:sz="4" w:space="0" w:color="auto"/>
              <w:right w:val="single" w:sz="4" w:space="0" w:color="auto"/>
            </w:tcBorders>
            <w:shd w:val="clear" w:color="auto" w:fill="auto"/>
            <w:vAlign w:val="center"/>
            <w:hideMark/>
          </w:tcPr>
          <w:p w14:paraId="08DC37F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ТК-1069</w:t>
            </w:r>
          </w:p>
        </w:tc>
        <w:tc>
          <w:tcPr>
            <w:tcW w:w="434" w:type="pct"/>
            <w:tcBorders>
              <w:top w:val="nil"/>
              <w:left w:val="nil"/>
              <w:bottom w:val="single" w:sz="4" w:space="0" w:color="auto"/>
              <w:right w:val="single" w:sz="4" w:space="0" w:color="auto"/>
            </w:tcBorders>
            <w:shd w:val="clear" w:color="auto" w:fill="auto"/>
            <w:vAlign w:val="center"/>
            <w:hideMark/>
          </w:tcPr>
          <w:p w14:paraId="035B92A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2,3</w:t>
            </w:r>
          </w:p>
        </w:tc>
        <w:tc>
          <w:tcPr>
            <w:tcW w:w="353" w:type="pct"/>
            <w:tcBorders>
              <w:top w:val="nil"/>
              <w:left w:val="nil"/>
              <w:bottom w:val="single" w:sz="4" w:space="0" w:color="auto"/>
              <w:right w:val="single" w:sz="4" w:space="0" w:color="auto"/>
            </w:tcBorders>
            <w:shd w:val="clear" w:color="auto" w:fill="auto"/>
            <w:vAlign w:val="center"/>
            <w:hideMark/>
          </w:tcPr>
          <w:p w14:paraId="6B16435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86" w:type="pct"/>
            <w:tcBorders>
              <w:top w:val="nil"/>
              <w:left w:val="nil"/>
              <w:bottom w:val="single" w:sz="4" w:space="0" w:color="auto"/>
              <w:right w:val="single" w:sz="4" w:space="0" w:color="auto"/>
            </w:tcBorders>
            <w:shd w:val="clear" w:color="auto" w:fill="auto"/>
            <w:vAlign w:val="center"/>
            <w:hideMark/>
          </w:tcPr>
          <w:p w14:paraId="5023758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300</w:t>
            </w:r>
          </w:p>
        </w:tc>
        <w:tc>
          <w:tcPr>
            <w:tcW w:w="398" w:type="pct"/>
            <w:tcBorders>
              <w:top w:val="nil"/>
              <w:left w:val="nil"/>
              <w:bottom w:val="single" w:sz="4" w:space="0" w:color="auto"/>
              <w:right w:val="single" w:sz="4" w:space="0" w:color="auto"/>
            </w:tcBorders>
            <w:shd w:val="clear" w:color="auto" w:fill="auto"/>
            <w:noWrap/>
            <w:vAlign w:val="center"/>
            <w:hideMark/>
          </w:tcPr>
          <w:p w14:paraId="7B60394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w:t>
            </w:r>
          </w:p>
        </w:tc>
        <w:tc>
          <w:tcPr>
            <w:tcW w:w="434" w:type="pct"/>
            <w:tcBorders>
              <w:top w:val="nil"/>
              <w:left w:val="nil"/>
              <w:bottom w:val="single" w:sz="4" w:space="0" w:color="auto"/>
              <w:right w:val="single" w:sz="4" w:space="0" w:color="auto"/>
            </w:tcBorders>
            <w:shd w:val="clear" w:color="auto" w:fill="auto"/>
            <w:vAlign w:val="center"/>
            <w:hideMark/>
          </w:tcPr>
          <w:p w14:paraId="3581F09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54F8D49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37067,4</w:t>
            </w:r>
          </w:p>
        </w:tc>
        <w:tc>
          <w:tcPr>
            <w:tcW w:w="398" w:type="pct"/>
            <w:tcBorders>
              <w:top w:val="nil"/>
              <w:left w:val="nil"/>
              <w:bottom w:val="single" w:sz="4" w:space="0" w:color="auto"/>
              <w:right w:val="single" w:sz="4" w:space="0" w:color="auto"/>
            </w:tcBorders>
            <w:shd w:val="clear" w:color="auto" w:fill="auto"/>
            <w:noWrap/>
            <w:vAlign w:val="center"/>
            <w:hideMark/>
          </w:tcPr>
          <w:p w14:paraId="69013E2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7413,5</w:t>
            </w:r>
          </w:p>
        </w:tc>
        <w:tc>
          <w:tcPr>
            <w:tcW w:w="398" w:type="pct"/>
            <w:tcBorders>
              <w:top w:val="nil"/>
              <w:left w:val="nil"/>
              <w:bottom w:val="single" w:sz="4" w:space="0" w:color="auto"/>
              <w:right w:val="single" w:sz="4" w:space="0" w:color="auto"/>
            </w:tcBorders>
            <w:shd w:val="clear" w:color="auto" w:fill="auto"/>
            <w:noWrap/>
            <w:vAlign w:val="center"/>
            <w:hideMark/>
          </w:tcPr>
          <w:p w14:paraId="6FB999E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3E52474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100,7</w:t>
            </w:r>
          </w:p>
        </w:tc>
      </w:tr>
      <w:tr w:rsidR="004A3C0D" w:rsidRPr="00F7172E" w14:paraId="438C2D37"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133AD7C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1.56</w:t>
            </w:r>
          </w:p>
        </w:tc>
        <w:tc>
          <w:tcPr>
            <w:tcW w:w="586" w:type="pct"/>
            <w:tcBorders>
              <w:top w:val="nil"/>
              <w:left w:val="nil"/>
              <w:bottom w:val="single" w:sz="4" w:space="0" w:color="auto"/>
              <w:right w:val="single" w:sz="4" w:space="0" w:color="auto"/>
            </w:tcBorders>
            <w:shd w:val="clear" w:color="auto" w:fill="auto"/>
            <w:vAlign w:val="center"/>
            <w:hideMark/>
          </w:tcPr>
          <w:p w14:paraId="5375B9E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ТК-1069</w:t>
            </w:r>
          </w:p>
        </w:tc>
        <w:tc>
          <w:tcPr>
            <w:tcW w:w="585" w:type="pct"/>
            <w:tcBorders>
              <w:top w:val="nil"/>
              <w:left w:val="nil"/>
              <w:bottom w:val="single" w:sz="4" w:space="0" w:color="auto"/>
              <w:right w:val="single" w:sz="4" w:space="0" w:color="auto"/>
            </w:tcBorders>
            <w:shd w:val="clear" w:color="auto" w:fill="auto"/>
            <w:vAlign w:val="center"/>
            <w:hideMark/>
          </w:tcPr>
          <w:p w14:paraId="6669920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ТК-1068</w:t>
            </w:r>
          </w:p>
        </w:tc>
        <w:tc>
          <w:tcPr>
            <w:tcW w:w="434" w:type="pct"/>
            <w:tcBorders>
              <w:top w:val="nil"/>
              <w:left w:val="nil"/>
              <w:bottom w:val="single" w:sz="4" w:space="0" w:color="auto"/>
              <w:right w:val="single" w:sz="4" w:space="0" w:color="auto"/>
            </w:tcBorders>
            <w:shd w:val="clear" w:color="auto" w:fill="auto"/>
            <w:vAlign w:val="center"/>
            <w:hideMark/>
          </w:tcPr>
          <w:p w14:paraId="7B132E5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39,18</w:t>
            </w:r>
          </w:p>
        </w:tc>
        <w:tc>
          <w:tcPr>
            <w:tcW w:w="353" w:type="pct"/>
            <w:tcBorders>
              <w:top w:val="nil"/>
              <w:left w:val="nil"/>
              <w:bottom w:val="single" w:sz="4" w:space="0" w:color="auto"/>
              <w:right w:val="single" w:sz="4" w:space="0" w:color="auto"/>
            </w:tcBorders>
            <w:shd w:val="clear" w:color="auto" w:fill="auto"/>
            <w:vAlign w:val="center"/>
            <w:hideMark/>
          </w:tcPr>
          <w:p w14:paraId="29E4C03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86" w:type="pct"/>
            <w:tcBorders>
              <w:top w:val="nil"/>
              <w:left w:val="nil"/>
              <w:bottom w:val="single" w:sz="4" w:space="0" w:color="auto"/>
              <w:right w:val="single" w:sz="4" w:space="0" w:color="auto"/>
            </w:tcBorders>
            <w:shd w:val="clear" w:color="auto" w:fill="auto"/>
            <w:vAlign w:val="center"/>
            <w:hideMark/>
          </w:tcPr>
          <w:p w14:paraId="47AF530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300</w:t>
            </w:r>
          </w:p>
        </w:tc>
        <w:tc>
          <w:tcPr>
            <w:tcW w:w="398" w:type="pct"/>
            <w:tcBorders>
              <w:top w:val="nil"/>
              <w:left w:val="nil"/>
              <w:bottom w:val="single" w:sz="4" w:space="0" w:color="auto"/>
              <w:right w:val="single" w:sz="4" w:space="0" w:color="auto"/>
            </w:tcBorders>
            <w:shd w:val="clear" w:color="auto" w:fill="auto"/>
            <w:noWrap/>
            <w:vAlign w:val="center"/>
            <w:hideMark/>
          </w:tcPr>
          <w:p w14:paraId="2C10105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23,5</w:t>
            </w:r>
          </w:p>
        </w:tc>
        <w:tc>
          <w:tcPr>
            <w:tcW w:w="434" w:type="pct"/>
            <w:tcBorders>
              <w:top w:val="nil"/>
              <w:left w:val="nil"/>
              <w:bottom w:val="single" w:sz="4" w:space="0" w:color="auto"/>
              <w:right w:val="single" w:sz="4" w:space="0" w:color="auto"/>
            </w:tcBorders>
            <w:shd w:val="clear" w:color="auto" w:fill="auto"/>
            <w:vAlign w:val="center"/>
            <w:hideMark/>
          </w:tcPr>
          <w:p w14:paraId="7F500F0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3D5C900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58066,7</w:t>
            </w:r>
          </w:p>
        </w:tc>
        <w:tc>
          <w:tcPr>
            <w:tcW w:w="398" w:type="pct"/>
            <w:tcBorders>
              <w:top w:val="nil"/>
              <w:left w:val="nil"/>
              <w:bottom w:val="single" w:sz="4" w:space="0" w:color="auto"/>
              <w:right w:val="single" w:sz="4" w:space="0" w:color="auto"/>
            </w:tcBorders>
            <w:shd w:val="clear" w:color="auto" w:fill="auto"/>
            <w:noWrap/>
            <w:vAlign w:val="center"/>
            <w:hideMark/>
          </w:tcPr>
          <w:p w14:paraId="230F11C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11613,3</w:t>
            </w:r>
          </w:p>
        </w:tc>
        <w:tc>
          <w:tcPr>
            <w:tcW w:w="398" w:type="pct"/>
            <w:tcBorders>
              <w:top w:val="nil"/>
              <w:left w:val="nil"/>
              <w:bottom w:val="single" w:sz="4" w:space="0" w:color="auto"/>
              <w:right w:val="single" w:sz="4" w:space="0" w:color="auto"/>
            </w:tcBorders>
            <w:shd w:val="clear" w:color="auto" w:fill="auto"/>
            <w:noWrap/>
            <w:vAlign w:val="center"/>
            <w:hideMark/>
          </w:tcPr>
          <w:p w14:paraId="1429A49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1C9CB9A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2686,4</w:t>
            </w:r>
          </w:p>
        </w:tc>
      </w:tr>
      <w:tr w:rsidR="004A3C0D" w:rsidRPr="00F7172E" w14:paraId="07FD1A5E"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73AF6B1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1.57</w:t>
            </w:r>
          </w:p>
        </w:tc>
        <w:tc>
          <w:tcPr>
            <w:tcW w:w="586" w:type="pct"/>
            <w:tcBorders>
              <w:top w:val="nil"/>
              <w:left w:val="nil"/>
              <w:bottom w:val="single" w:sz="4" w:space="0" w:color="auto"/>
              <w:right w:val="single" w:sz="4" w:space="0" w:color="auto"/>
            </w:tcBorders>
            <w:shd w:val="clear" w:color="auto" w:fill="auto"/>
            <w:vAlign w:val="center"/>
            <w:hideMark/>
          </w:tcPr>
          <w:p w14:paraId="2BAD83C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ТК-1067</w:t>
            </w:r>
          </w:p>
        </w:tc>
        <w:tc>
          <w:tcPr>
            <w:tcW w:w="585" w:type="pct"/>
            <w:tcBorders>
              <w:top w:val="nil"/>
              <w:left w:val="nil"/>
              <w:bottom w:val="single" w:sz="4" w:space="0" w:color="auto"/>
              <w:right w:val="single" w:sz="4" w:space="0" w:color="auto"/>
            </w:tcBorders>
            <w:shd w:val="clear" w:color="auto" w:fill="auto"/>
            <w:vAlign w:val="center"/>
            <w:hideMark/>
          </w:tcPr>
          <w:p w14:paraId="3AA5BC3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уз-3002</w:t>
            </w:r>
          </w:p>
        </w:tc>
        <w:tc>
          <w:tcPr>
            <w:tcW w:w="434" w:type="pct"/>
            <w:tcBorders>
              <w:top w:val="nil"/>
              <w:left w:val="nil"/>
              <w:bottom w:val="single" w:sz="4" w:space="0" w:color="auto"/>
              <w:right w:val="single" w:sz="4" w:space="0" w:color="auto"/>
            </w:tcBorders>
            <w:shd w:val="clear" w:color="auto" w:fill="auto"/>
            <w:vAlign w:val="center"/>
            <w:hideMark/>
          </w:tcPr>
          <w:p w14:paraId="0332700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139,27</w:t>
            </w:r>
          </w:p>
        </w:tc>
        <w:tc>
          <w:tcPr>
            <w:tcW w:w="353" w:type="pct"/>
            <w:tcBorders>
              <w:top w:val="nil"/>
              <w:left w:val="nil"/>
              <w:bottom w:val="single" w:sz="4" w:space="0" w:color="auto"/>
              <w:right w:val="single" w:sz="4" w:space="0" w:color="auto"/>
            </w:tcBorders>
            <w:shd w:val="clear" w:color="auto" w:fill="auto"/>
            <w:vAlign w:val="center"/>
            <w:hideMark/>
          </w:tcPr>
          <w:p w14:paraId="4100CBE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86" w:type="pct"/>
            <w:tcBorders>
              <w:top w:val="nil"/>
              <w:left w:val="nil"/>
              <w:bottom w:val="single" w:sz="4" w:space="0" w:color="auto"/>
              <w:right w:val="single" w:sz="4" w:space="0" w:color="auto"/>
            </w:tcBorders>
            <w:shd w:val="clear" w:color="auto" w:fill="auto"/>
            <w:vAlign w:val="center"/>
            <w:hideMark/>
          </w:tcPr>
          <w:p w14:paraId="569A62F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300</w:t>
            </w:r>
          </w:p>
        </w:tc>
        <w:tc>
          <w:tcPr>
            <w:tcW w:w="398" w:type="pct"/>
            <w:tcBorders>
              <w:top w:val="nil"/>
              <w:left w:val="nil"/>
              <w:bottom w:val="single" w:sz="4" w:space="0" w:color="auto"/>
              <w:right w:val="single" w:sz="4" w:space="0" w:color="auto"/>
            </w:tcBorders>
            <w:shd w:val="clear" w:color="auto" w:fill="auto"/>
            <w:noWrap/>
            <w:vAlign w:val="center"/>
            <w:hideMark/>
          </w:tcPr>
          <w:p w14:paraId="7BD266C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83,6</w:t>
            </w:r>
          </w:p>
        </w:tc>
        <w:tc>
          <w:tcPr>
            <w:tcW w:w="434" w:type="pct"/>
            <w:tcBorders>
              <w:top w:val="nil"/>
              <w:left w:val="nil"/>
              <w:bottom w:val="single" w:sz="4" w:space="0" w:color="auto"/>
              <w:right w:val="single" w:sz="4" w:space="0" w:color="auto"/>
            </w:tcBorders>
            <w:shd w:val="clear" w:color="auto" w:fill="auto"/>
            <w:vAlign w:val="center"/>
            <w:hideMark/>
          </w:tcPr>
          <w:p w14:paraId="51BCE49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569A2CA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58066,7</w:t>
            </w:r>
          </w:p>
        </w:tc>
        <w:tc>
          <w:tcPr>
            <w:tcW w:w="398" w:type="pct"/>
            <w:tcBorders>
              <w:top w:val="nil"/>
              <w:left w:val="nil"/>
              <w:bottom w:val="single" w:sz="4" w:space="0" w:color="auto"/>
              <w:right w:val="single" w:sz="4" w:space="0" w:color="auto"/>
            </w:tcBorders>
            <w:shd w:val="clear" w:color="auto" w:fill="auto"/>
            <w:noWrap/>
            <w:vAlign w:val="center"/>
            <w:hideMark/>
          </w:tcPr>
          <w:p w14:paraId="73B0CF0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11613,3</w:t>
            </w:r>
          </w:p>
        </w:tc>
        <w:tc>
          <w:tcPr>
            <w:tcW w:w="398" w:type="pct"/>
            <w:tcBorders>
              <w:top w:val="nil"/>
              <w:left w:val="nil"/>
              <w:bottom w:val="single" w:sz="4" w:space="0" w:color="auto"/>
              <w:right w:val="single" w:sz="4" w:space="0" w:color="auto"/>
            </w:tcBorders>
            <w:shd w:val="clear" w:color="auto" w:fill="auto"/>
            <w:noWrap/>
            <w:vAlign w:val="center"/>
            <w:hideMark/>
          </w:tcPr>
          <w:p w14:paraId="6103F64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700B991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9549,0</w:t>
            </w:r>
          </w:p>
        </w:tc>
      </w:tr>
      <w:tr w:rsidR="004A3C0D" w:rsidRPr="00F7172E" w14:paraId="02F761EA"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13E94A5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1.58</w:t>
            </w:r>
          </w:p>
        </w:tc>
        <w:tc>
          <w:tcPr>
            <w:tcW w:w="586" w:type="pct"/>
            <w:tcBorders>
              <w:top w:val="nil"/>
              <w:left w:val="nil"/>
              <w:bottom w:val="single" w:sz="4" w:space="0" w:color="auto"/>
              <w:right w:val="single" w:sz="4" w:space="0" w:color="auto"/>
            </w:tcBorders>
            <w:shd w:val="clear" w:color="auto" w:fill="auto"/>
            <w:vAlign w:val="center"/>
            <w:hideMark/>
          </w:tcPr>
          <w:p w14:paraId="77D4A17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ТК-1068</w:t>
            </w:r>
          </w:p>
        </w:tc>
        <w:tc>
          <w:tcPr>
            <w:tcW w:w="585" w:type="pct"/>
            <w:tcBorders>
              <w:top w:val="nil"/>
              <w:left w:val="nil"/>
              <w:bottom w:val="single" w:sz="4" w:space="0" w:color="auto"/>
              <w:right w:val="single" w:sz="4" w:space="0" w:color="auto"/>
            </w:tcBorders>
            <w:shd w:val="clear" w:color="auto" w:fill="auto"/>
            <w:vAlign w:val="center"/>
            <w:hideMark/>
          </w:tcPr>
          <w:p w14:paraId="3342901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ТК-1067</w:t>
            </w:r>
          </w:p>
        </w:tc>
        <w:tc>
          <w:tcPr>
            <w:tcW w:w="434" w:type="pct"/>
            <w:tcBorders>
              <w:top w:val="nil"/>
              <w:left w:val="nil"/>
              <w:bottom w:val="single" w:sz="4" w:space="0" w:color="auto"/>
              <w:right w:val="single" w:sz="4" w:space="0" w:color="auto"/>
            </w:tcBorders>
            <w:shd w:val="clear" w:color="auto" w:fill="auto"/>
            <w:vAlign w:val="center"/>
            <w:hideMark/>
          </w:tcPr>
          <w:p w14:paraId="1B9DCD8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47,69</w:t>
            </w:r>
          </w:p>
        </w:tc>
        <w:tc>
          <w:tcPr>
            <w:tcW w:w="353" w:type="pct"/>
            <w:tcBorders>
              <w:top w:val="nil"/>
              <w:left w:val="nil"/>
              <w:bottom w:val="single" w:sz="4" w:space="0" w:color="auto"/>
              <w:right w:val="single" w:sz="4" w:space="0" w:color="auto"/>
            </w:tcBorders>
            <w:shd w:val="clear" w:color="auto" w:fill="auto"/>
            <w:vAlign w:val="center"/>
            <w:hideMark/>
          </w:tcPr>
          <w:p w14:paraId="0FE3208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86" w:type="pct"/>
            <w:tcBorders>
              <w:top w:val="nil"/>
              <w:left w:val="nil"/>
              <w:bottom w:val="single" w:sz="4" w:space="0" w:color="auto"/>
              <w:right w:val="single" w:sz="4" w:space="0" w:color="auto"/>
            </w:tcBorders>
            <w:shd w:val="clear" w:color="auto" w:fill="auto"/>
            <w:vAlign w:val="center"/>
            <w:hideMark/>
          </w:tcPr>
          <w:p w14:paraId="17634BA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300</w:t>
            </w:r>
          </w:p>
        </w:tc>
        <w:tc>
          <w:tcPr>
            <w:tcW w:w="398" w:type="pct"/>
            <w:tcBorders>
              <w:top w:val="nil"/>
              <w:left w:val="nil"/>
              <w:bottom w:val="single" w:sz="4" w:space="0" w:color="auto"/>
              <w:right w:val="single" w:sz="4" w:space="0" w:color="auto"/>
            </w:tcBorders>
            <w:shd w:val="clear" w:color="auto" w:fill="auto"/>
            <w:noWrap/>
            <w:vAlign w:val="center"/>
            <w:hideMark/>
          </w:tcPr>
          <w:p w14:paraId="575B495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28,6</w:t>
            </w:r>
          </w:p>
        </w:tc>
        <w:tc>
          <w:tcPr>
            <w:tcW w:w="434" w:type="pct"/>
            <w:tcBorders>
              <w:top w:val="nil"/>
              <w:left w:val="nil"/>
              <w:bottom w:val="single" w:sz="4" w:space="0" w:color="auto"/>
              <w:right w:val="single" w:sz="4" w:space="0" w:color="auto"/>
            </w:tcBorders>
            <w:shd w:val="clear" w:color="auto" w:fill="auto"/>
            <w:vAlign w:val="center"/>
            <w:hideMark/>
          </w:tcPr>
          <w:p w14:paraId="6419ADD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482E775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58066,7</w:t>
            </w:r>
          </w:p>
        </w:tc>
        <w:tc>
          <w:tcPr>
            <w:tcW w:w="398" w:type="pct"/>
            <w:tcBorders>
              <w:top w:val="nil"/>
              <w:left w:val="nil"/>
              <w:bottom w:val="single" w:sz="4" w:space="0" w:color="auto"/>
              <w:right w:val="single" w:sz="4" w:space="0" w:color="auto"/>
            </w:tcBorders>
            <w:shd w:val="clear" w:color="auto" w:fill="auto"/>
            <w:noWrap/>
            <w:vAlign w:val="center"/>
            <w:hideMark/>
          </w:tcPr>
          <w:p w14:paraId="39A4BF2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11613,3</w:t>
            </w:r>
          </w:p>
        </w:tc>
        <w:tc>
          <w:tcPr>
            <w:tcW w:w="398" w:type="pct"/>
            <w:tcBorders>
              <w:top w:val="nil"/>
              <w:left w:val="nil"/>
              <w:bottom w:val="single" w:sz="4" w:space="0" w:color="auto"/>
              <w:right w:val="single" w:sz="4" w:space="0" w:color="auto"/>
            </w:tcBorders>
            <w:shd w:val="clear" w:color="auto" w:fill="auto"/>
            <w:noWrap/>
            <w:vAlign w:val="center"/>
            <w:hideMark/>
          </w:tcPr>
          <w:p w14:paraId="0045719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0323797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3269,8</w:t>
            </w:r>
          </w:p>
        </w:tc>
      </w:tr>
      <w:tr w:rsidR="004A3C0D" w:rsidRPr="00F7172E" w14:paraId="6D0AFD10"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6773F8C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1.59</w:t>
            </w:r>
          </w:p>
        </w:tc>
        <w:tc>
          <w:tcPr>
            <w:tcW w:w="586" w:type="pct"/>
            <w:tcBorders>
              <w:top w:val="nil"/>
              <w:left w:val="nil"/>
              <w:bottom w:val="single" w:sz="4" w:space="0" w:color="auto"/>
              <w:right w:val="single" w:sz="4" w:space="0" w:color="auto"/>
            </w:tcBorders>
            <w:shd w:val="clear" w:color="auto" w:fill="auto"/>
            <w:vAlign w:val="center"/>
            <w:hideMark/>
          </w:tcPr>
          <w:p w14:paraId="671BDFB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ТК-1067</w:t>
            </w:r>
          </w:p>
        </w:tc>
        <w:tc>
          <w:tcPr>
            <w:tcW w:w="585" w:type="pct"/>
            <w:tcBorders>
              <w:top w:val="nil"/>
              <w:left w:val="nil"/>
              <w:bottom w:val="single" w:sz="4" w:space="0" w:color="auto"/>
              <w:right w:val="single" w:sz="4" w:space="0" w:color="auto"/>
            </w:tcBorders>
            <w:shd w:val="clear" w:color="auto" w:fill="auto"/>
            <w:vAlign w:val="center"/>
            <w:hideMark/>
          </w:tcPr>
          <w:p w14:paraId="33635E5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ТК-1067</w:t>
            </w:r>
          </w:p>
        </w:tc>
        <w:tc>
          <w:tcPr>
            <w:tcW w:w="434" w:type="pct"/>
            <w:tcBorders>
              <w:top w:val="nil"/>
              <w:left w:val="nil"/>
              <w:bottom w:val="single" w:sz="4" w:space="0" w:color="auto"/>
              <w:right w:val="single" w:sz="4" w:space="0" w:color="auto"/>
            </w:tcBorders>
            <w:shd w:val="clear" w:color="auto" w:fill="auto"/>
            <w:vAlign w:val="center"/>
            <w:hideMark/>
          </w:tcPr>
          <w:p w14:paraId="0626A25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1,99</w:t>
            </w:r>
          </w:p>
        </w:tc>
        <w:tc>
          <w:tcPr>
            <w:tcW w:w="353" w:type="pct"/>
            <w:tcBorders>
              <w:top w:val="nil"/>
              <w:left w:val="nil"/>
              <w:bottom w:val="single" w:sz="4" w:space="0" w:color="auto"/>
              <w:right w:val="single" w:sz="4" w:space="0" w:color="auto"/>
            </w:tcBorders>
            <w:shd w:val="clear" w:color="auto" w:fill="auto"/>
            <w:vAlign w:val="center"/>
            <w:hideMark/>
          </w:tcPr>
          <w:p w14:paraId="132EDE0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50</w:t>
            </w:r>
          </w:p>
        </w:tc>
        <w:tc>
          <w:tcPr>
            <w:tcW w:w="386" w:type="pct"/>
            <w:tcBorders>
              <w:top w:val="nil"/>
              <w:left w:val="nil"/>
              <w:bottom w:val="single" w:sz="4" w:space="0" w:color="auto"/>
              <w:right w:val="single" w:sz="4" w:space="0" w:color="auto"/>
            </w:tcBorders>
            <w:shd w:val="clear" w:color="auto" w:fill="auto"/>
            <w:vAlign w:val="center"/>
            <w:hideMark/>
          </w:tcPr>
          <w:p w14:paraId="0808F7D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300</w:t>
            </w:r>
          </w:p>
        </w:tc>
        <w:tc>
          <w:tcPr>
            <w:tcW w:w="398" w:type="pct"/>
            <w:tcBorders>
              <w:top w:val="nil"/>
              <w:left w:val="nil"/>
              <w:bottom w:val="single" w:sz="4" w:space="0" w:color="auto"/>
              <w:right w:val="single" w:sz="4" w:space="0" w:color="auto"/>
            </w:tcBorders>
            <w:shd w:val="clear" w:color="auto" w:fill="auto"/>
            <w:noWrap/>
            <w:vAlign w:val="center"/>
            <w:hideMark/>
          </w:tcPr>
          <w:p w14:paraId="5B1863D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1,2</w:t>
            </w:r>
          </w:p>
        </w:tc>
        <w:tc>
          <w:tcPr>
            <w:tcW w:w="434" w:type="pct"/>
            <w:tcBorders>
              <w:top w:val="nil"/>
              <w:left w:val="nil"/>
              <w:bottom w:val="single" w:sz="4" w:space="0" w:color="auto"/>
              <w:right w:val="single" w:sz="4" w:space="0" w:color="auto"/>
            </w:tcBorders>
            <w:shd w:val="clear" w:color="auto" w:fill="auto"/>
            <w:vAlign w:val="center"/>
            <w:hideMark/>
          </w:tcPr>
          <w:p w14:paraId="51BA470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7243CC4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37067,4</w:t>
            </w:r>
          </w:p>
        </w:tc>
        <w:tc>
          <w:tcPr>
            <w:tcW w:w="398" w:type="pct"/>
            <w:tcBorders>
              <w:top w:val="nil"/>
              <w:left w:val="nil"/>
              <w:bottom w:val="single" w:sz="4" w:space="0" w:color="auto"/>
              <w:right w:val="single" w:sz="4" w:space="0" w:color="auto"/>
            </w:tcBorders>
            <w:shd w:val="clear" w:color="auto" w:fill="auto"/>
            <w:noWrap/>
            <w:vAlign w:val="center"/>
            <w:hideMark/>
          </w:tcPr>
          <w:p w14:paraId="2E00BFD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7413,5</w:t>
            </w:r>
          </w:p>
        </w:tc>
        <w:tc>
          <w:tcPr>
            <w:tcW w:w="398" w:type="pct"/>
            <w:tcBorders>
              <w:top w:val="nil"/>
              <w:left w:val="nil"/>
              <w:bottom w:val="single" w:sz="4" w:space="0" w:color="auto"/>
              <w:right w:val="single" w:sz="4" w:space="0" w:color="auto"/>
            </w:tcBorders>
            <w:shd w:val="clear" w:color="auto" w:fill="auto"/>
            <w:noWrap/>
            <w:vAlign w:val="center"/>
            <w:hideMark/>
          </w:tcPr>
          <w:p w14:paraId="6DCCABA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5FE19B2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87,1</w:t>
            </w:r>
          </w:p>
        </w:tc>
      </w:tr>
      <w:tr w:rsidR="004A3C0D" w:rsidRPr="00F7172E" w14:paraId="0B269EB0"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599B485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1.60</w:t>
            </w:r>
          </w:p>
        </w:tc>
        <w:tc>
          <w:tcPr>
            <w:tcW w:w="586" w:type="pct"/>
            <w:tcBorders>
              <w:top w:val="nil"/>
              <w:left w:val="nil"/>
              <w:bottom w:val="single" w:sz="4" w:space="0" w:color="auto"/>
              <w:right w:val="single" w:sz="4" w:space="0" w:color="auto"/>
            </w:tcBorders>
            <w:shd w:val="clear" w:color="auto" w:fill="auto"/>
            <w:vAlign w:val="center"/>
            <w:hideMark/>
          </w:tcPr>
          <w:p w14:paraId="353349C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ТК-1070</w:t>
            </w:r>
          </w:p>
        </w:tc>
        <w:tc>
          <w:tcPr>
            <w:tcW w:w="585" w:type="pct"/>
            <w:tcBorders>
              <w:top w:val="nil"/>
              <w:left w:val="nil"/>
              <w:bottom w:val="single" w:sz="4" w:space="0" w:color="auto"/>
              <w:right w:val="single" w:sz="4" w:space="0" w:color="auto"/>
            </w:tcBorders>
            <w:shd w:val="clear" w:color="auto" w:fill="auto"/>
            <w:vAlign w:val="center"/>
            <w:hideMark/>
          </w:tcPr>
          <w:p w14:paraId="0BA27A7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ТК-1070</w:t>
            </w:r>
          </w:p>
        </w:tc>
        <w:tc>
          <w:tcPr>
            <w:tcW w:w="434" w:type="pct"/>
            <w:tcBorders>
              <w:top w:val="nil"/>
              <w:left w:val="nil"/>
              <w:bottom w:val="single" w:sz="4" w:space="0" w:color="auto"/>
              <w:right w:val="single" w:sz="4" w:space="0" w:color="auto"/>
            </w:tcBorders>
            <w:shd w:val="clear" w:color="auto" w:fill="auto"/>
            <w:vAlign w:val="center"/>
            <w:hideMark/>
          </w:tcPr>
          <w:p w14:paraId="7341D86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1,69</w:t>
            </w:r>
          </w:p>
        </w:tc>
        <w:tc>
          <w:tcPr>
            <w:tcW w:w="353" w:type="pct"/>
            <w:tcBorders>
              <w:top w:val="nil"/>
              <w:left w:val="nil"/>
              <w:bottom w:val="single" w:sz="4" w:space="0" w:color="auto"/>
              <w:right w:val="single" w:sz="4" w:space="0" w:color="auto"/>
            </w:tcBorders>
            <w:shd w:val="clear" w:color="auto" w:fill="auto"/>
            <w:vAlign w:val="center"/>
            <w:hideMark/>
          </w:tcPr>
          <w:p w14:paraId="40182D8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86" w:type="pct"/>
            <w:tcBorders>
              <w:top w:val="nil"/>
              <w:left w:val="nil"/>
              <w:bottom w:val="single" w:sz="4" w:space="0" w:color="auto"/>
              <w:right w:val="single" w:sz="4" w:space="0" w:color="auto"/>
            </w:tcBorders>
            <w:shd w:val="clear" w:color="auto" w:fill="auto"/>
            <w:vAlign w:val="center"/>
            <w:hideMark/>
          </w:tcPr>
          <w:p w14:paraId="7A9777C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300</w:t>
            </w:r>
          </w:p>
        </w:tc>
        <w:tc>
          <w:tcPr>
            <w:tcW w:w="398" w:type="pct"/>
            <w:tcBorders>
              <w:top w:val="nil"/>
              <w:left w:val="nil"/>
              <w:bottom w:val="single" w:sz="4" w:space="0" w:color="auto"/>
              <w:right w:val="single" w:sz="4" w:space="0" w:color="auto"/>
            </w:tcBorders>
            <w:shd w:val="clear" w:color="auto" w:fill="auto"/>
            <w:noWrap/>
            <w:vAlign w:val="center"/>
            <w:hideMark/>
          </w:tcPr>
          <w:p w14:paraId="1FDAB7B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w:t>
            </w:r>
          </w:p>
        </w:tc>
        <w:tc>
          <w:tcPr>
            <w:tcW w:w="434" w:type="pct"/>
            <w:tcBorders>
              <w:top w:val="nil"/>
              <w:left w:val="nil"/>
              <w:bottom w:val="single" w:sz="4" w:space="0" w:color="auto"/>
              <w:right w:val="single" w:sz="4" w:space="0" w:color="auto"/>
            </w:tcBorders>
            <w:shd w:val="clear" w:color="auto" w:fill="auto"/>
            <w:vAlign w:val="center"/>
            <w:hideMark/>
          </w:tcPr>
          <w:p w14:paraId="24C6470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65A00B8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37067,4</w:t>
            </w:r>
          </w:p>
        </w:tc>
        <w:tc>
          <w:tcPr>
            <w:tcW w:w="398" w:type="pct"/>
            <w:tcBorders>
              <w:top w:val="nil"/>
              <w:left w:val="nil"/>
              <w:bottom w:val="single" w:sz="4" w:space="0" w:color="auto"/>
              <w:right w:val="single" w:sz="4" w:space="0" w:color="auto"/>
            </w:tcBorders>
            <w:shd w:val="clear" w:color="auto" w:fill="auto"/>
            <w:noWrap/>
            <w:vAlign w:val="center"/>
            <w:hideMark/>
          </w:tcPr>
          <w:p w14:paraId="47E6D2B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7413,5</w:t>
            </w:r>
          </w:p>
        </w:tc>
        <w:tc>
          <w:tcPr>
            <w:tcW w:w="398" w:type="pct"/>
            <w:tcBorders>
              <w:top w:val="nil"/>
              <w:left w:val="nil"/>
              <w:bottom w:val="single" w:sz="4" w:space="0" w:color="auto"/>
              <w:right w:val="single" w:sz="4" w:space="0" w:color="auto"/>
            </w:tcBorders>
            <w:shd w:val="clear" w:color="auto" w:fill="auto"/>
            <w:noWrap/>
            <w:vAlign w:val="center"/>
            <w:hideMark/>
          </w:tcPr>
          <w:p w14:paraId="7D2DC74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6043267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74,0</w:t>
            </w:r>
          </w:p>
        </w:tc>
      </w:tr>
      <w:tr w:rsidR="004A3C0D" w:rsidRPr="00F7172E" w14:paraId="5C0D75BE"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63A26D0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1.61</w:t>
            </w:r>
          </w:p>
        </w:tc>
        <w:tc>
          <w:tcPr>
            <w:tcW w:w="586" w:type="pct"/>
            <w:tcBorders>
              <w:top w:val="nil"/>
              <w:left w:val="nil"/>
              <w:bottom w:val="single" w:sz="4" w:space="0" w:color="auto"/>
              <w:right w:val="single" w:sz="4" w:space="0" w:color="auto"/>
            </w:tcBorders>
            <w:shd w:val="clear" w:color="auto" w:fill="auto"/>
            <w:vAlign w:val="center"/>
            <w:hideMark/>
          </w:tcPr>
          <w:p w14:paraId="693E5E8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ТК-1070</w:t>
            </w:r>
          </w:p>
        </w:tc>
        <w:tc>
          <w:tcPr>
            <w:tcW w:w="585" w:type="pct"/>
            <w:tcBorders>
              <w:top w:val="nil"/>
              <w:left w:val="nil"/>
              <w:bottom w:val="single" w:sz="4" w:space="0" w:color="auto"/>
              <w:right w:val="single" w:sz="4" w:space="0" w:color="auto"/>
            </w:tcBorders>
            <w:shd w:val="clear" w:color="auto" w:fill="auto"/>
            <w:vAlign w:val="center"/>
            <w:hideMark/>
          </w:tcPr>
          <w:p w14:paraId="18BCE32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ТК-1069</w:t>
            </w:r>
          </w:p>
        </w:tc>
        <w:tc>
          <w:tcPr>
            <w:tcW w:w="434" w:type="pct"/>
            <w:tcBorders>
              <w:top w:val="nil"/>
              <w:left w:val="nil"/>
              <w:bottom w:val="single" w:sz="4" w:space="0" w:color="auto"/>
              <w:right w:val="single" w:sz="4" w:space="0" w:color="auto"/>
            </w:tcBorders>
            <w:shd w:val="clear" w:color="auto" w:fill="auto"/>
            <w:vAlign w:val="center"/>
            <w:hideMark/>
          </w:tcPr>
          <w:p w14:paraId="2162B93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192,97</w:t>
            </w:r>
          </w:p>
        </w:tc>
        <w:tc>
          <w:tcPr>
            <w:tcW w:w="353" w:type="pct"/>
            <w:tcBorders>
              <w:top w:val="nil"/>
              <w:left w:val="nil"/>
              <w:bottom w:val="single" w:sz="4" w:space="0" w:color="auto"/>
              <w:right w:val="single" w:sz="4" w:space="0" w:color="auto"/>
            </w:tcBorders>
            <w:shd w:val="clear" w:color="auto" w:fill="auto"/>
            <w:vAlign w:val="center"/>
            <w:hideMark/>
          </w:tcPr>
          <w:p w14:paraId="6368445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86" w:type="pct"/>
            <w:tcBorders>
              <w:top w:val="nil"/>
              <w:left w:val="nil"/>
              <w:bottom w:val="single" w:sz="4" w:space="0" w:color="auto"/>
              <w:right w:val="single" w:sz="4" w:space="0" w:color="auto"/>
            </w:tcBorders>
            <w:shd w:val="clear" w:color="auto" w:fill="auto"/>
            <w:vAlign w:val="center"/>
            <w:hideMark/>
          </w:tcPr>
          <w:p w14:paraId="3213149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300</w:t>
            </w:r>
          </w:p>
        </w:tc>
        <w:tc>
          <w:tcPr>
            <w:tcW w:w="398" w:type="pct"/>
            <w:tcBorders>
              <w:top w:val="nil"/>
              <w:left w:val="nil"/>
              <w:bottom w:val="single" w:sz="4" w:space="0" w:color="auto"/>
              <w:right w:val="single" w:sz="4" w:space="0" w:color="auto"/>
            </w:tcBorders>
            <w:shd w:val="clear" w:color="auto" w:fill="auto"/>
            <w:noWrap/>
            <w:vAlign w:val="center"/>
            <w:hideMark/>
          </w:tcPr>
          <w:p w14:paraId="21092A1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115,8</w:t>
            </w:r>
          </w:p>
        </w:tc>
        <w:tc>
          <w:tcPr>
            <w:tcW w:w="434" w:type="pct"/>
            <w:tcBorders>
              <w:top w:val="nil"/>
              <w:left w:val="nil"/>
              <w:bottom w:val="single" w:sz="4" w:space="0" w:color="auto"/>
              <w:right w:val="single" w:sz="4" w:space="0" w:color="auto"/>
            </w:tcBorders>
            <w:shd w:val="clear" w:color="auto" w:fill="auto"/>
            <w:vAlign w:val="center"/>
            <w:hideMark/>
          </w:tcPr>
          <w:p w14:paraId="77A164C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05A4737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58066,7</w:t>
            </w:r>
          </w:p>
        </w:tc>
        <w:tc>
          <w:tcPr>
            <w:tcW w:w="398" w:type="pct"/>
            <w:tcBorders>
              <w:top w:val="nil"/>
              <w:left w:val="nil"/>
              <w:bottom w:val="single" w:sz="4" w:space="0" w:color="auto"/>
              <w:right w:val="single" w:sz="4" w:space="0" w:color="auto"/>
            </w:tcBorders>
            <w:shd w:val="clear" w:color="auto" w:fill="auto"/>
            <w:noWrap/>
            <w:vAlign w:val="center"/>
            <w:hideMark/>
          </w:tcPr>
          <w:p w14:paraId="10EDC32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11613,3</w:t>
            </w:r>
          </w:p>
        </w:tc>
        <w:tc>
          <w:tcPr>
            <w:tcW w:w="398" w:type="pct"/>
            <w:tcBorders>
              <w:top w:val="nil"/>
              <w:left w:val="nil"/>
              <w:bottom w:val="single" w:sz="4" w:space="0" w:color="auto"/>
              <w:right w:val="single" w:sz="4" w:space="0" w:color="auto"/>
            </w:tcBorders>
            <w:shd w:val="clear" w:color="auto" w:fill="auto"/>
            <w:noWrap/>
            <w:vAlign w:val="center"/>
            <w:hideMark/>
          </w:tcPr>
          <w:p w14:paraId="0C64170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76D4C81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13230,9</w:t>
            </w:r>
          </w:p>
        </w:tc>
      </w:tr>
      <w:tr w:rsidR="004A3C0D" w:rsidRPr="00F7172E" w14:paraId="775C5507"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0B6AF43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1.62</w:t>
            </w:r>
          </w:p>
        </w:tc>
        <w:tc>
          <w:tcPr>
            <w:tcW w:w="586" w:type="pct"/>
            <w:tcBorders>
              <w:top w:val="nil"/>
              <w:left w:val="nil"/>
              <w:bottom w:val="single" w:sz="4" w:space="0" w:color="auto"/>
              <w:right w:val="single" w:sz="4" w:space="0" w:color="auto"/>
            </w:tcBorders>
            <w:shd w:val="clear" w:color="auto" w:fill="auto"/>
            <w:vAlign w:val="center"/>
            <w:hideMark/>
          </w:tcPr>
          <w:p w14:paraId="21285F17" w14:textId="77777777" w:rsidR="00F7172E" w:rsidRPr="00F7172E" w:rsidRDefault="00F7172E" w:rsidP="00F7172E">
            <w:pPr>
              <w:autoSpaceDE/>
              <w:autoSpaceDN/>
              <w:spacing w:line="240" w:lineRule="auto"/>
              <w:ind w:firstLine="0"/>
              <w:jc w:val="center"/>
              <w:rPr>
                <w:color w:val="000000"/>
                <w:sz w:val="16"/>
                <w:szCs w:val="16"/>
                <w:lang w:bidi="ar-SA"/>
              </w:rPr>
            </w:pPr>
            <w:proofErr w:type="gramStart"/>
            <w:r w:rsidRPr="00F7172E">
              <w:rPr>
                <w:color w:val="000000"/>
                <w:sz w:val="16"/>
                <w:szCs w:val="16"/>
                <w:lang w:bidi="ar-SA"/>
              </w:rPr>
              <w:t>Уз-Новая</w:t>
            </w:r>
            <w:proofErr w:type="gramEnd"/>
          </w:p>
        </w:tc>
        <w:tc>
          <w:tcPr>
            <w:tcW w:w="585" w:type="pct"/>
            <w:tcBorders>
              <w:top w:val="nil"/>
              <w:left w:val="nil"/>
              <w:bottom w:val="single" w:sz="4" w:space="0" w:color="auto"/>
              <w:right w:val="single" w:sz="4" w:space="0" w:color="auto"/>
            </w:tcBorders>
            <w:shd w:val="clear" w:color="auto" w:fill="auto"/>
            <w:vAlign w:val="center"/>
            <w:hideMark/>
          </w:tcPr>
          <w:p w14:paraId="24D4BF29" w14:textId="77777777" w:rsidR="00F7172E" w:rsidRPr="00F7172E" w:rsidRDefault="00F7172E" w:rsidP="00F7172E">
            <w:pPr>
              <w:autoSpaceDE/>
              <w:autoSpaceDN/>
              <w:spacing w:line="240" w:lineRule="auto"/>
              <w:ind w:firstLine="0"/>
              <w:jc w:val="center"/>
              <w:rPr>
                <w:color w:val="000000"/>
                <w:sz w:val="16"/>
                <w:szCs w:val="16"/>
                <w:lang w:bidi="ar-SA"/>
              </w:rPr>
            </w:pPr>
            <w:proofErr w:type="gramStart"/>
            <w:r w:rsidRPr="00F7172E">
              <w:rPr>
                <w:color w:val="000000"/>
                <w:sz w:val="16"/>
                <w:szCs w:val="16"/>
                <w:lang w:bidi="ar-SA"/>
              </w:rPr>
              <w:t>Уз-Новая</w:t>
            </w:r>
            <w:proofErr w:type="gramEnd"/>
          </w:p>
        </w:tc>
        <w:tc>
          <w:tcPr>
            <w:tcW w:w="434" w:type="pct"/>
            <w:tcBorders>
              <w:top w:val="nil"/>
              <w:left w:val="nil"/>
              <w:bottom w:val="single" w:sz="4" w:space="0" w:color="auto"/>
              <w:right w:val="single" w:sz="4" w:space="0" w:color="auto"/>
            </w:tcBorders>
            <w:shd w:val="clear" w:color="auto" w:fill="auto"/>
            <w:vAlign w:val="center"/>
            <w:hideMark/>
          </w:tcPr>
          <w:p w14:paraId="10B65E8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135,9</w:t>
            </w:r>
          </w:p>
        </w:tc>
        <w:tc>
          <w:tcPr>
            <w:tcW w:w="353" w:type="pct"/>
            <w:tcBorders>
              <w:top w:val="nil"/>
              <w:left w:val="nil"/>
              <w:bottom w:val="single" w:sz="4" w:space="0" w:color="auto"/>
              <w:right w:val="single" w:sz="4" w:space="0" w:color="auto"/>
            </w:tcBorders>
            <w:shd w:val="clear" w:color="auto" w:fill="auto"/>
            <w:vAlign w:val="center"/>
            <w:hideMark/>
          </w:tcPr>
          <w:p w14:paraId="3F54A08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2C9F4C3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98" w:type="pct"/>
            <w:tcBorders>
              <w:top w:val="nil"/>
              <w:left w:val="nil"/>
              <w:bottom w:val="single" w:sz="4" w:space="0" w:color="auto"/>
              <w:right w:val="single" w:sz="4" w:space="0" w:color="auto"/>
            </w:tcBorders>
            <w:shd w:val="clear" w:color="auto" w:fill="auto"/>
            <w:noWrap/>
            <w:vAlign w:val="center"/>
            <w:hideMark/>
          </w:tcPr>
          <w:p w14:paraId="763A8B8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40,8</w:t>
            </w:r>
          </w:p>
        </w:tc>
        <w:tc>
          <w:tcPr>
            <w:tcW w:w="434" w:type="pct"/>
            <w:tcBorders>
              <w:top w:val="nil"/>
              <w:left w:val="nil"/>
              <w:bottom w:val="single" w:sz="4" w:space="0" w:color="auto"/>
              <w:right w:val="single" w:sz="4" w:space="0" w:color="auto"/>
            </w:tcBorders>
            <w:shd w:val="clear" w:color="auto" w:fill="auto"/>
            <w:vAlign w:val="center"/>
            <w:hideMark/>
          </w:tcPr>
          <w:p w14:paraId="3F08905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 xml:space="preserve">Подземная </w:t>
            </w:r>
            <w:proofErr w:type="spellStart"/>
            <w:r w:rsidRPr="00F7172E">
              <w:rPr>
                <w:color w:val="000000"/>
                <w:sz w:val="16"/>
                <w:szCs w:val="16"/>
                <w:lang w:bidi="ar-SA"/>
              </w:rPr>
              <w:t>бесканальная</w:t>
            </w:r>
            <w:proofErr w:type="spellEnd"/>
          </w:p>
        </w:tc>
        <w:tc>
          <w:tcPr>
            <w:tcW w:w="416" w:type="pct"/>
            <w:tcBorders>
              <w:top w:val="nil"/>
              <w:left w:val="nil"/>
              <w:bottom w:val="single" w:sz="4" w:space="0" w:color="auto"/>
              <w:right w:val="single" w:sz="4" w:space="0" w:color="auto"/>
            </w:tcBorders>
            <w:shd w:val="clear" w:color="auto" w:fill="auto"/>
            <w:noWrap/>
            <w:vAlign w:val="center"/>
            <w:hideMark/>
          </w:tcPr>
          <w:p w14:paraId="4695431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21723,7</w:t>
            </w:r>
          </w:p>
        </w:tc>
        <w:tc>
          <w:tcPr>
            <w:tcW w:w="398" w:type="pct"/>
            <w:tcBorders>
              <w:top w:val="nil"/>
              <w:left w:val="nil"/>
              <w:bottom w:val="single" w:sz="4" w:space="0" w:color="auto"/>
              <w:right w:val="single" w:sz="4" w:space="0" w:color="auto"/>
            </w:tcBorders>
            <w:shd w:val="clear" w:color="auto" w:fill="auto"/>
            <w:noWrap/>
            <w:vAlign w:val="center"/>
            <w:hideMark/>
          </w:tcPr>
          <w:p w14:paraId="673B0CF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4344,7</w:t>
            </w:r>
          </w:p>
        </w:tc>
        <w:tc>
          <w:tcPr>
            <w:tcW w:w="398" w:type="pct"/>
            <w:tcBorders>
              <w:top w:val="nil"/>
              <w:left w:val="nil"/>
              <w:bottom w:val="single" w:sz="4" w:space="0" w:color="auto"/>
              <w:right w:val="single" w:sz="4" w:space="0" w:color="auto"/>
            </w:tcBorders>
            <w:shd w:val="clear" w:color="auto" w:fill="auto"/>
            <w:noWrap/>
            <w:vAlign w:val="center"/>
            <w:hideMark/>
          </w:tcPr>
          <w:p w14:paraId="5F6D2A2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79F6425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3486,0</w:t>
            </w:r>
          </w:p>
        </w:tc>
      </w:tr>
      <w:tr w:rsidR="004A3C0D" w:rsidRPr="00F7172E" w14:paraId="3EF8B761"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C36E1C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1.63</w:t>
            </w:r>
          </w:p>
        </w:tc>
        <w:tc>
          <w:tcPr>
            <w:tcW w:w="586" w:type="pct"/>
            <w:tcBorders>
              <w:top w:val="nil"/>
              <w:left w:val="nil"/>
              <w:bottom w:val="single" w:sz="4" w:space="0" w:color="auto"/>
              <w:right w:val="single" w:sz="4" w:space="0" w:color="auto"/>
            </w:tcBorders>
            <w:shd w:val="clear" w:color="auto" w:fill="auto"/>
            <w:vAlign w:val="center"/>
            <w:hideMark/>
          </w:tcPr>
          <w:p w14:paraId="507F9ED3" w14:textId="77777777" w:rsidR="00F7172E" w:rsidRPr="00F7172E" w:rsidRDefault="00F7172E" w:rsidP="00F7172E">
            <w:pPr>
              <w:autoSpaceDE/>
              <w:autoSpaceDN/>
              <w:spacing w:line="240" w:lineRule="auto"/>
              <w:ind w:firstLine="0"/>
              <w:jc w:val="center"/>
              <w:rPr>
                <w:color w:val="000000"/>
                <w:sz w:val="16"/>
                <w:szCs w:val="16"/>
                <w:lang w:bidi="ar-SA"/>
              </w:rPr>
            </w:pPr>
            <w:proofErr w:type="gramStart"/>
            <w:r w:rsidRPr="00F7172E">
              <w:rPr>
                <w:color w:val="000000"/>
                <w:sz w:val="16"/>
                <w:szCs w:val="16"/>
                <w:lang w:bidi="ar-SA"/>
              </w:rPr>
              <w:t>Уз-Новая</w:t>
            </w:r>
            <w:proofErr w:type="gramEnd"/>
          </w:p>
        </w:tc>
        <w:tc>
          <w:tcPr>
            <w:tcW w:w="585" w:type="pct"/>
            <w:tcBorders>
              <w:top w:val="nil"/>
              <w:left w:val="nil"/>
              <w:bottom w:val="single" w:sz="4" w:space="0" w:color="auto"/>
              <w:right w:val="single" w:sz="4" w:space="0" w:color="auto"/>
            </w:tcBorders>
            <w:shd w:val="clear" w:color="auto" w:fill="auto"/>
            <w:vAlign w:val="center"/>
            <w:hideMark/>
          </w:tcPr>
          <w:p w14:paraId="4AFCEC3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уз-841</w:t>
            </w:r>
          </w:p>
        </w:tc>
        <w:tc>
          <w:tcPr>
            <w:tcW w:w="434" w:type="pct"/>
            <w:tcBorders>
              <w:top w:val="nil"/>
              <w:left w:val="nil"/>
              <w:bottom w:val="single" w:sz="4" w:space="0" w:color="auto"/>
              <w:right w:val="single" w:sz="4" w:space="0" w:color="auto"/>
            </w:tcBorders>
            <w:shd w:val="clear" w:color="auto" w:fill="auto"/>
            <w:vAlign w:val="center"/>
            <w:hideMark/>
          </w:tcPr>
          <w:p w14:paraId="63FE61C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211,24</w:t>
            </w:r>
          </w:p>
        </w:tc>
        <w:tc>
          <w:tcPr>
            <w:tcW w:w="353" w:type="pct"/>
            <w:tcBorders>
              <w:top w:val="nil"/>
              <w:left w:val="nil"/>
              <w:bottom w:val="single" w:sz="4" w:space="0" w:color="auto"/>
              <w:right w:val="single" w:sz="4" w:space="0" w:color="auto"/>
            </w:tcBorders>
            <w:shd w:val="clear" w:color="auto" w:fill="auto"/>
            <w:vAlign w:val="center"/>
            <w:hideMark/>
          </w:tcPr>
          <w:p w14:paraId="30F9F5C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0057592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98" w:type="pct"/>
            <w:tcBorders>
              <w:top w:val="nil"/>
              <w:left w:val="nil"/>
              <w:bottom w:val="single" w:sz="4" w:space="0" w:color="auto"/>
              <w:right w:val="single" w:sz="4" w:space="0" w:color="auto"/>
            </w:tcBorders>
            <w:shd w:val="clear" w:color="auto" w:fill="auto"/>
            <w:noWrap/>
            <w:vAlign w:val="center"/>
            <w:hideMark/>
          </w:tcPr>
          <w:p w14:paraId="32049A1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63,4</w:t>
            </w:r>
          </w:p>
        </w:tc>
        <w:tc>
          <w:tcPr>
            <w:tcW w:w="434" w:type="pct"/>
            <w:tcBorders>
              <w:top w:val="nil"/>
              <w:left w:val="nil"/>
              <w:bottom w:val="single" w:sz="4" w:space="0" w:color="auto"/>
              <w:right w:val="single" w:sz="4" w:space="0" w:color="auto"/>
            </w:tcBorders>
            <w:shd w:val="clear" w:color="auto" w:fill="auto"/>
            <w:vAlign w:val="center"/>
            <w:hideMark/>
          </w:tcPr>
          <w:p w14:paraId="75984B8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 xml:space="preserve">Подземная </w:t>
            </w:r>
            <w:proofErr w:type="spellStart"/>
            <w:r w:rsidRPr="00F7172E">
              <w:rPr>
                <w:color w:val="000000"/>
                <w:sz w:val="16"/>
                <w:szCs w:val="16"/>
                <w:lang w:bidi="ar-SA"/>
              </w:rPr>
              <w:t>бесканальная</w:t>
            </w:r>
            <w:proofErr w:type="spellEnd"/>
          </w:p>
        </w:tc>
        <w:tc>
          <w:tcPr>
            <w:tcW w:w="416" w:type="pct"/>
            <w:tcBorders>
              <w:top w:val="nil"/>
              <w:left w:val="nil"/>
              <w:bottom w:val="single" w:sz="4" w:space="0" w:color="auto"/>
              <w:right w:val="single" w:sz="4" w:space="0" w:color="auto"/>
            </w:tcBorders>
            <w:shd w:val="clear" w:color="auto" w:fill="auto"/>
            <w:noWrap/>
            <w:vAlign w:val="center"/>
            <w:hideMark/>
          </w:tcPr>
          <w:p w14:paraId="6E968D3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21723,7</w:t>
            </w:r>
          </w:p>
        </w:tc>
        <w:tc>
          <w:tcPr>
            <w:tcW w:w="398" w:type="pct"/>
            <w:tcBorders>
              <w:top w:val="nil"/>
              <w:left w:val="nil"/>
              <w:bottom w:val="single" w:sz="4" w:space="0" w:color="auto"/>
              <w:right w:val="single" w:sz="4" w:space="0" w:color="auto"/>
            </w:tcBorders>
            <w:shd w:val="clear" w:color="auto" w:fill="auto"/>
            <w:noWrap/>
            <w:vAlign w:val="center"/>
            <w:hideMark/>
          </w:tcPr>
          <w:p w14:paraId="20B3D3D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4344,7</w:t>
            </w:r>
          </w:p>
        </w:tc>
        <w:tc>
          <w:tcPr>
            <w:tcW w:w="398" w:type="pct"/>
            <w:tcBorders>
              <w:top w:val="nil"/>
              <w:left w:val="nil"/>
              <w:bottom w:val="single" w:sz="4" w:space="0" w:color="auto"/>
              <w:right w:val="single" w:sz="4" w:space="0" w:color="auto"/>
            </w:tcBorders>
            <w:shd w:val="clear" w:color="auto" w:fill="auto"/>
            <w:noWrap/>
            <w:vAlign w:val="center"/>
            <w:hideMark/>
          </w:tcPr>
          <w:p w14:paraId="2DD2B1C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06F9FA0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5418,5</w:t>
            </w:r>
          </w:p>
        </w:tc>
      </w:tr>
      <w:tr w:rsidR="004A3C0D" w:rsidRPr="00F7172E" w14:paraId="4311B427"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669FD4D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1.64</w:t>
            </w:r>
          </w:p>
        </w:tc>
        <w:tc>
          <w:tcPr>
            <w:tcW w:w="586" w:type="pct"/>
            <w:tcBorders>
              <w:top w:val="nil"/>
              <w:left w:val="nil"/>
              <w:bottom w:val="single" w:sz="4" w:space="0" w:color="auto"/>
              <w:right w:val="single" w:sz="4" w:space="0" w:color="auto"/>
            </w:tcBorders>
            <w:shd w:val="clear" w:color="auto" w:fill="auto"/>
            <w:vAlign w:val="center"/>
            <w:hideMark/>
          </w:tcPr>
          <w:p w14:paraId="1CB5E6D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тк-842</w:t>
            </w:r>
          </w:p>
        </w:tc>
        <w:tc>
          <w:tcPr>
            <w:tcW w:w="585" w:type="pct"/>
            <w:tcBorders>
              <w:top w:val="nil"/>
              <w:left w:val="nil"/>
              <w:bottom w:val="single" w:sz="4" w:space="0" w:color="auto"/>
              <w:right w:val="single" w:sz="4" w:space="0" w:color="auto"/>
            </w:tcBorders>
            <w:shd w:val="clear" w:color="auto" w:fill="auto"/>
            <w:vAlign w:val="center"/>
            <w:hideMark/>
          </w:tcPr>
          <w:p w14:paraId="0965CE0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уз-3023</w:t>
            </w:r>
          </w:p>
        </w:tc>
        <w:tc>
          <w:tcPr>
            <w:tcW w:w="434" w:type="pct"/>
            <w:tcBorders>
              <w:top w:val="nil"/>
              <w:left w:val="nil"/>
              <w:bottom w:val="single" w:sz="4" w:space="0" w:color="auto"/>
              <w:right w:val="single" w:sz="4" w:space="0" w:color="auto"/>
            </w:tcBorders>
            <w:shd w:val="clear" w:color="auto" w:fill="auto"/>
            <w:vAlign w:val="center"/>
            <w:hideMark/>
          </w:tcPr>
          <w:p w14:paraId="219DA90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284,57</w:t>
            </w:r>
          </w:p>
        </w:tc>
        <w:tc>
          <w:tcPr>
            <w:tcW w:w="353" w:type="pct"/>
            <w:tcBorders>
              <w:top w:val="nil"/>
              <w:left w:val="nil"/>
              <w:bottom w:val="single" w:sz="4" w:space="0" w:color="auto"/>
              <w:right w:val="single" w:sz="4" w:space="0" w:color="auto"/>
            </w:tcBorders>
            <w:shd w:val="clear" w:color="auto" w:fill="auto"/>
            <w:vAlign w:val="center"/>
            <w:hideMark/>
          </w:tcPr>
          <w:p w14:paraId="386B2EA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02E9180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98" w:type="pct"/>
            <w:tcBorders>
              <w:top w:val="nil"/>
              <w:left w:val="nil"/>
              <w:bottom w:val="single" w:sz="4" w:space="0" w:color="auto"/>
              <w:right w:val="single" w:sz="4" w:space="0" w:color="auto"/>
            </w:tcBorders>
            <w:shd w:val="clear" w:color="auto" w:fill="auto"/>
            <w:noWrap/>
            <w:vAlign w:val="center"/>
            <w:hideMark/>
          </w:tcPr>
          <w:p w14:paraId="434BA53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85,4</w:t>
            </w:r>
          </w:p>
        </w:tc>
        <w:tc>
          <w:tcPr>
            <w:tcW w:w="434" w:type="pct"/>
            <w:tcBorders>
              <w:top w:val="nil"/>
              <w:left w:val="nil"/>
              <w:bottom w:val="single" w:sz="4" w:space="0" w:color="auto"/>
              <w:right w:val="single" w:sz="4" w:space="0" w:color="auto"/>
            </w:tcBorders>
            <w:shd w:val="clear" w:color="auto" w:fill="auto"/>
            <w:vAlign w:val="center"/>
            <w:hideMark/>
          </w:tcPr>
          <w:p w14:paraId="480D7B8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 xml:space="preserve">Подземная </w:t>
            </w:r>
            <w:proofErr w:type="spellStart"/>
            <w:r w:rsidRPr="00F7172E">
              <w:rPr>
                <w:color w:val="000000"/>
                <w:sz w:val="16"/>
                <w:szCs w:val="16"/>
                <w:lang w:bidi="ar-SA"/>
              </w:rPr>
              <w:t>бесканальная</w:t>
            </w:r>
            <w:proofErr w:type="spellEnd"/>
          </w:p>
        </w:tc>
        <w:tc>
          <w:tcPr>
            <w:tcW w:w="416" w:type="pct"/>
            <w:tcBorders>
              <w:top w:val="nil"/>
              <w:left w:val="nil"/>
              <w:bottom w:val="single" w:sz="4" w:space="0" w:color="auto"/>
              <w:right w:val="single" w:sz="4" w:space="0" w:color="auto"/>
            </w:tcBorders>
            <w:shd w:val="clear" w:color="auto" w:fill="auto"/>
            <w:noWrap/>
            <w:vAlign w:val="center"/>
            <w:hideMark/>
          </w:tcPr>
          <w:p w14:paraId="4847FCD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21723,7</w:t>
            </w:r>
          </w:p>
        </w:tc>
        <w:tc>
          <w:tcPr>
            <w:tcW w:w="398" w:type="pct"/>
            <w:tcBorders>
              <w:top w:val="nil"/>
              <w:left w:val="nil"/>
              <w:bottom w:val="single" w:sz="4" w:space="0" w:color="auto"/>
              <w:right w:val="single" w:sz="4" w:space="0" w:color="auto"/>
            </w:tcBorders>
            <w:shd w:val="clear" w:color="auto" w:fill="auto"/>
            <w:noWrap/>
            <w:vAlign w:val="center"/>
            <w:hideMark/>
          </w:tcPr>
          <w:p w14:paraId="0CBCDE4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4344,7</w:t>
            </w:r>
          </w:p>
        </w:tc>
        <w:tc>
          <w:tcPr>
            <w:tcW w:w="398" w:type="pct"/>
            <w:tcBorders>
              <w:top w:val="nil"/>
              <w:left w:val="nil"/>
              <w:bottom w:val="single" w:sz="4" w:space="0" w:color="auto"/>
              <w:right w:val="single" w:sz="4" w:space="0" w:color="auto"/>
            </w:tcBorders>
            <w:shd w:val="clear" w:color="auto" w:fill="auto"/>
            <w:noWrap/>
            <w:vAlign w:val="center"/>
            <w:hideMark/>
          </w:tcPr>
          <w:p w14:paraId="44A795B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6C27847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7299,5</w:t>
            </w:r>
          </w:p>
        </w:tc>
      </w:tr>
      <w:tr w:rsidR="004A3C0D" w:rsidRPr="00F7172E" w14:paraId="7CFBFDFF" w14:textId="77777777" w:rsidTr="00F7172E">
        <w:trPr>
          <w:trHeight w:val="20"/>
        </w:trPr>
        <w:tc>
          <w:tcPr>
            <w:tcW w:w="179" w:type="pct"/>
            <w:tcBorders>
              <w:top w:val="nil"/>
              <w:left w:val="single" w:sz="4" w:space="0" w:color="auto"/>
              <w:bottom w:val="double" w:sz="6" w:space="0" w:color="auto"/>
              <w:right w:val="single" w:sz="4" w:space="0" w:color="auto"/>
            </w:tcBorders>
            <w:shd w:val="clear" w:color="auto" w:fill="auto"/>
            <w:noWrap/>
            <w:vAlign w:val="center"/>
            <w:hideMark/>
          </w:tcPr>
          <w:p w14:paraId="19391DC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1.65</w:t>
            </w:r>
          </w:p>
        </w:tc>
        <w:tc>
          <w:tcPr>
            <w:tcW w:w="586" w:type="pct"/>
            <w:tcBorders>
              <w:top w:val="nil"/>
              <w:left w:val="nil"/>
              <w:bottom w:val="double" w:sz="6" w:space="0" w:color="auto"/>
              <w:right w:val="single" w:sz="4" w:space="0" w:color="auto"/>
            </w:tcBorders>
            <w:shd w:val="clear" w:color="auto" w:fill="auto"/>
            <w:vAlign w:val="center"/>
            <w:hideMark/>
          </w:tcPr>
          <w:p w14:paraId="3F390EF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уз-3002</w:t>
            </w:r>
          </w:p>
        </w:tc>
        <w:tc>
          <w:tcPr>
            <w:tcW w:w="585" w:type="pct"/>
            <w:tcBorders>
              <w:top w:val="nil"/>
              <w:left w:val="nil"/>
              <w:bottom w:val="double" w:sz="6" w:space="0" w:color="auto"/>
              <w:right w:val="single" w:sz="4" w:space="0" w:color="auto"/>
            </w:tcBorders>
            <w:shd w:val="clear" w:color="auto" w:fill="auto"/>
            <w:vAlign w:val="center"/>
            <w:hideMark/>
          </w:tcPr>
          <w:p w14:paraId="0AFF531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Уз-1081а</w:t>
            </w:r>
          </w:p>
        </w:tc>
        <w:tc>
          <w:tcPr>
            <w:tcW w:w="434" w:type="pct"/>
            <w:tcBorders>
              <w:top w:val="nil"/>
              <w:left w:val="nil"/>
              <w:bottom w:val="double" w:sz="6" w:space="0" w:color="auto"/>
              <w:right w:val="single" w:sz="4" w:space="0" w:color="auto"/>
            </w:tcBorders>
            <w:shd w:val="clear" w:color="auto" w:fill="auto"/>
            <w:vAlign w:val="center"/>
            <w:hideMark/>
          </w:tcPr>
          <w:p w14:paraId="0022CEB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110,07</w:t>
            </w:r>
          </w:p>
        </w:tc>
        <w:tc>
          <w:tcPr>
            <w:tcW w:w="353" w:type="pct"/>
            <w:tcBorders>
              <w:top w:val="nil"/>
              <w:left w:val="nil"/>
              <w:bottom w:val="double" w:sz="6" w:space="0" w:color="auto"/>
              <w:right w:val="single" w:sz="4" w:space="0" w:color="auto"/>
            </w:tcBorders>
            <w:shd w:val="clear" w:color="auto" w:fill="auto"/>
            <w:vAlign w:val="center"/>
            <w:hideMark/>
          </w:tcPr>
          <w:p w14:paraId="526192B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86" w:type="pct"/>
            <w:tcBorders>
              <w:top w:val="nil"/>
              <w:left w:val="nil"/>
              <w:bottom w:val="double" w:sz="6" w:space="0" w:color="auto"/>
              <w:right w:val="single" w:sz="4" w:space="0" w:color="auto"/>
            </w:tcBorders>
            <w:shd w:val="clear" w:color="auto" w:fill="auto"/>
            <w:vAlign w:val="center"/>
            <w:hideMark/>
          </w:tcPr>
          <w:p w14:paraId="0445FB2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200</w:t>
            </w:r>
          </w:p>
        </w:tc>
        <w:tc>
          <w:tcPr>
            <w:tcW w:w="398" w:type="pct"/>
            <w:tcBorders>
              <w:top w:val="nil"/>
              <w:left w:val="nil"/>
              <w:bottom w:val="double" w:sz="6" w:space="0" w:color="auto"/>
              <w:right w:val="single" w:sz="4" w:space="0" w:color="auto"/>
            </w:tcBorders>
            <w:shd w:val="clear" w:color="auto" w:fill="auto"/>
            <w:noWrap/>
            <w:vAlign w:val="center"/>
            <w:hideMark/>
          </w:tcPr>
          <w:p w14:paraId="0BBFECE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44,0</w:t>
            </w:r>
          </w:p>
        </w:tc>
        <w:tc>
          <w:tcPr>
            <w:tcW w:w="434" w:type="pct"/>
            <w:tcBorders>
              <w:top w:val="nil"/>
              <w:left w:val="nil"/>
              <w:bottom w:val="double" w:sz="6" w:space="0" w:color="auto"/>
              <w:right w:val="single" w:sz="4" w:space="0" w:color="auto"/>
            </w:tcBorders>
            <w:shd w:val="clear" w:color="auto" w:fill="auto"/>
            <w:vAlign w:val="center"/>
            <w:hideMark/>
          </w:tcPr>
          <w:p w14:paraId="5CEFC0B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double" w:sz="6" w:space="0" w:color="auto"/>
              <w:right w:val="single" w:sz="4" w:space="0" w:color="auto"/>
            </w:tcBorders>
            <w:shd w:val="clear" w:color="auto" w:fill="auto"/>
            <w:noWrap/>
            <w:vAlign w:val="center"/>
            <w:hideMark/>
          </w:tcPr>
          <w:p w14:paraId="74C211A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41838,5</w:t>
            </w:r>
          </w:p>
        </w:tc>
        <w:tc>
          <w:tcPr>
            <w:tcW w:w="398" w:type="pct"/>
            <w:tcBorders>
              <w:top w:val="nil"/>
              <w:left w:val="nil"/>
              <w:bottom w:val="double" w:sz="6" w:space="0" w:color="auto"/>
              <w:right w:val="single" w:sz="4" w:space="0" w:color="auto"/>
            </w:tcBorders>
            <w:shd w:val="clear" w:color="auto" w:fill="auto"/>
            <w:noWrap/>
            <w:vAlign w:val="center"/>
            <w:hideMark/>
          </w:tcPr>
          <w:p w14:paraId="542C7C0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8367,7</w:t>
            </w:r>
          </w:p>
        </w:tc>
        <w:tc>
          <w:tcPr>
            <w:tcW w:w="398" w:type="pct"/>
            <w:tcBorders>
              <w:top w:val="nil"/>
              <w:left w:val="nil"/>
              <w:bottom w:val="double" w:sz="6" w:space="0" w:color="auto"/>
              <w:right w:val="single" w:sz="4" w:space="0" w:color="auto"/>
            </w:tcBorders>
            <w:shd w:val="clear" w:color="auto" w:fill="auto"/>
            <w:noWrap/>
            <w:vAlign w:val="center"/>
            <w:hideMark/>
          </w:tcPr>
          <w:p w14:paraId="499EE74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double" w:sz="6" w:space="0" w:color="auto"/>
              <w:right w:val="single" w:sz="4" w:space="0" w:color="auto"/>
            </w:tcBorders>
            <w:shd w:val="clear" w:color="auto" w:fill="auto"/>
            <w:noWrap/>
            <w:vAlign w:val="center"/>
            <w:hideMark/>
          </w:tcPr>
          <w:p w14:paraId="701BFE6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5437,7</w:t>
            </w:r>
          </w:p>
        </w:tc>
      </w:tr>
      <w:tr w:rsidR="004A3C0D" w:rsidRPr="00F7172E" w14:paraId="4084E9D1"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vAlign w:val="center"/>
            <w:hideMark/>
          </w:tcPr>
          <w:p w14:paraId="6A4C2994"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2</w:t>
            </w:r>
          </w:p>
        </w:tc>
        <w:tc>
          <w:tcPr>
            <w:tcW w:w="1171" w:type="pct"/>
            <w:gridSpan w:val="2"/>
            <w:tcBorders>
              <w:top w:val="nil"/>
              <w:left w:val="nil"/>
              <w:bottom w:val="single" w:sz="4" w:space="0" w:color="auto"/>
              <w:right w:val="nil"/>
            </w:tcBorders>
            <w:shd w:val="clear" w:color="auto" w:fill="auto"/>
            <w:noWrap/>
            <w:vAlign w:val="center"/>
            <w:hideMark/>
          </w:tcPr>
          <w:p w14:paraId="06E3FC0B" w14:textId="77E8285B" w:rsidR="00F7172E" w:rsidRPr="00F7172E" w:rsidRDefault="00D801DA" w:rsidP="00F7172E">
            <w:pPr>
              <w:autoSpaceDE/>
              <w:autoSpaceDN/>
              <w:spacing w:line="240" w:lineRule="auto"/>
              <w:ind w:firstLine="0"/>
              <w:jc w:val="left"/>
              <w:rPr>
                <w:b/>
                <w:bCs/>
                <w:color w:val="000000"/>
                <w:sz w:val="16"/>
                <w:szCs w:val="16"/>
                <w:lang w:bidi="ar-SA"/>
              </w:rPr>
            </w:pPr>
            <w:r>
              <w:rPr>
                <w:b/>
                <w:bCs/>
                <w:color w:val="000000"/>
                <w:sz w:val="16"/>
                <w:szCs w:val="16"/>
                <w:lang w:bidi="ar-SA"/>
              </w:rPr>
              <w:t xml:space="preserve">Котельная №3 </w:t>
            </w:r>
            <w:r w:rsidR="00F7172E" w:rsidRPr="00F7172E">
              <w:rPr>
                <w:b/>
                <w:bCs/>
                <w:color w:val="000000"/>
                <w:sz w:val="16"/>
                <w:szCs w:val="16"/>
                <w:lang w:bidi="ar-SA"/>
              </w:rPr>
              <w:t>ООО «</w:t>
            </w:r>
            <w:proofErr w:type="spellStart"/>
            <w:r w:rsidR="00F7172E" w:rsidRPr="00F7172E">
              <w:rPr>
                <w:b/>
                <w:bCs/>
                <w:color w:val="000000"/>
                <w:sz w:val="16"/>
                <w:szCs w:val="16"/>
                <w:lang w:bidi="ar-SA"/>
              </w:rPr>
              <w:t>КомЭнерго</w:t>
            </w:r>
            <w:proofErr w:type="spellEnd"/>
            <w:r w:rsidR="00F7172E" w:rsidRPr="00F7172E">
              <w:rPr>
                <w:b/>
                <w:bCs/>
                <w:color w:val="000000"/>
                <w:sz w:val="16"/>
                <w:szCs w:val="16"/>
                <w:lang w:bidi="ar-SA"/>
              </w:rPr>
              <w:t>»</w:t>
            </w:r>
          </w:p>
        </w:tc>
        <w:tc>
          <w:tcPr>
            <w:tcW w:w="434" w:type="pct"/>
            <w:tcBorders>
              <w:top w:val="nil"/>
              <w:left w:val="single" w:sz="4" w:space="0" w:color="auto"/>
              <w:bottom w:val="single" w:sz="4" w:space="0" w:color="auto"/>
              <w:right w:val="single" w:sz="4" w:space="0" w:color="auto"/>
            </w:tcBorders>
            <w:shd w:val="clear" w:color="auto" w:fill="auto"/>
            <w:vAlign w:val="center"/>
            <w:hideMark/>
          </w:tcPr>
          <w:p w14:paraId="7348ED56"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1730,7</w:t>
            </w:r>
          </w:p>
        </w:tc>
        <w:tc>
          <w:tcPr>
            <w:tcW w:w="353" w:type="pct"/>
            <w:tcBorders>
              <w:top w:val="nil"/>
              <w:left w:val="nil"/>
              <w:bottom w:val="single" w:sz="4" w:space="0" w:color="auto"/>
              <w:right w:val="single" w:sz="4" w:space="0" w:color="auto"/>
            </w:tcBorders>
            <w:shd w:val="clear" w:color="auto" w:fill="auto"/>
            <w:vAlign w:val="center"/>
            <w:hideMark/>
          </w:tcPr>
          <w:p w14:paraId="4FC5F70D"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182</w:t>
            </w:r>
          </w:p>
        </w:tc>
        <w:tc>
          <w:tcPr>
            <w:tcW w:w="386" w:type="pct"/>
            <w:tcBorders>
              <w:top w:val="nil"/>
              <w:left w:val="nil"/>
              <w:bottom w:val="single" w:sz="4" w:space="0" w:color="auto"/>
              <w:right w:val="single" w:sz="4" w:space="0" w:color="auto"/>
            </w:tcBorders>
            <w:shd w:val="clear" w:color="auto" w:fill="auto"/>
            <w:vAlign w:val="center"/>
            <w:hideMark/>
          </w:tcPr>
          <w:p w14:paraId="78A37C78"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250</w:t>
            </w:r>
          </w:p>
        </w:tc>
        <w:tc>
          <w:tcPr>
            <w:tcW w:w="398" w:type="pct"/>
            <w:tcBorders>
              <w:top w:val="nil"/>
              <w:left w:val="nil"/>
              <w:bottom w:val="single" w:sz="4" w:space="0" w:color="auto"/>
              <w:right w:val="single" w:sz="4" w:space="0" w:color="auto"/>
            </w:tcBorders>
            <w:shd w:val="clear" w:color="auto" w:fill="auto"/>
            <w:vAlign w:val="center"/>
            <w:hideMark/>
          </w:tcPr>
          <w:p w14:paraId="32EB0420"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880,6</w:t>
            </w:r>
          </w:p>
        </w:tc>
        <w:tc>
          <w:tcPr>
            <w:tcW w:w="434" w:type="pct"/>
            <w:tcBorders>
              <w:top w:val="nil"/>
              <w:left w:val="nil"/>
              <w:bottom w:val="single" w:sz="4" w:space="0" w:color="auto"/>
              <w:right w:val="nil"/>
            </w:tcBorders>
            <w:shd w:val="clear" w:color="auto" w:fill="auto"/>
            <w:noWrap/>
            <w:vAlign w:val="center"/>
            <w:hideMark/>
          </w:tcPr>
          <w:p w14:paraId="7D0A1544"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w:t>
            </w:r>
          </w:p>
        </w:tc>
        <w:tc>
          <w:tcPr>
            <w:tcW w:w="416" w:type="pct"/>
            <w:tcBorders>
              <w:top w:val="nil"/>
              <w:left w:val="nil"/>
              <w:bottom w:val="single" w:sz="4" w:space="0" w:color="auto"/>
              <w:right w:val="nil"/>
            </w:tcBorders>
            <w:shd w:val="clear" w:color="auto" w:fill="auto"/>
            <w:noWrap/>
            <w:vAlign w:val="center"/>
            <w:hideMark/>
          </w:tcPr>
          <w:p w14:paraId="06DEC326"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w:t>
            </w:r>
          </w:p>
        </w:tc>
        <w:tc>
          <w:tcPr>
            <w:tcW w:w="398" w:type="pct"/>
            <w:tcBorders>
              <w:top w:val="nil"/>
              <w:left w:val="nil"/>
              <w:bottom w:val="single" w:sz="4" w:space="0" w:color="auto"/>
              <w:right w:val="nil"/>
            </w:tcBorders>
            <w:shd w:val="clear" w:color="auto" w:fill="auto"/>
            <w:noWrap/>
            <w:vAlign w:val="center"/>
            <w:hideMark/>
          </w:tcPr>
          <w:p w14:paraId="2AF13C95"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w:t>
            </w:r>
          </w:p>
        </w:tc>
        <w:tc>
          <w:tcPr>
            <w:tcW w:w="398" w:type="pct"/>
            <w:tcBorders>
              <w:top w:val="nil"/>
              <w:left w:val="nil"/>
              <w:bottom w:val="single" w:sz="4" w:space="0" w:color="auto"/>
              <w:right w:val="single" w:sz="4" w:space="0" w:color="auto"/>
            </w:tcBorders>
            <w:shd w:val="clear" w:color="auto" w:fill="auto"/>
            <w:noWrap/>
            <w:vAlign w:val="center"/>
            <w:hideMark/>
          </w:tcPr>
          <w:p w14:paraId="03ADE751"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w:t>
            </w:r>
          </w:p>
        </w:tc>
        <w:tc>
          <w:tcPr>
            <w:tcW w:w="434" w:type="pct"/>
            <w:tcBorders>
              <w:top w:val="nil"/>
              <w:left w:val="nil"/>
              <w:bottom w:val="single" w:sz="4" w:space="0" w:color="auto"/>
              <w:right w:val="single" w:sz="4" w:space="0" w:color="auto"/>
            </w:tcBorders>
            <w:shd w:val="clear" w:color="auto" w:fill="auto"/>
            <w:vAlign w:val="center"/>
            <w:hideMark/>
          </w:tcPr>
          <w:p w14:paraId="418FB0F8"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76611,3</w:t>
            </w:r>
          </w:p>
        </w:tc>
      </w:tr>
      <w:tr w:rsidR="004A3C0D" w:rsidRPr="00F7172E" w14:paraId="57605CC3"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460ADAF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w:t>
            </w:r>
          </w:p>
        </w:tc>
        <w:tc>
          <w:tcPr>
            <w:tcW w:w="586" w:type="pct"/>
            <w:tcBorders>
              <w:top w:val="nil"/>
              <w:left w:val="nil"/>
              <w:bottom w:val="single" w:sz="4" w:space="0" w:color="auto"/>
              <w:right w:val="single" w:sz="4" w:space="0" w:color="auto"/>
            </w:tcBorders>
            <w:shd w:val="clear" w:color="auto" w:fill="auto"/>
            <w:vAlign w:val="center"/>
            <w:hideMark/>
          </w:tcPr>
          <w:p w14:paraId="297EAF4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Уз-1500</w:t>
            </w:r>
          </w:p>
        </w:tc>
        <w:tc>
          <w:tcPr>
            <w:tcW w:w="585" w:type="pct"/>
            <w:tcBorders>
              <w:top w:val="nil"/>
              <w:left w:val="nil"/>
              <w:bottom w:val="single" w:sz="4" w:space="0" w:color="auto"/>
              <w:right w:val="single" w:sz="4" w:space="0" w:color="auto"/>
            </w:tcBorders>
            <w:shd w:val="clear" w:color="auto" w:fill="auto"/>
            <w:vAlign w:val="center"/>
            <w:hideMark/>
          </w:tcPr>
          <w:p w14:paraId="7C176BE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уз-3070</w:t>
            </w:r>
          </w:p>
        </w:tc>
        <w:tc>
          <w:tcPr>
            <w:tcW w:w="434" w:type="pct"/>
            <w:tcBorders>
              <w:top w:val="nil"/>
              <w:left w:val="nil"/>
              <w:bottom w:val="single" w:sz="4" w:space="0" w:color="auto"/>
              <w:right w:val="single" w:sz="4" w:space="0" w:color="auto"/>
            </w:tcBorders>
            <w:shd w:val="clear" w:color="auto" w:fill="auto"/>
            <w:vAlign w:val="center"/>
            <w:hideMark/>
          </w:tcPr>
          <w:p w14:paraId="29930B0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291,05</w:t>
            </w:r>
          </w:p>
        </w:tc>
        <w:tc>
          <w:tcPr>
            <w:tcW w:w="353" w:type="pct"/>
            <w:tcBorders>
              <w:top w:val="nil"/>
              <w:left w:val="nil"/>
              <w:bottom w:val="single" w:sz="4" w:space="0" w:color="auto"/>
              <w:right w:val="single" w:sz="4" w:space="0" w:color="auto"/>
            </w:tcBorders>
            <w:shd w:val="clear" w:color="auto" w:fill="auto"/>
            <w:vAlign w:val="center"/>
            <w:hideMark/>
          </w:tcPr>
          <w:p w14:paraId="091A04E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300</w:t>
            </w:r>
          </w:p>
        </w:tc>
        <w:tc>
          <w:tcPr>
            <w:tcW w:w="386" w:type="pct"/>
            <w:tcBorders>
              <w:top w:val="nil"/>
              <w:left w:val="nil"/>
              <w:bottom w:val="single" w:sz="4" w:space="0" w:color="auto"/>
              <w:right w:val="single" w:sz="4" w:space="0" w:color="auto"/>
            </w:tcBorders>
            <w:shd w:val="clear" w:color="auto" w:fill="auto"/>
            <w:vAlign w:val="center"/>
            <w:hideMark/>
          </w:tcPr>
          <w:p w14:paraId="463AB5B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350</w:t>
            </w:r>
          </w:p>
        </w:tc>
        <w:tc>
          <w:tcPr>
            <w:tcW w:w="398" w:type="pct"/>
            <w:tcBorders>
              <w:top w:val="nil"/>
              <w:left w:val="nil"/>
              <w:bottom w:val="single" w:sz="4" w:space="0" w:color="auto"/>
              <w:right w:val="single" w:sz="4" w:space="0" w:color="auto"/>
            </w:tcBorders>
            <w:shd w:val="clear" w:color="auto" w:fill="auto"/>
            <w:noWrap/>
            <w:vAlign w:val="center"/>
            <w:hideMark/>
          </w:tcPr>
          <w:p w14:paraId="555AC06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203,7</w:t>
            </w:r>
          </w:p>
        </w:tc>
        <w:tc>
          <w:tcPr>
            <w:tcW w:w="434" w:type="pct"/>
            <w:tcBorders>
              <w:top w:val="nil"/>
              <w:left w:val="nil"/>
              <w:bottom w:val="single" w:sz="4" w:space="0" w:color="auto"/>
              <w:right w:val="single" w:sz="4" w:space="0" w:color="auto"/>
            </w:tcBorders>
            <w:shd w:val="clear" w:color="auto" w:fill="auto"/>
            <w:vAlign w:val="center"/>
            <w:hideMark/>
          </w:tcPr>
          <w:p w14:paraId="1593A70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5C7B843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51424,3</w:t>
            </w:r>
          </w:p>
        </w:tc>
        <w:tc>
          <w:tcPr>
            <w:tcW w:w="398" w:type="pct"/>
            <w:tcBorders>
              <w:top w:val="nil"/>
              <w:left w:val="nil"/>
              <w:bottom w:val="single" w:sz="4" w:space="0" w:color="auto"/>
              <w:right w:val="single" w:sz="4" w:space="0" w:color="auto"/>
            </w:tcBorders>
            <w:shd w:val="clear" w:color="auto" w:fill="auto"/>
            <w:noWrap/>
            <w:vAlign w:val="center"/>
            <w:hideMark/>
          </w:tcPr>
          <w:p w14:paraId="098B450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10284,9</w:t>
            </w:r>
          </w:p>
        </w:tc>
        <w:tc>
          <w:tcPr>
            <w:tcW w:w="398" w:type="pct"/>
            <w:tcBorders>
              <w:top w:val="nil"/>
              <w:left w:val="nil"/>
              <w:bottom w:val="single" w:sz="4" w:space="0" w:color="auto"/>
              <w:right w:val="single" w:sz="4" w:space="0" w:color="auto"/>
            </w:tcBorders>
            <w:shd w:val="clear" w:color="auto" w:fill="auto"/>
            <w:noWrap/>
            <w:vAlign w:val="center"/>
            <w:hideMark/>
          </w:tcPr>
          <w:p w14:paraId="3EE4401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557A7ED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17672,9</w:t>
            </w:r>
          </w:p>
        </w:tc>
      </w:tr>
      <w:tr w:rsidR="004A3C0D" w:rsidRPr="00F7172E" w14:paraId="64F0F797"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6D3853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2.2</w:t>
            </w:r>
          </w:p>
        </w:tc>
        <w:tc>
          <w:tcPr>
            <w:tcW w:w="586" w:type="pct"/>
            <w:tcBorders>
              <w:top w:val="nil"/>
              <w:left w:val="nil"/>
              <w:bottom w:val="single" w:sz="4" w:space="0" w:color="auto"/>
              <w:right w:val="single" w:sz="4" w:space="0" w:color="auto"/>
            </w:tcBorders>
            <w:shd w:val="clear" w:color="auto" w:fill="auto"/>
            <w:vAlign w:val="center"/>
            <w:hideMark/>
          </w:tcPr>
          <w:p w14:paraId="1BA9BFA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Котельная №3 «</w:t>
            </w:r>
            <w:proofErr w:type="spellStart"/>
            <w:r w:rsidRPr="00F7172E">
              <w:rPr>
                <w:color w:val="000000"/>
                <w:sz w:val="16"/>
                <w:szCs w:val="16"/>
                <w:lang w:bidi="ar-SA"/>
              </w:rPr>
              <w:t>Глазовская</w:t>
            </w:r>
            <w:proofErr w:type="spellEnd"/>
            <w:r w:rsidRPr="00F7172E">
              <w:rPr>
                <w:color w:val="000000"/>
                <w:sz w:val="16"/>
                <w:szCs w:val="16"/>
                <w:lang w:bidi="ar-SA"/>
              </w:rPr>
              <w:t>»</w:t>
            </w:r>
          </w:p>
        </w:tc>
        <w:tc>
          <w:tcPr>
            <w:tcW w:w="585" w:type="pct"/>
            <w:tcBorders>
              <w:top w:val="nil"/>
              <w:left w:val="nil"/>
              <w:bottom w:val="single" w:sz="4" w:space="0" w:color="auto"/>
              <w:right w:val="single" w:sz="4" w:space="0" w:color="auto"/>
            </w:tcBorders>
            <w:shd w:val="clear" w:color="auto" w:fill="auto"/>
            <w:vAlign w:val="center"/>
            <w:hideMark/>
          </w:tcPr>
          <w:p w14:paraId="5A2975F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Уз-1500</w:t>
            </w:r>
          </w:p>
        </w:tc>
        <w:tc>
          <w:tcPr>
            <w:tcW w:w="434" w:type="pct"/>
            <w:tcBorders>
              <w:top w:val="nil"/>
              <w:left w:val="nil"/>
              <w:bottom w:val="single" w:sz="4" w:space="0" w:color="auto"/>
              <w:right w:val="single" w:sz="4" w:space="0" w:color="auto"/>
            </w:tcBorders>
            <w:shd w:val="clear" w:color="auto" w:fill="auto"/>
            <w:vAlign w:val="center"/>
            <w:hideMark/>
          </w:tcPr>
          <w:p w14:paraId="039FE6A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52,08</w:t>
            </w:r>
          </w:p>
        </w:tc>
        <w:tc>
          <w:tcPr>
            <w:tcW w:w="353" w:type="pct"/>
            <w:tcBorders>
              <w:top w:val="nil"/>
              <w:left w:val="nil"/>
              <w:bottom w:val="single" w:sz="4" w:space="0" w:color="auto"/>
              <w:right w:val="single" w:sz="4" w:space="0" w:color="auto"/>
            </w:tcBorders>
            <w:shd w:val="clear" w:color="auto" w:fill="auto"/>
            <w:vAlign w:val="center"/>
            <w:hideMark/>
          </w:tcPr>
          <w:p w14:paraId="285FEDD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207</w:t>
            </w:r>
          </w:p>
        </w:tc>
        <w:tc>
          <w:tcPr>
            <w:tcW w:w="386" w:type="pct"/>
            <w:tcBorders>
              <w:top w:val="nil"/>
              <w:left w:val="nil"/>
              <w:bottom w:val="single" w:sz="4" w:space="0" w:color="auto"/>
              <w:right w:val="single" w:sz="4" w:space="0" w:color="auto"/>
            </w:tcBorders>
            <w:shd w:val="clear" w:color="auto" w:fill="auto"/>
            <w:vAlign w:val="center"/>
            <w:hideMark/>
          </w:tcPr>
          <w:p w14:paraId="0334C0F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350</w:t>
            </w:r>
          </w:p>
        </w:tc>
        <w:tc>
          <w:tcPr>
            <w:tcW w:w="398" w:type="pct"/>
            <w:tcBorders>
              <w:top w:val="nil"/>
              <w:left w:val="nil"/>
              <w:bottom w:val="single" w:sz="4" w:space="0" w:color="auto"/>
              <w:right w:val="single" w:sz="4" w:space="0" w:color="auto"/>
            </w:tcBorders>
            <w:shd w:val="clear" w:color="auto" w:fill="auto"/>
            <w:noWrap/>
            <w:vAlign w:val="center"/>
            <w:hideMark/>
          </w:tcPr>
          <w:p w14:paraId="19DB14A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36,5</w:t>
            </w:r>
          </w:p>
        </w:tc>
        <w:tc>
          <w:tcPr>
            <w:tcW w:w="434" w:type="pct"/>
            <w:tcBorders>
              <w:top w:val="nil"/>
              <w:left w:val="nil"/>
              <w:bottom w:val="single" w:sz="4" w:space="0" w:color="auto"/>
              <w:right w:val="single" w:sz="4" w:space="0" w:color="auto"/>
            </w:tcBorders>
            <w:shd w:val="clear" w:color="auto" w:fill="auto"/>
            <w:vAlign w:val="center"/>
            <w:hideMark/>
          </w:tcPr>
          <w:p w14:paraId="04B507F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30006F4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51424,3</w:t>
            </w:r>
          </w:p>
        </w:tc>
        <w:tc>
          <w:tcPr>
            <w:tcW w:w="398" w:type="pct"/>
            <w:tcBorders>
              <w:top w:val="nil"/>
              <w:left w:val="nil"/>
              <w:bottom w:val="single" w:sz="4" w:space="0" w:color="auto"/>
              <w:right w:val="single" w:sz="4" w:space="0" w:color="auto"/>
            </w:tcBorders>
            <w:shd w:val="clear" w:color="auto" w:fill="auto"/>
            <w:noWrap/>
            <w:vAlign w:val="center"/>
            <w:hideMark/>
          </w:tcPr>
          <w:p w14:paraId="1BB9754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10284,9</w:t>
            </w:r>
          </w:p>
        </w:tc>
        <w:tc>
          <w:tcPr>
            <w:tcW w:w="398" w:type="pct"/>
            <w:tcBorders>
              <w:top w:val="nil"/>
              <w:left w:val="nil"/>
              <w:bottom w:val="single" w:sz="4" w:space="0" w:color="auto"/>
              <w:right w:val="single" w:sz="4" w:space="0" w:color="auto"/>
            </w:tcBorders>
            <w:shd w:val="clear" w:color="auto" w:fill="auto"/>
            <w:noWrap/>
            <w:vAlign w:val="center"/>
            <w:hideMark/>
          </w:tcPr>
          <w:p w14:paraId="34D5A62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0354BD5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3162,4</w:t>
            </w:r>
          </w:p>
        </w:tc>
      </w:tr>
      <w:tr w:rsidR="004A3C0D" w:rsidRPr="00F7172E" w14:paraId="0DC3DC85"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0B574A2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2.3</w:t>
            </w:r>
          </w:p>
        </w:tc>
        <w:tc>
          <w:tcPr>
            <w:tcW w:w="586" w:type="pct"/>
            <w:tcBorders>
              <w:top w:val="nil"/>
              <w:left w:val="nil"/>
              <w:bottom w:val="single" w:sz="4" w:space="0" w:color="auto"/>
              <w:right w:val="single" w:sz="4" w:space="0" w:color="auto"/>
            </w:tcBorders>
            <w:shd w:val="clear" w:color="auto" w:fill="auto"/>
            <w:vAlign w:val="center"/>
            <w:hideMark/>
          </w:tcPr>
          <w:p w14:paraId="2EC4930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Уз-1500</w:t>
            </w:r>
          </w:p>
        </w:tc>
        <w:tc>
          <w:tcPr>
            <w:tcW w:w="585" w:type="pct"/>
            <w:tcBorders>
              <w:top w:val="nil"/>
              <w:left w:val="nil"/>
              <w:bottom w:val="single" w:sz="4" w:space="0" w:color="auto"/>
              <w:right w:val="single" w:sz="4" w:space="0" w:color="auto"/>
            </w:tcBorders>
            <w:shd w:val="clear" w:color="auto" w:fill="auto"/>
            <w:vAlign w:val="center"/>
            <w:hideMark/>
          </w:tcPr>
          <w:p w14:paraId="4649841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Уз-1500</w:t>
            </w:r>
          </w:p>
        </w:tc>
        <w:tc>
          <w:tcPr>
            <w:tcW w:w="434" w:type="pct"/>
            <w:tcBorders>
              <w:top w:val="nil"/>
              <w:left w:val="nil"/>
              <w:bottom w:val="single" w:sz="4" w:space="0" w:color="auto"/>
              <w:right w:val="single" w:sz="4" w:space="0" w:color="auto"/>
            </w:tcBorders>
            <w:shd w:val="clear" w:color="auto" w:fill="auto"/>
            <w:vAlign w:val="center"/>
            <w:hideMark/>
          </w:tcPr>
          <w:p w14:paraId="0D5CDBD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1,87</w:t>
            </w:r>
          </w:p>
        </w:tc>
        <w:tc>
          <w:tcPr>
            <w:tcW w:w="353" w:type="pct"/>
            <w:tcBorders>
              <w:top w:val="nil"/>
              <w:left w:val="nil"/>
              <w:bottom w:val="single" w:sz="4" w:space="0" w:color="auto"/>
              <w:right w:val="single" w:sz="4" w:space="0" w:color="auto"/>
            </w:tcBorders>
            <w:shd w:val="clear" w:color="auto" w:fill="auto"/>
            <w:vAlign w:val="center"/>
            <w:hideMark/>
          </w:tcPr>
          <w:p w14:paraId="3E6B9D0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207</w:t>
            </w:r>
          </w:p>
        </w:tc>
        <w:tc>
          <w:tcPr>
            <w:tcW w:w="386" w:type="pct"/>
            <w:tcBorders>
              <w:top w:val="nil"/>
              <w:left w:val="nil"/>
              <w:bottom w:val="single" w:sz="4" w:space="0" w:color="auto"/>
              <w:right w:val="single" w:sz="4" w:space="0" w:color="auto"/>
            </w:tcBorders>
            <w:shd w:val="clear" w:color="auto" w:fill="auto"/>
            <w:vAlign w:val="center"/>
            <w:hideMark/>
          </w:tcPr>
          <w:p w14:paraId="4173028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350</w:t>
            </w:r>
          </w:p>
        </w:tc>
        <w:tc>
          <w:tcPr>
            <w:tcW w:w="398" w:type="pct"/>
            <w:tcBorders>
              <w:top w:val="nil"/>
              <w:left w:val="nil"/>
              <w:bottom w:val="single" w:sz="4" w:space="0" w:color="auto"/>
              <w:right w:val="single" w:sz="4" w:space="0" w:color="auto"/>
            </w:tcBorders>
            <w:shd w:val="clear" w:color="auto" w:fill="auto"/>
            <w:noWrap/>
            <w:vAlign w:val="center"/>
            <w:hideMark/>
          </w:tcPr>
          <w:p w14:paraId="74350D1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w:t>
            </w:r>
          </w:p>
        </w:tc>
        <w:tc>
          <w:tcPr>
            <w:tcW w:w="434" w:type="pct"/>
            <w:tcBorders>
              <w:top w:val="nil"/>
              <w:left w:val="nil"/>
              <w:bottom w:val="single" w:sz="4" w:space="0" w:color="auto"/>
              <w:right w:val="single" w:sz="4" w:space="0" w:color="auto"/>
            </w:tcBorders>
            <w:shd w:val="clear" w:color="auto" w:fill="auto"/>
            <w:vAlign w:val="center"/>
            <w:hideMark/>
          </w:tcPr>
          <w:p w14:paraId="32435A6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5CF1279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51424,3</w:t>
            </w:r>
          </w:p>
        </w:tc>
        <w:tc>
          <w:tcPr>
            <w:tcW w:w="398" w:type="pct"/>
            <w:tcBorders>
              <w:top w:val="nil"/>
              <w:left w:val="nil"/>
              <w:bottom w:val="single" w:sz="4" w:space="0" w:color="auto"/>
              <w:right w:val="single" w:sz="4" w:space="0" w:color="auto"/>
            </w:tcBorders>
            <w:shd w:val="clear" w:color="auto" w:fill="auto"/>
            <w:noWrap/>
            <w:vAlign w:val="center"/>
            <w:hideMark/>
          </w:tcPr>
          <w:p w14:paraId="2A87DE5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10284,9</w:t>
            </w:r>
          </w:p>
        </w:tc>
        <w:tc>
          <w:tcPr>
            <w:tcW w:w="398" w:type="pct"/>
            <w:tcBorders>
              <w:top w:val="nil"/>
              <w:left w:val="nil"/>
              <w:bottom w:val="single" w:sz="4" w:space="0" w:color="auto"/>
              <w:right w:val="single" w:sz="4" w:space="0" w:color="auto"/>
            </w:tcBorders>
            <w:shd w:val="clear" w:color="auto" w:fill="auto"/>
            <w:noWrap/>
            <w:vAlign w:val="center"/>
            <w:hideMark/>
          </w:tcPr>
          <w:p w14:paraId="3968677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7556609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113,5</w:t>
            </w:r>
          </w:p>
        </w:tc>
      </w:tr>
      <w:tr w:rsidR="004A3C0D" w:rsidRPr="00F7172E" w14:paraId="15A9D6E9"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DEF8A3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2.4</w:t>
            </w:r>
          </w:p>
        </w:tc>
        <w:tc>
          <w:tcPr>
            <w:tcW w:w="586" w:type="pct"/>
            <w:tcBorders>
              <w:top w:val="nil"/>
              <w:left w:val="nil"/>
              <w:bottom w:val="single" w:sz="4" w:space="0" w:color="auto"/>
              <w:right w:val="single" w:sz="4" w:space="0" w:color="auto"/>
            </w:tcBorders>
            <w:shd w:val="clear" w:color="auto" w:fill="auto"/>
            <w:vAlign w:val="center"/>
            <w:hideMark/>
          </w:tcPr>
          <w:p w14:paraId="59957CA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1508</w:t>
            </w:r>
          </w:p>
        </w:tc>
        <w:tc>
          <w:tcPr>
            <w:tcW w:w="585" w:type="pct"/>
            <w:tcBorders>
              <w:top w:val="nil"/>
              <w:left w:val="nil"/>
              <w:bottom w:val="single" w:sz="4" w:space="0" w:color="auto"/>
              <w:right w:val="single" w:sz="4" w:space="0" w:color="auto"/>
            </w:tcBorders>
            <w:shd w:val="clear" w:color="auto" w:fill="auto"/>
            <w:vAlign w:val="center"/>
            <w:hideMark/>
          </w:tcPr>
          <w:p w14:paraId="56DAE58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 </w:t>
            </w:r>
          </w:p>
        </w:tc>
        <w:tc>
          <w:tcPr>
            <w:tcW w:w="434" w:type="pct"/>
            <w:tcBorders>
              <w:top w:val="nil"/>
              <w:left w:val="nil"/>
              <w:bottom w:val="single" w:sz="4" w:space="0" w:color="auto"/>
              <w:right w:val="single" w:sz="4" w:space="0" w:color="auto"/>
            </w:tcBorders>
            <w:shd w:val="clear" w:color="auto" w:fill="auto"/>
            <w:vAlign w:val="center"/>
            <w:hideMark/>
          </w:tcPr>
          <w:p w14:paraId="26A38ED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145,72</w:t>
            </w:r>
          </w:p>
        </w:tc>
        <w:tc>
          <w:tcPr>
            <w:tcW w:w="353" w:type="pct"/>
            <w:tcBorders>
              <w:top w:val="nil"/>
              <w:left w:val="nil"/>
              <w:bottom w:val="single" w:sz="4" w:space="0" w:color="auto"/>
              <w:right w:val="single" w:sz="4" w:space="0" w:color="auto"/>
            </w:tcBorders>
            <w:shd w:val="clear" w:color="auto" w:fill="auto"/>
            <w:vAlign w:val="center"/>
            <w:hideMark/>
          </w:tcPr>
          <w:p w14:paraId="6BAB5CB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2810C26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98" w:type="pct"/>
            <w:tcBorders>
              <w:top w:val="nil"/>
              <w:left w:val="nil"/>
              <w:bottom w:val="single" w:sz="4" w:space="0" w:color="auto"/>
              <w:right w:val="single" w:sz="4" w:space="0" w:color="auto"/>
            </w:tcBorders>
            <w:shd w:val="clear" w:color="auto" w:fill="auto"/>
            <w:noWrap/>
            <w:vAlign w:val="center"/>
            <w:hideMark/>
          </w:tcPr>
          <w:p w14:paraId="25FFC9C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43,7</w:t>
            </w:r>
          </w:p>
        </w:tc>
        <w:tc>
          <w:tcPr>
            <w:tcW w:w="434" w:type="pct"/>
            <w:tcBorders>
              <w:top w:val="nil"/>
              <w:left w:val="nil"/>
              <w:bottom w:val="single" w:sz="4" w:space="0" w:color="auto"/>
              <w:right w:val="single" w:sz="4" w:space="0" w:color="auto"/>
            </w:tcBorders>
            <w:shd w:val="clear" w:color="auto" w:fill="auto"/>
            <w:vAlign w:val="center"/>
            <w:hideMark/>
          </w:tcPr>
          <w:p w14:paraId="60EDC77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1D0AF69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21209,6</w:t>
            </w:r>
          </w:p>
        </w:tc>
        <w:tc>
          <w:tcPr>
            <w:tcW w:w="398" w:type="pct"/>
            <w:tcBorders>
              <w:top w:val="nil"/>
              <w:left w:val="nil"/>
              <w:bottom w:val="single" w:sz="4" w:space="0" w:color="auto"/>
              <w:right w:val="single" w:sz="4" w:space="0" w:color="auto"/>
            </w:tcBorders>
            <w:shd w:val="clear" w:color="auto" w:fill="auto"/>
            <w:noWrap/>
            <w:vAlign w:val="center"/>
            <w:hideMark/>
          </w:tcPr>
          <w:p w14:paraId="48A2626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4241,9</w:t>
            </w:r>
          </w:p>
        </w:tc>
        <w:tc>
          <w:tcPr>
            <w:tcW w:w="398" w:type="pct"/>
            <w:tcBorders>
              <w:top w:val="nil"/>
              <w:left w:val="nil"/>
              <w:bottom w:val="single" w:sz="4" w:space="0" w:color="auto"/>
              <w:right w:val="single" w:sz="4" w:space="0" w:color="auto"/>
            </w:tcBorders>
            <w:shd w:val="clear" w:color="auto" w:fill="auto"/>
            <w:noWrap/>
            <w:vAlign w:val="center"/>
            <w:hideMark/>
          </w:tcPr>
          <w:p w14:paraId="18A5228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122AF94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3649,4</w:t>
            </w:r>
          </w:p>
        </w:tc>
      </w:tr>
      <w:tr w:rsidR="004A3C0D" w:rsidRPr="00F7172E" w14:paraId="0845DDA8"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FA6726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2.5</w:t>
            </w:r>
          </w:p>
        </w:tc>
        <w:tc>
          <w:tcPr>
            <w:tcW w:w="586" w:type="pct"/>
            <w:tcBorders>
              <w:top w:val="nil"/>
              <w:left w:val="nil"/>
              <w:bottom w:val="single" w:sz="4" w:space="0" w:color="auto"/>
              <w:right w:val="single" w:sz="4" w:space="0" w:color="auto"/>
            </w:tcBorders>
            <w:shd w:val="clear" w:color="auto" w:fill="auto"/>
            <w:vAlign w:val="center"/>
            <w:hideMark/>
          </w:tcPr>
          <w:p w14:paraId="1F7E9C8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1507</w:t>
            </w:r>
          </w:p>
        </w:tc>
        <w:tc>
          <w:tcPr>
            <w:tcW w:w="585" w:type="pct"/>
            <w:tcBorders>
              <w:top w:val="nil"/>
              <w:left w:val="nil"/>
              <w:bottom w:val="single" w:sz="4" w:space="0" w:color="auto"/>
              <w:right w:val="single" w:sz="4" w:space="0" w:color="auto"/>
            </w:tcBorders>
            <w:shd w:val="clear" w:color="auto" w:fill="auto"/>
            <w:vAlign w:val="center"/>
            <w:hideMark/>
          </w:tcPr>
          <w:p w14:paraId="57479DB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1507</w:t>
            </w:r>
          </w:p>
        </w:tc>
        <w:tc>
          <w:tcPr>
            <w:tcW w:w="434" w:type="pct"/>
            <w:tcBorders>
              <w:top w:val="nil"/>
              <w:left w:val="nil"/>
              <w:bottom w:val="single" w:sz="4" w:space="0" w:color="auto"/>
              <w:right w:val="single" w:sz="4" w:space="0" w:color="auto"/>
            </w:tcBorders>
            <w:shd w:val="clear" w:color="auto" w:fill="auto"/>
            <w:vAlign w:val="center"/>
            <w:hideMark/>
          </w:tcPr>
          <w:p w14:paraId="717B4C6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3,52</w:t>
            </w:r>
          </w:p>
        </w:tc>
        <w:tc>
          <w:tcPr>
            <w:tcW w:w="353" w:type="pct"/>
            <w:tcBorders>
              <w:top w:val="nil"/>
              <w:left w:val="nil"/>
              <w:bottom w:val="single" w:sz="4" w:space="0" w:color="auto"/>
              <w:right w:val="single" w:sz="4" w:space="0" w:color="auto"/>
            </w:tcBorders>
            <w:shd w:val="clear" w:color="auto" w:fill="auto"/>
            <w:vAlign w:val="center"/>
            <w:hideMark/>
          </w:tcPr>
          <w:p w14:paraId="222FD99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20BBA0E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98" w:type="pct"/>
            <w:tcBorders>
              <w:top w:val="nil"/>
              <w:left w:val="nil"/>
              <w:bottom w:val="single" w:sz="4" w:space="0" w:color="auto"/>
              <w:right w:val="single" w:sz="4" w:space="0" w:color="auto"/>
            </w:tcBorders>
            <w:shd w:val="clear" w:color="auto" w:fill="auto"/>
            <w:noWrap/>
            <w:vAlign w:val="center"/>
            <w:hideMark/>
          </w:tcPr>
          <w:p w14:paraId="5919252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w:t>
            </w:r>
          </w:p>
        </w:tc>
        <w:tc>
          <w:tcPr>
            <w:tcW w:w="434" w:type="pct"/>
            <w:tcBorders>
              <w:top w:val="nil"/>
              <w:left w:val="nil"/>
              <w:bottom w:val="single" w:sz="4" w:space="0" w:color="auto"/>
              <w:right w:val="single" w:sz="4" w:space="0" w:color="auto"/>
            </w:tcBorders>
            <w:shd w:val="clear" w:color="auto" w:fill="auto"/>
            <w:vAlign w:val="center"/>
            <w:hideMark/>
          </w:tcPr>
          <w:p w14:paraId="34B2EB1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4EF275E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21209,6</w:t>
            </w:r>
          </w:p>
        </w:tc>
        <w:tc>
          <w:tcPr>
            <w:tcW w:w="398" w:type="pct"/>
            <w:tcBorders>
              <w:top w:val="nil"/>
              <w:left w:val="nil"/>
              <w:bottom w:val="single" w:sz="4" w:space="0" w:color="auto"/>
              <w:right w:val="single" w:sz="4" w:space="0" w:color="auto"/>
            </w:tcBorders>
            <w:shd w:val="clear" w:color="auto" w:fill="auto"/>
            <w:noWrap/>
            <w:vAlign w:val="center"/>
            <w:hideMark/>
          </w:tcPr>
          <w:p w14:paraId="46A0F10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4241,9</w:t>
            </w:r>
          </w:p>
        </w:tc>
        <w:tc>
          <w:tcPr>
            <w:tcW w:w="398" w:type="pct"/>
            <w:tcBorders>
              <w:top w:val="nil"/>
              <w:left w:val="nil"/>
              <w:bottom w:val="single" w:sz="4" w:space="0" w:color="auto"/>
              <w:right w:val="single" w:sz="4" w:space="0" w:color="auto"/>
            </w:tcBorders>
            <w:shd w:val="clear" w:color="auto" w:fill="auto"/>
            <w:noWrap/>
            <w:vAlign w:val="center"/>
            <w:hideMark/>
          </w:tcPr>
          <w:p w14:paraId="274AC361"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7A36180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88,2</w:t>
            </w:r>
          </w:p>
        </w:tc>
      </w:tr>
      <w:tr w:rsidR="004A3C0D" w:rsidRPr="00F7172E" w14:paraId="01DC1AB3"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7B55203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2.6</w:t>
            </w:r>
          </w:p>
        </w:tc>
        <w:tc>
          <w:tcPr>
            <w:tcW w:w="586" w:type="pct"/>
            <w:tcBorders>
              <w:top w:val="nil"/>
              <w:left w:val="nil"/>
              <w:bottom w:val="single" w:sz="4" w:space="0" w:color="auto"/>
              <w:right w:val="single" w:sz="4" w:space="0" w:color="auto"/>
            </w:tcBorders>
            <w:shd w:val="clear" w:color="auto" w:fill="auto"/>
            <w:vAlign w:val="center"/>
            <w:hideMark/>
          </w:tcPr>
          <w:p w14:paraId="0BC1C1F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1507</w:t>
            </w:r>
          </w:p>
        </w:tc>
        <w:tc>
          <w:tcPr>
            <w:tcW w:w="585" w:type="pct"/>
            <w:tcBorders>
              <w:top w:val="nil"/>
              <w:left w:val="nil"/>
              <w:bottom w:val="single" w:sz="4" w:space="0" w:color="auto"/>
              <w:right w:val="single" w:sz="4" w:space="0" w:color="auto"/>
            </w:tcBorders>
            <w:shd w:val="clear" w:color="auto" w:fill="auto"/>
            <w:vAlign w:val="center"/>
            <w:hideMark/>
          </w:tcPr>
          <w:p w14:paraId="2339D3A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1508</w:t>
            </w:r>
          </w:p>
        </w:tc>
        <w:tc>
          <w:tcPr>
            <w:tcW w:w="434" w:type="pct"/>
            <w:tcBorders>
              <w:top w:val="nil"/>
              <w:left w:val="nil"/>
              <w:bottom w:val="single" w:sz="4" w:space="0" w:color="auto"/>
              <w:right w:val="single" w:sz="4" w:space="0" w:color="auto"/>
            </w:tcBorders>
            <w:shd w:val="clear" w:color="auto" w:fill="auto"/>
            <w:vAlign w:val="center"/>
            <w:hideMark/>
          </w:tcPr>
          <w:p w14:paraId="7C7981B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119,21</w:t>
            </w:r>
          </w:p>
        </w:tc>
        <w:tc>
          <w:tcPr>
            <w:tcW w:w="353" w:type="pct"/>
            <w:tcBorders>
              <w:top w:val="nil"/>
              <w:left w:val="nil"/>
              <w:bottom w:val="single" w:sz="4" w:space="0" w:color="auto"/>
              <w:right w:val="single" w:sz="4" w:space="0" w:color="auto"/>
            </w:tcBorders>
            <w:shd w:val="clear" w:color="auto" w:fill="auto"/>
            <w:vAlign w:val="center"/>
            <w:hideMark/>
          </w:tcPr>
          <w:p w14:paraId="5C7301D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100</w:t>
            </w:r>
          </w:p>
        </w:tc>
        <w:tc>
          <w:tcPr>
            <w:tcW w:w="386" w:type="pct"/>
            <w:tcBorders>
              <w:top w:val="nil"/>
              <w:left w:val="nil"/>
              <w:bottom w:val="single" w:sz="4" w:space="0" w:color="auto"/>
              <w:right w:val="single" w:sz="4" w:space="0" w:color="auto"/>
            </w:tcBorders>
            <w:shd w:val="clear" w:color="auto" w:fill="auto"/>
            <w:vAlign w:val="center"/>
            <w:hideMark/>
          </w:tcPr>
          <w:p w14:paraId="431B127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150</w:t>
            </w:r>
          </w:p>
        </w:tc>
        <w:tc>
          <w:tcPr>
            <w:tcW w:w="398" w:type="pct"/>
            <w:tcBorders>
              <w:top w:val="nil"/>
              <w:left w:val="nil"/>
              <w:bottom w:val="single" w:sz="4" w:space="0" w:color="auto"/>
              <w:right w:val="single" w:sz="4" w:space="0" w:color="auto"/>
            </w:tcBorders>
            <w:shd w:val="clear" w:color="auto" w:fill="auto"/>
            <w:noWrap/>
            <w:vAlign w:val="center"/>
            <w:hideMark/>
          </w:tcPr>
          <w:p w14:paraId="009F3167"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35,8</w:t>
            </w:r>
          </w:p>
        </w:tc>
        <w:tc>
          <w:tcPr>
            <w:tcW w:w="434" w:type="pct"/>
            <w:tcBorders>
              <w:top w:val="nil"/>
              <w:left w:val="nil"/>
              <w:bottom w:val="single" w:sz="4" w:space="0" w:color="auto"/>
              <w:right w:val="single" w:sz="4" w:space="0" w:color="auto"/>
            </w:tcBorders>
            <w:shd w:val="clear" w:color="auto" w:fill="auto"/>
            <w:vAlign w:val="center"/>
            <w:hideMark/>
          </w:tcPr>
          <w:p w14:paraId="7636E04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324810C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21209,6</w:t>
            </w:r>
          </w:p>
        </w:tc>
        <w:tc>
          <w:tcPr>
            <w:tcW w:w="398" w:type="pct"/>
            <w:tcBorders>
              <w:top w:val="nil"/>
              <w:left w:val="nil"/>
              <w:bottom w:val="single" w:sz="4" w:space="0" w:color="auto"/>
              <w:right w:val="single" w:sz="4" w:space="0" w:color="auto"/>
            </w:tcBorders>
            <w:shd w:val="clear" w:color="auto" w:fill="auto"/>
            <w:noWrap/>
            <w:vAlign w:val="center"/>
            <w:hideMark/>
          </w:tcPr>
          <w:p w14:paraId="11B7FAF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4241,9</w:t>
            </w:r>
          </w:p>
        </w:tc>
        <w:tc>
          <w:tcPr>
            <w:tcW w:w="398" w:type="pct"/>
            <w:tcBorders>
              <w:top w:val="nil"/>
              <w:left w:val="nil"/>
              <w:bottom w:val="single" w:sz="4" w:space="0" w:color="auto"/>
              <w:right w:val="single" w:sz="4" w:space="0" w:color="auto"/>
            </w:tcBorders>
            <w:shd w:val="clear" w:color="auto" w:fill="auto"/>
            <w:noWrap/>
            <w:vAlign w:val="center"/>
            <w:hideMark/>
          </w:tcPr>
          <w:p w14:paraId="5A2354F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1880021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2985,5</w:t>
            </w:r>
          </w:p>
        </w:tc>
      </w:tr>
      <w:tr w:rsidR="004A3C0D" w:rsidRPr="00F7172E" w14:paraId="230244EC"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73F8F44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2.7</w:t>
            </w:r>
          </w:p>
        </w:tc>
        <w:tc>
          <w:tcPr>
            <w:tcW w:w="586" w:type="pct"/>
            <w:tcBorders>
              <w:top w:val="nil"/>
              <w:left w:val="nil"/>
              <w:bottom w:val="single" w:sz="4" w:space="0" w:color="auto"/>
              <w:right w:val="single" w:sz="4" w:space="0" w:color="auto"/>
            </w:tcBorders>
            <w:shd w:val="clear" w:color="auto" w:fill="auto"/>
            <w:vAlign w:val="center"/>
            <w:hideMark/>
          </w:tcPr>
          <w:p w14:paraId="30C145C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ТК-1611</w:t>
            </w:r>
          </w:p>
        </w:tc>
        <w:tc>
          <w:tcPr>
            <w:tcW w:w="585" w:type="pct"/>
            <w:tcBorders>
              <w:top w:val="nil"/>
              <w:left w:val="nil"/>
              <w:bottom w:val="single" w:sz="4" w:space="0" w:color="auto"/>
              <w:right w:val="single" w:sz="4" w:space="0" w:color="auto"/>
            </w:tcBorders>
            <w:shd w:val="clear" w:color="auto" w:fill="auto"/>
            <w:vAlign w:val="center"/>
            <w:hideMark/>
          </w:tcPr>
          <w:p w14:paraId="019ED45D"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ТК-1612</w:t>
            </w:r>
          </w:p>
        </w:tc>
        <w:tc>
          <w:tcPr>
            <w:tcW w:w="434" w:type="pct"/>
            <w:tcBorders>
              <w:top w:val="nil"/>
              <w:left w:val="nil"/>
              <w:bottom w:val="single" w:sz="4" w:space="0" w:color="auto"/>
              <w:right w:val="single" w:sz="4" w:space="0" w:color="auto"/>
            </w:tcBorders>
            <w:shd w:val="clear" w:color="auto" w:fill="auto"/>
            <w:vAlign w:val="center"/>
            <w:hideMark/>
          </w:tcPr>
          <w:p w14:paraId="4545AAE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218,3</w:t>
            </w:r>
          </w:p>
        </w:tc>
        <w:tc>
          <w:tcPr>
            <w:tcW w:w="353" w:type="pct"/>
            <w:tcBorders>
              <w:top w:val="nil"/>
              <w:left w:val="nil"/>
              <w:bottom w:val="single" w:sz="4" w:space="0" w:color="auto"/>
              <w:right w:val="single" w:sz="4" w:space="0" w:color="auto"/>
            </w:tcBorders>
            <w:shd w:val="clear" w:color="auto" w:fill="auto"/>
            <w:vAlign w:val="center"/>
            <w:hideMark/>
          </w:tcPr>
          <w:p w14:paraId="1CBB60A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207</w:t>
            </w:r>
          </w:p>
        </w:tc>
        <w:tc>
          <w:tcPr>
            <w:tcW w:w="386" w:type="pct"/>
            <w:tcBorders>
              <w:top w:val="nil"/>
              <w:left w:val="nil"/>
              <w:bottom w:val="single" w:sz="4" w:space="0" w:color="auto"/>
              <w:right w:val="single" w:sz="4" w:space="0" w:color="auto"/>
            </w:tcBorders>
            <w:shd w:val="clear" w:color="auto" w:fill="auto"/>
            <w:vAlign w:val="center"/>
            <w:hideMark/>
          </w:tcPr>
          <w:p w14:paraId="5B78A79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250</w:t>
            </w:r>
          </w:p>
        </w:tc>
        <w:tc>
          <w:tcPr>
            <w:tcW w:w="398" w:type="pct"/>
            <w:tcBorders>
              <w:top w:val="nil"/>
              <w:left w:val="nil"/>
              <w:bottom w:val="single" w:sz="4" w:space="0" w:color="auto"/>
              <w:right w:val="single" w:sz="4" w:space="0" w:color="auto"/>
            </w:tcBorders>
            <w:shd w:val="clear" w:color="auto" w:fill="auto"/>
            <w:noWrap/>
            <w:vAlign w:val="center"/>
            <w:hideMark/>
          </w:tcPr>
          <w:p w14:paraId="3EC1FE0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109,2</w:t>
            </w:r>
          </w:p>
        </w:tc>
        <w:tc>
          <w:tcPr>
            <w:tcW w:w="434" w:type="pct"/>
            <w:tcBorders>
              <w:top w:val="nil"/>
              <w:left w:val="nil"/>
              <w:bottom w:val="single" w:sz="4" w:space="0" w:color="auto"/>
              <w:right w:val="single" w:sz="4" w:space="0" w:color="auto"/>
            </w:tcBorders>
            <w:shd w:val="clear" w:color="auto" w:fill="auto"/>
            <w:vAlign w:val="center"/>
            <w:hideMark/>
          </w:tcPr>
          <w:p w14:paraId="333C53C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Подземная канальная</w:t>
            </w:r>
          </w:p>
        </w:tc>
        <w:tc>
          <w:tcPr>
            <w:tcW w:w="416" w:type="pct"/>
            <w:tcBorders>
              <w:top w:val="nil"/>
              <w:left w:val="nil"/>
              <w:bottom w:val="single" w:sz="4" w:space="0" w:color="auto"/>
              <w:right w:val="single" w:sz="4" w:space="0" w:color="auto"/>
            </w:tcBorders>
            <w:shd w:val="clear" w:color="auto" w:fill="auto"/>
            <w:noWrap/>
            <w:vAlign w:val="center"/>
            <w:hideMark/>
          </w:tcPr>
          <w:p w14:paraId="2C65BF7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54346,3</w:t>
            </w:r>
          </w:p>
        </w:tc>
        <w:tc>
          <w:tcPr>
            <w:tcW w:w="398" w:type="pct"/>
            <w:tcBorders>
              <w:top w:val="nil"/>
              <w:left w:val="nil"/>
              <w:bottom w:val="single" w:sz="4" w:space="0" w:color="auto"/>
              <w:right w:val="single" w:sz="4" w:space="0" w:color="auto"/>
            </w:tcBorders>
            <w:shd w:val="clear" w:color="auto" w:fill="auto"/>
            <w:noWrap/>
            <w:vAlign w:val="center"/>
            <w:hideMark/>
          </w:tcPr>
          <w:p w14:paraId="566F4CD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10869,3</w:t>
            </w:r>
          </w:p>
        </w:tc>
        <w:tc>
          <w:tcPr>
            <w:tcW w:w="398" w:type="pct"/>
            <w:tcBorders>
              <w:top w:val="nil"/>
              <w:left w:val="nil"/>
              <w:bottom w:val="single" w:sz="4" w:space="0" w:color="auto"/>
              <w:right w:val="single" w:sz="4" w:space="0" w:color="auto"/>
            </w:tcBorders>
            <w:shd w:val="clear" w:color="auto" w:fill="auto"/>
            <w:noWrap/>
            <w:vAlign w:val="center"/>
            <w:hideMark/>
          </w:tcPr>
          <w:p w14:paraId="06E2A8D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4073514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14008,6</w:t>
            </w:r>
          </w:p>
        </w:tc>
      </w:tr>
      <w:tr w:rsidR="004A3C0D" w:rsidRPr="00F7172E" w14:paraId="145B4D04" w14:textId="77777777" w:rsidTr="00F7172E">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14:paraId="291ADEB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2.8</w:t>
            </w:r>
          </w:p>
        </w:tc>
        <w:tc>
          <w:tcPr>
            <w:tcW w:w="586" w:type="pct"/>
            <w:tcBorders>
              <w:top w:val="nil"/>
              <w:left w:val="nil"/>
              <w:bottom w:val="single" w:sz="4" w:space="0" w:color="auto"/>
              <w:right w:val="single" w:sz="4" w:space="0" w:color="auto"/>
            </w:tcBorders>
            <w:shd w:val="clear" w:color="auto" w:fill="auto"/>
            <w:vAlign w:val="center"/>
            <w:hideMark/>
          </w:tcPr>
          <w:p w14:paraId="06DDCE52"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уз1605</w:t>
            </w:r>
          </w:p>
        </w:tc>
        <w:tc>
          <w:tcPr>
            <w:tcW w:w="585" w:type="pct"/>
            <w:tcBorders>
              <w:top w:val="nil"/>
              <w:left w:val="nil"/>
              <w:bottom w:val="single" w:sz="4" w:space="0" w:color="auto"/>
              <w:right w:val="single" w:sz="4" w:space="0" w:color="auto"/>
            </w:tcBorders>
            <w:shd w:val="clear" w:color="auto" w:fill="auto"/>
            <w:vAlign w:val="center"/>
            <w:hideMark/>
          </w:tcPr>
          <w:p w14:paraId="0640E51A"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ТК-1611</w:t>
            </w:r>
          </w:p>
        </w:tc>
        <w:tc>
          <w:tcPr>
            <w:tcW w:w="434" w:type="pct"/>
            <w:tcBorders>
              <w:top w:val="nil"/>
              <w:left w:val="nil"/>
              <w:bottom w:val="single" w:sz="4" w:space="0" w:color="auto"/>
              <w:right w:val="single" w:sz="4" w:space="0" w:color="auto"/>
            </w:tcBorders>
            <w:shd w:val="clear" w:color="auto" w:fill="auto"/>
            <w:vAlign w:val="center"/>
            <w:hideMark/>
          </w:tcPr>
          <w:p w14:paraId="02A1CA9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628,92</w:t>
            </w:r>
          </w:p>
        </w:tc>
        <w:tc>
          <w:tcPr>
            <w:tcW w:w="353" w:type="pct"/>
            <w:tcBorders>
              <w:top w:val="nil"/>
              <w:left w:val="nil"/>
              <w:bottom w:val="single" w:sz="4" w:space="0" w:color="auto"/>
              <w:right w:val="single" w:sz="4" w:space="0" w:color="auto"/>
            </w:tcBorders>
            <w:shd w:val="clear" w:color="auto" w:fill="auto"/>
            <w:vAlign w:val="center"/>
            <w:hideMark/>
          </w:tcPr>
          <w:p w14:paraId="13E6133F"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207</w:t>
            </w:r>
          </w:p>
        </w:tc>
        <w:tc>
          <w:tcPr>
            <w:tcW w:w="386" w:type="pct"/>
            <w:tcBorders>
              <w:top w:val="nil"/>
              <w:left w:val="nil"/>
              <w:bottom w:val="single" w:sz="4" w:space="0" w:color="auto"/>
              <w:right w:val="single" w:sz="4" w:space="0" w:color="auto"/>
            </w:tcBorders>
            <w:shd w:val="clear" w:color="auto" w:fill="auto"/>
            <w:vAlign w:val="center"/>
            <w:hideMark/>
          </w:tcPr>
          <w:p w14:paraId="7C7D0C3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250</w:t>
            </w:r>
          </w:p>
        </w:tc>
        <w:tc>
          <w:tcPr>
            <w:tcW w:w="398" w:type="pct"/>
            <w:tcBorders>
              <w:top w:val="nil"/>
              <w:left w:val="nil"/>
              <w:bottom w:val="single" w:sz="4" w:space="0" w:color="auto"/>
              <w:right w:val="single" w:sz="4" w:space="0" w:color="auto"/>
            </w:tcBorders>
            <w:shd w:val="clear" w:color="auto" w:fill="auto"/>
            <w:noWrap/>
            <w:vAlign w:val="center"/>
            <w:hideMark/>
          </w:tcPr>
          <w:p w14:paraId="6449760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314,5</w:t>
            </w:r>
          </w:p>
        </w:tc>
        <w:tc>
          <w:tcPr>
            <w:tcW w:w="434" w:type="pct"/>
            <w:tcBorders>
              <w:top w:val="nil"/>
              <w:left w:val="nil"/>
              <w:bottom w:val="single" w:sz="4" w:space="0" w:color="auto"/>
              <w:right w:val="single" w:sz="4" w:space="0" w:color="auto"/>
            </w:tcBorders>
            <w:shd w:val="clear" w:color="auto" w:fill="auto"/>
            <w:vAlign w:val="center"/>
            <w:hideMark/>
          </w:tcPr>
          <w:p w14:paraId="714226FC"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single" w:sz="4" w:space="0" w:color="auto"/>
              <w:right w:val="single" w:sz="4" w:space="0" w:color="auto"/>
            </w:tcBorders>
            <w:shd w:val="clear" w:color="auto" w:fill="auto"/>
            <w:noWrap/>
            <w:vAlign w:val="center"/>
            <w:hideMark/>
          </w:tcPr>
          <w:p w14:paraId="11DE8B1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32909,2</w:t>
            </w:r>
          </w:p>
        </w:tc>
        <w:tc>
          <w:tcPr>
            <w:tcW w:w="398" w:type="pct"/>
            <w:tcBorders>
              <w:top w:val="nil"/>
              <w:left w:val="nil"/>
              <w:bottom w:val="single" w:sz="4" w:space="0" w:color="auto"/>
              <w:right w:val="single" w:sz="4" w:space="0" w:color="auto"/>
            </w:tcBorders>
            <w:shd w:val="clear" w:color="auto" w:fill="auto"/>
            <w:noWrap/>
            <w:vAlign w:val="center"/>
            <w:hideMark/>
          </w:tcPr>
          <w:p w14:paraId="218A701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6581,8</w:t>
            </w:r>
          </w:p>
        </w:tc>
        <w:tc>
          <w:tcPr>
            <w:tcW w:w="398" w:type="pct"/>
            <w:tcBorders>
              <w:top w:val="nil"/>
              <w:left w:val="nil"/>
              <w:bottom w:val="single" w:sz="4" w:space="0" w:color="auto"/>
              <w:right w:val="single" w:sz="4" w:space="0" w:color="auto"/>
            </w:tcBorders>
            <w:shd w:val="clear" w:color="auto" w:fill="auto"/>
            <w:noWrap/>
            <w:vAlign w:val="center"/>
            <w:hideMark/>
          </w:tcPr>
          <w:p w14:paraId="56FAAC18"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single" w:sz="4" w:space="0" w:color="auto"/>
              <w:right w:val="single" w:sz="4" w:space="0" w:color="auto"/>
            </w:tcBorders>
            <w:shd w:val="clear" w:color="auto" w:fill="auto"/>
            <w:noWrap/>
            <w:vAlign w:val="center"/>
            <w:hideMark/>
          </w:tcPr>
          <w:p w14:paraId="69A90615"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24439,0</w:t>
            </w:r>
          </w:p>
        </w:tc>
      </w:tr>
      <w:tr w:rsidR="004A3C0D" w:rsidRPr="00F7172E" w14:paraId="5B87F1BA" w14:textId="77777777" w:rsidTr="00F7172E">
        <w:trPr>
          <w:trHeight w:val="20"/>
        </w:trPr>
        <w:tc>
          <w:tcPr>
            <w:tcW w:w="179" w:type="pct"/>
            <w:tcBorders>
              <w:top w:val="nil"/>
              <w:left w:val="single" w:sz="4" w:space="0" w:color="auto"/>
              <w:bottom w:val="double" w:sz="6" w:space="0" w:color="auto"/>
              <w:right w:val="single" w:sz="4" w:space="0" w:color="auto"/>
            </w:tcBorders>
            <w:shd w:val="clear" w:color="auto" w:fill="auto"/>
            <w:noWrap/>
            <w:vAlign w:val="center"/>
            <w:hideMark/>
          </w:tcPr>
          <w:p w14:paraId="0DA64FD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2.9</w:t>
            </w:r>
          </w:p>
        </w:tc>
        <w:tc>
          <w:tcPr>
            <w:tcW w:w="586" w:type="pct"/>
            <w:tcBorders>
              <w:top w:val="nil"/>
              <w:left w:val="nil"/>
              <w:bottom w:val="double" w:sz="6" w:space="0" w:color="auto"/>
              <w:right w:val="single" w:sz="4" w:space="0" w:color="auto"/>
            </w:tcBorders>
            <w:shd w:val="clear" w:color="auto" w:fill="auto"/>
            <w:vAlign w:val="center"/>
            <w:hideMark/>
          </w:tcPr>
          <w:p w14:paraId="4050FC1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 1744</w:t>
            </w:r>
          </w:p>
        </w:tc>
        <w:tc>
          <w:tcPr>
            <w:tcW w:w="585" w:type="pct"/>
            <w:tcBorders>
              <w:top w:val="nil"/>
              <w:left w:val="nil"/>
              <w:bottom w:val="double" w:sz="6" w:space="0" w:color="auto"/>
              <w:right w:val="single" w:sz="4" w:space="0" w:color="auto"/>
            </w:tcBorders>
            <w:shd w:val="clear" w:color="auto" w:fill="auto"/>
            <w:vAlign w:val="center"/>
            <w:hideMark/>
          </w:tcPr>
          <w:p w14:paraId="7DE2C44E"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уз1605</w:t>
            </w:r>
          </w:p>
        </w:tc>
        <w:tc>
          <w:tcPr>
            <w:tcW w:w="434" w:type="pct"/>
            <w:tcBorders>
              <w:top w:val="nil"/>
              <w:left w:val="nil"/>
              <w:bottom w:val="double" w:sz="6" w:space="0" w:color="auto"/>
              <w:right w:val="single" w:sz="4" w:space="0" w:color="auto"/>
            </w:tcBorders>
            <w:shd w:val="clear" w:color="auto" w:fill="auto"/>
            <w:vAlign w:val="center"/>
            <w:hideMark/>
          </w:tcPr>
          <w:p w14:paraId="7F91E403"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270</w:t>
            </w:r>
          </w:p>
        </w:tc>
        <w:tc>
          <w:tcPr>
            <w:tcW w:w="353" w:type="pct"/>
            <w:tcBorders>
              <w:top w:val="nil"/>
              <w:left w:val="nil"/>
              <w:bottom w:val="double" w:sz="6" w:space="0" w:color="auto"/>
              <w:right w:val="single" w:sz="4" w:space="0" w:color="auto"/>
            </w:tcBorders>
            <w:shd w:val="clear" w:color="auto" w:fill="auto"/>
            <w:vAlign w:val="center"/>
            <w:hideMark/>
          </w:tcPr>
          <w:p w14:paraId="1AE534B6"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207</w:t>
            </w:r>
          </w:p>
        </w:tc>
        <w:tc>
          <w:tcPr>
            <w:tcW w:w="386" w:type="pct"/>
            <w:tcBorders>
              <w:top w:val="nil"/>
              <w:left w:val="nil"/>
              <w:bottom w:val="double" w:sz="6" w:space="0" w:color="auto"/>
              <w:right w:val="single" w:sz="4" w:space="0" w:color="auto"/>
            </w:tcBorders>
            <w:shd w:val="clear" w:color="auto" w:fill="auto"/>
            <w:vAlign w:val="center"/>
            <w:hideMark/>
          </w:tcPr>
          <w:p w14:paraId="6623FA1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250</w:t>
            </w:r>
          </w:p>
        </w:tc>
        <w:tc>
          <w:tcPr>
            <w:tcW w:w="398" w:type="pct"/>
            <w:tcBorders>
              <w:top w:val="nil"/>
              <w:left w:val="nil"/>
              <w:bottom w:val="double" w:sz="6" w:space="0" w:color="auto"/>
              <w:right w:val="single" w:sz="4" w:space="0" w:color="auto"/>
            </w:tcBorders>
            <w:shd w:val="clear" w:color="auto" w:fill="auto"/>
            <w:noWrap/>
            <w:vAlign w:val="center"/>
            <w:hideMark/>
          </w:tcPr>
          <w:p w14:paraId="0D3D30C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135,0</w:t>
            </w:r>
          </w:p>
        </w:tc>
        <w:tc>
          <w:tcPr>
            <w:tcW w:w="434" w:type="pct"/>
            <w:tcBorders>
              <w:top w:val="nil"/>
              <w:left w:val="nil"/>
              <w:bottom w:val="double" w:sz="6" w:space="0" w:color="auto"/>
              <w:right w:val="single" w:sz="4" w:space="0" w:color="auto"/>
            </w:tcBorders>
            <w:shd w:val="clear" w:color="auto" w:fill="auto"/>
            <w:vAlign w:val="center"/>
            <w:hideMark/>
          </w:tcPr>
          <w:p w14:paraId="7F83EFA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Надземная</w:t>
            </w:r>
          </w:p>
        </w:tc>
        <w:tc>
          <w:tcPr>
            <w:tcW w:w="416" w:type="pct"/>
            <w:tcBorders>
              <w:top w:val="nil"/>
              <w:left w:val="nil"/>
              <w:bottom w:val="double" w:sz="6" w:space="0" w:color="auto"/>
              <w:right w:val="single" w:sz="4" w:space="0" w:color="auto"/>
            </w:tcBorders>
            <w:shd w:val="clear" w:color="auto" w:fill="auto"/>
            <w:noWrap/>
            <w:vAlign w:val="center"/>
            <w:hideMark/>
          </w:tcPr>
          <w:p w14:paraId="038E5CA0"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32909,2</w:t>
            </w:r>
          </w:p>
        </w:tc>
        <w:tc>
          <w:tcPr>
            <w:tcW w:w="398" w:type="pct"/>
            <w:tcBorders>
              <w:top w:val="nil"/>
              <w:left w:val="nil"/>
              <w:bottom w:val="double" w:sz="6" w:space="0" w:color="auto"/>
              <w:right w:val="single" w:sz="4" w:space="0" w:color="auto"/>
            </w:tcBorders>
            <w:shd w:val="clear" w:color="auto" w:fill="auto"/>
            <w:noWrap/>
            <w:vAlign w:val="center"/>
            <w:hideMark/>
          </w:tcPr>
          <w:p w14:paraId="07841004"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6581,8</w:t>
            </w:r>
          </w:p>
        </w:tc>
        <w:tc>
          <w:tcPr>
            <w:tcW w:w="398" w:type="pct"/>
            <w:tcBorders>
              <w:top w:val="nil"/>
              <w:left w:val="nil"/>
              <w:bottom w:val="double" w:sz="6" w:space="0" w:color="auto"/>
              <w:right w:val="single" w:sz="4" w:space="0" w:color="auto"/>
            </w:tcBorders>
            <w:shd w:val="clear" w:color="auto" w:fill="auto"/>
            <w:noWrap/>
            <w:vAlign w:val="center"/>
            <w:hideMark/>
          </w:tcPr>
          <w:p w14:paraId="70670B2B"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0,98</w:t>
            </w:r>
          </w:p>
        </w:tc>
        <w:tc>
          <w:tcPr>
            <w:tcW w:w="434" w:type="pct"/>
            <w:tcBorders>
              <w:top w:val="nil"/>
              <w:left w:val="nil"/>
              <w:bottom w:val="double" w:sz="6" w:space="0" w:color="auto"/>
              <w:right w:val="single" w:sz="4" w:space="0" w:color="auto"/>
            </w:tcBorders>
            <w:shd w:val="clear" w:color="auto" w:fill="auto"/>
            <w:noWrap/>
            <w:vAlign w:val="center"/>
            <w:hideMark/>
          </w:tcPr>
          <w:p w14:paraId="3C2466C9" w14:textId="77777777" w:rsidR="00F7172E" w:rsidRPr="00F7172E" w:rsidRDefault="00F7172E" w:rsidP="00F7172E">
            <w:pPr>
              <w:autoSpaceDE/>
              <w:autoSpaceDN/>
              <w:spacing w:line="240" w:lineRule="auto"/>
              <w:ind w:firstLine="0"/>
              <w:jc w:val="center"/>
              <w:rPr>
                <w:color w:val="000000"/>
                <w:sz w:val="16"/>
                <w:szCs w:val="16"/>
                <w:lang w:bidi="ar-SA"/>
              </w:rPr>
            </w:pPr>
            <w:r w:rsidRPr="00F7172E">
              <w:rPr>
                <w:color w:val="000000"/>
                <w:sz w:val="16"/>
                <w:szCs w:val="16"/>
                <w:lang w:bidi="ar-SA"/>
              </w:rPr>
              <w:t>10491,9</w:t>
            </w:r>
          </w:p>
        </w:tc>
      </w:tr>
      <w:tr w:rsidR="004A3C0D" w:rsidRPr="00F7172E" w14:paraId="79BCB1D2" w14:textId="77777777" w:rsidTr="00F7172E">
        <w:trPr>
          <w:trHeight w:val="20"/>
        </w:trPr>
        <w:tc>
          <w:tcPr>
            <w:tcW w:w="1350" w:type="pct"/>
            <w:gridSpan w:val="3"/>
            <w:tcBorders>
              <w:top w:val="nil"/>
              <w:left w:val="single" w:sz="4" w:space="0" w:color="auto"/>
              <w:bottom w:val="single" w:sz="4" w:space="0" w:color="auto"/>
              <w:right w:val="single" w:sz="4" w:space="0" w:color="auto"/>
            </w:tcBorders>
            <w:shd w:val="clear" w:color="auto" w:fill="auto"/>
            <w:noWrap/>
            <w:vAlign w:val="center"/>
            <w:hideMark/>
          </w:tcPr>
          <w:p w14:paraId="6AE9316F" w14:textId="77777777" w:rsidR="004A3C0D"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Итого по МО</w:t>
            </w:r>
            <w:r w:rsidR="004A3C0D">
              <w:rPr>
                <w:b/>
                <w:bCs/>
                <w:color w:val="000000"/>
                <w:sz w:val="16"/>
                <w:szCs w:val="16"/>
                <w:lang w:bidi="ar-SA"/>
              </w:rPr>
              <w:t xml:space="preserve"> «Городской округ</w:t>
            </w:r>
            <w:r w:rsidRPr="00F7172E">
              <w:rPr>
                <w:b/>
                <w:bCs/>
                <w:color w:val="000000"/>
                <w:sz w:val="16"/>
                <w:szCs w:val="16"/>
                <w:lang w:bidi="ar-SA"/>
              </w:rPr>
              <w:t xml:space="preserve"> «Город Глазов»</w:t>
            </w:r>
            <w:r w:rsidR="004A3C0D">
              <w:rPr>
                <w:b/>
                <w:bCs/>
                <w:color w:val="000000"/>
                <w:sz w:val="16"/>
                <w:szCs w:val="16"/>
                <w:lang w:bidi="ar-SA"/>
              </w:rPr>
              <w:t xml:space="preserve"> </w:t>
            </w:r>
          </w:p>
          <w:p w14:paraId="09515C11" w14:textId="0F1A5A8D" w:rsidR="00F7172E" w:rsidRPr="00F7172E" w:rsidRDefault="004A3C0D" w:rsidP="00F7172E">
            <w:pPr>
              <w:autoSpaceDE/>
              <w:autoSpaceDN/>
              <w:spacing w:line="240" w:lineRule="auto"/>
              <w:ind w:firstLine="0"/>
              <w:jc w:val="center"/>
              <w:rPr>
                <w:b/>
                <w:bCs/>
                <w:color w:val="000000"/>
                <w:sz w:val="16"/>
                <w:szCs w:val="16"/>
                <w:lang w:bidi="ar-SA"/>
              </w:rPr>
            </w:pPr>
            <w:r>
              <w:rPr>
                <w:b/>
                <w:bCs/>
                <w:color w:val="000000"/>
                <w:sz w:val="16"/>
                <w:szCs w:val="16"/>
                <w:lang w:bidi="ar-SA"/>
              </w:rPr>
              <w:t>Удмуртской Республики»</w:t>
            </w:r>
          </w:p>
        </w:tc>
        <w:tc>
          <w:tcPr>
            <w:tcW w:w="434" w:type="pct"/>
            <w:tcBorders>
              <w:top w:val="nil"/>
              <w:left w:val="nil"/>
              <w:bottom w:val="single" w:sz="4" w:space="0" w:color="auto"/>
              <w:right w:val="single" w:sz="4" w:space="0" w:color="auto"/>
            </w:tcBorders>
            <w:shd w:val="clear" w:color="auto" w:fill="auto"/>
            <w:vAlign w:val="center"/>
            <w:hideMark/>
          </w:tcPr>
          <w:p w14:paraId="1145B672"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9382,8</w:t>
            </w:r>
          </w:p>
        </w:tc>
        <w:tc>
          <w:tcPr>
            <w:tcW w:w="353" w:type="pct"/>
            <w:tcBorders>
              <w:top w:val="nil"/>
              <w:left w:val="nil"/>
              <w:bottom w:val="single" w:sz="4" w:space="0" w:color="auto"/>
              <w:right w:val="single" w:sz="4" w:space="0" w:color="auto"/>
            </w:tcBorders>
            <w:shd w:val="clear" w:color="auto" w:fill="auto"/>
            <w:vAlign w:val="center"/>
            <w:hideMark/>
          </w:tcPr>
          <w:p w14:paraId="3A74E4B8"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317</w:t>
            </w:r>
          </w:p>
        </w:tc>
        <w:tc>
          <w:tcPr>
            <w:tcW w:w="386" w:type="pct"/>
            <w:tcBorders>
              <w:top w:val="nil"/>
              <w:left w:val="nil"/>
              <w:bottom w:val="single" w:sz="4" w:space="0" w:color="auto"/>
              <w:right w:val="single" w:sz="4" w:space="0" w:color="auto"/>
            </w:tcBorders>
            <w:shd w:val="clear" w:color="auto" w:fill="auto"/>
            <w:vAlign w:val="center"/>
            <w:hideMark/>
          </w:tcPr>
          <w:p w14:paraId="31772E40"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403</w:t>
            </w:r>
          </w:p>
        </w:tc>
        <w:tc>
          <w:tcPr>
            <w:tcW w:w="398" w:type="pct"/>
            <w:tcBorders>
              <w:top w:val="nil"/>
              <w:left w:val="nil"/>
              <w:bottom w:val="single" w:sz="4" w:space="0" w:color="auto"/>
              <w:right w:val="single" w:sz="4" w:space="0" w:color="auto"/>
            </w:tcBorders>
            <w:shd w:val="clear" w:color="auto" w:fill="auto"/>
            <w:vAlign w:val="center"/>
            <w:hideMark/>
          </w:tcPr>
          <w:p w14:paraId="44362B0F"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8643,3</w:t>
            </w:r>
          </w:p>
        </w:tc>
        <w:tc>
          <w:tcPr>
            <w:tcW w:w="434" w:type="pct"/>
            <w:tcBorders>
              <w:top w:val="nil"/>
              <w:left w:val="nil"/>
              <w:bottom w:val="single" w:sz="4" w:space="0" w:color="auto"/>
              <w:right w:val="nil"/>
            </w:tcBorders>
            <w:shd w:val="clear" w:color="auto" w:fill="auto"/>
            <w:vAlign w:val="center"/>
            <w:hideMark/>
          </w:tcPr>
          <w:p w14:paraId="6D1EC82C"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w:t>
            </w:r>
          </w:p>
        </w:tc>
        <w:tc>
          <w:tcPr>
            <w:tcW w:w="416" w:type="pct"/>
            <w:tcBorders>
              <w:top w:val="nil"/>
              <w:left w:val="nil"/>
              <w:bottom w:val="single" w:sz="4" w:space="0" w:color="auto"/>
              <w:right w:val="nil"/>
            </w:tcBorders>
            <w:shd w:val="clear" w:color="auto" w:fill="auto"/>
            <w:noWrap/>
            <w:vAlign w:val="center"/>
            <w:hideMark/>
          </w:tcPr>
          <w:p w14:paraId="50F22523"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w:t>
            </w:r>
          </w:p>
        </w:tc>
        <w:tc>
          <w:tcPr>
            <w:tcW w:w="398" w:type="pct"/>
            <w:tcBorders>
              <w:top w:val="nil"/>
              <w:left w:val="nil"/>
              <w:bottom w:val="single" w:sz="4" w:space="0" w:color="auto"/>
              <w:right w:val="nil"/>
            </w:tcBorders>
            <w:shd w:val="clear" w:color="auto" w:fill="auto"/>
            <w:noWrap/>
            <w:vAlign w:val="center"/>
            <w:hideMark/>
          </w:tcPr>
          <w:p w14:paraId="748791F1"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w:t>
            </w:r>
          </w:p>
        </w:tc>
        <w:tc>
          <w:tcPr>
            <w:tcW w:w="398" w:type="pct"/>
            <w:tcBorders>
              <w:top w:val="nil"/>
              <w:left w:val="nil"/>
              <w:bottom w:val="single" w:sz="4" w:space="0" w:color="auto"/>
              <w:right w:val="single" w:sz="4" w:space="0" w:color="auto"/>
            </w:tcBorders>
            <w:shd w:val="clear" w:color="auto" w:fill="auto"/>
            <w:noWrap/>
            <w:vAlign w:val="center"/>
            <w:hideMark/>
          </w:tcPr>
          <w:p w14:paraId="0FF6CFC7"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 </w:t>
            </w:r>
          </w:p>
        </w:tc>
        <w:tc>
          <w:tcPr>
            <w:tcW w:w="434" w:type="pct"/>
            <w:tcBorders>
              <w:top w:val="nil"/>
              <w:left w:val="nil"/>
              <w:bottom w:val="single" w:sz="4" w:space="0" w:color="auto"/>
              <w:right w:val="single" w:sz="4" w:space="0" w:color="auto"/>
            </w:tcBorders>
            <w:shd w:val="clear" w:color="auto" w:fill="auto"/>
            <w:noWrap/>
            <w:vAlign w:val="center"/>
            <w:hideMark/>
          </w:tcPr>
          <w:p w14:paraId="0A8DB746" w14:textId="77777777" w:rsidR="00F7172E" w:rsidRPr="00F7172E" w:rsidRDefault="00F7172E" w:rsidP="00F7172E">
            <w:pPr>
              <w:autoSpaceDE/>
              <w:autoSpaceDN/>
              <w:spacing w:line="240" w:lineRule="auto"/>
              <w:ind w:firstLine="0"/>
              <w:jc w:val="center"/>
              <w:rPr>
                <w:b/>
                <w:bCs/>
                <w:color w:val="000000"/>
                <w:sz w:val="16"/>
                <w:szCs w:val="16"/>
                <w:lang w:bidi="ar-SA"/>
              </w:rPr>
            </w:pPr>
            <w:r w:rsidRPr="00F7172E">
              <w:rPr>
                <w:b/>
                <w:bCs/>
                <w:color w:val="000000"/>
                <w:sz w:val="16"/>
                <w:szCs w:val="16"/>
                <w:lang w:bidi="ar-SA"/>
              </w:rPr>
              <w:t>796463,2</w:t>
            </w:r>
          </w:p>
        </w:tc>
      </w:tr>
    </w:tbl>
    <w:p w14:paraId="0B0BD216" w14:textId="31F7BD0A" w:rsidR="006961D2" w:rsidRDefault="006961D2" w:rsidP="00DC391D">
      <w:pPr>
        <w:rPr>
          <w:lang w:eastAsia="en-US" w:bidi="ar-SA"/>
        </w:rPr>
      </w:pPr>
    </w:p>
    <w:p w14:paraId="4D075944" w14:textId="77777777" w:rsidR="00F7172E" w:rsidRDefault="00F7172E" w:rsidP="00DC391D">
      <w:pPr>
        <w:rPr>
          <w:lang w:eastAsia="en-US" w:bidi="ar-SA"/>
        </w:rPr>
        <w:sectPr w:rsidR="00F7172E" w:rsidSect="00F7172E">
          <w:pgSz w:w="16840" w:h="11907" w:orient="landscape" w:code="9"/>
          <w:pgMar w:top="1701" w:right="567" w:bottom="567" w:left="567" w:header="0" w:footer="590" w:gutter="0"/>
          <w:cols w:space="720"/>
          <w:docGrid w:linePitch="354"/>
        </w:sectPr>
      </w:pPr>
    </w:p>
    <w:p w14:paraId="7FC8A7E2" w14:textId="7B1DDB6E" w:rsidR="006961D2" w:rsidRDefault="006961D2" w:rsidP="006961D2">
      <w:pPr>
        <w:rPr>
          <w:lang w:eastAsia="en-US" w:bidi="ar-SA"/>
        </w:rPr>
      </w:pPr>
      <w:r>
        <w:rPr>
          <w:lang w:eastAsia="en-US" w:bidi="ar-SA"/>
        </w:rPr>
        <w:lastRenderedPageBreak/>
        <w:t xml:space="preserve">Итоговые затраты в реализацию мероприятия по </w:t>
      </w:r>
      <w:r>
        <w:t>р</w:t>
      </w:r>
      <w:r w:rsidRPr="006961D2">
        <w:t>еконструкци</w:t>
      </w:r>
      <w:r>
        <w:t>и</w:t>
      </w:r>
      <w:r w:rsidRPr="006961D2">
        <w:t xml:space="preserve"> тепловых сетей с увеличением диаметров трубопроводов для подключения перспективных потребителей г. Глазов</w:t>
      </w:r>
      <w:r>
        <w:rPr>
          <w:lang w:eastAsia="en-US" w:bidi="ar-SA"/>
        </w:rPr>
        <w:t>, в ценах 2020 года, составляют — </w:t>
      </w:r>
      <w:r w:rsidR="00F7172E" w:rsidRPr="00F7172E">
        <w:rPr>
          <w:lang w:eastAsia="en-US" w:bidi="ar-SA"/>
        </w:rPr>
        <w:t>796</w:t>
      </w:r>
      <w:r w:rsidR="00F7172E">
        <w:rPr>
          <w:lang w:eastAsia="en-US" w:bidi="ar-SA"/>
        </w:rPr>
        <w:t> </w:t>
      </w:r>
      <w:r w:rsidR="00F7172E" w:rsidRPr="00F7172E">
        <w:rPr>
          <w:lang w:eastAsia="en-US" w:bidi="ar-SA"/>
        </w:rPr>
        <w:t>463,2</w:t>
      </w:r>
      <w:r w:rsidR="00F7172E">
        <w:rPr>
          <w:lang w:eastAsia="en-US" w:bidi="ar-SA"/>
        </w:rPr>
        <w:t> </w:t>
      </w:r>
      <w:r>
        <w:rPr>
          <w:lang w:eastAsia="en-US" w:bidi="ar-SA"/>
        </w:rPr>
        <w:t>тыс. руб. с НДС.</w:t>
      </w:r>
    </w:p>
    <w:p w14:paraId="36CFAA61" w14:textId="253B88BC" w:rsidR="006961D2" w:rsidRDefault="006961D2" w:rsidP="00DC391D">
      <w:pPr>
        <w:rPr>
          <w:lang w:eastAsia="en-US" w:bidi="ar-SA"/>
        </w:rPr>
      </w:pPr>
    </w:p>
    <w:p w14:paraId="2576DBE8" w14:textId="114CAD7B" w:rsidR="006961D2" w:rsidRPr="006961D2" w:rsidRDefault="006961D2" w:rsidP="006961D2">
      <w:pPr>
        <w:keepNext/>
        <w:keepLines/>
        <w:rPr>
          <w:b/>
          <w:lang w:eastAsia="en-US" w:bidi="ar-SA"/>
        </w:rPr>
      </w:pPr>
      <w:r w:rsidRPr="006961D2">
        <w:rPr>
          <w:b/>
          <w:lang w:eastAsia="en-US" w:bidi="ar-SA"/>
        </w:rPr>
        <w:t>Первоочередные мероприятия по реконструкции\строительству\</w:t>
      </w:r>
      <w:r w:rsidR="00F03E1F">
        <w:rPr>
          <w:b/>
          <w:lang w:eastAsia="en-US" w:bidi="ar-SA"/>
        </w:rPr>
        <w:t xml:space="preserve"> </w:t>
      </w:r>
      <w:r w:rsidRPr="006961D2">
        <w:rPr>
          <w:b/>
          <w:lang w:eastAsia="en-US" w:bidi="ar-SA"/>
        </w:rPr>
        <w:t>диспетчеризации</w:t>
      </w:r>
    </w:p>
    <w:p w14:paraId="4648E7A3" w14:textId="15D0A5F8" w:rsidR="006961D2" w:rsidRDefault="004F40D0" w:rsidP="006961D2">
      <w:pPr>
        <w:rPr>
          <w:lang w:eastAsia="en-US" w:bidi="ar-SA"/>
        </w:rPr>
      </w:pPr>
      <w:r w:rsidRPr="00380E0C">
        <w:rPr>
          <w:lang w:eastAsia="en-US" w:bidi="ar-SA"/>
        </w:rPr>
        <w:t xml:space="preserve">Данные о затратах на реализацию </w:t>
      </w:r>
      <w:r>
        <w:rPr>
          <w:lang w:eastAsia="en-US" w:bidi="ar-SA"/>
        </w:rPr>
        <w:t>первоочередных мероприятий</w:t>
      </w:r>
      <w:r w:rsidRPr="004F40D0">
        <w:rPr>
          <w:lang w:eastAsia="en-US" w:bidi="ar-SA"/>
        </w:rPr>
        <w:t xml:space="preserve"> по реконструкции\строительству\диспетчеризации</w:t>
      </w:r>
      <w:r w:rsidRPr="00380E0C">
        <w:rPr>
          <w:lang w:eastAsia="en-US" w:bidi="ar-SA"/>
        </w:rPr>
        <w:t xml:space="preserve"> </w:t>
      </w:r>
      <w:r w:rsidR="00215F1F">
        <w:rPr>
          <w:lang w:eastAsia="en-US" w:bidi="ar-SA"/>
        </w:rPr>
        <w:t xml:space="preserve">были </w:t>
      </w:r>
      <w:r w:rsidRPr="00380E0C">
        <w:rPr>
          <w:lang w:eastAsia="en-US" w:bidi="ar-SA"/>
        </w:rPr>
        <w:t xml:space="preserve">предоставлены </w:t>
      </w:r>
      <w:r w:rsidR="00215F1F" w:rsidRPr="00215F1F">
        <w:rPr>
          <w:lang w:eastAsia="en-US" w:bidi="ar-SA"/>
        </w:rPr>
        <w:t>МУП</w:t>
      </w:r>
      <w:r w:rsidR="00215F1F">
        <w:rPr>
          <w:lang w:eastAsia="en-US" w:bidi="ar-SA"/>
        </w:rPr>
        <w:t xml:space="preserve"> «ГТС</w:t>
      </w:r>
      <w:r>
        <w:rPr>
          <w:lang w:eastAsia="en-US" w:bidi="ar-SA"/>
        </w:rPr>
        <w:t>»</w:t>
      </w:r>
      <w:r w:rsidRPr="00380E0C">
        <w:rPr>
          <w:lang w:eastAsia="en-US" w:bidi="ar-SA"/>
        </w:rPr>
        <w:t>, и сведены в таблицу ниже.</w:t>
      </w:r>
    </w:p>
    <w:p w14:paraId="26AA2604" w14:textId="089BD36B" w:rsidR="00F7172E" w:rsidRDefault="00F7172E" w:rsidP="00F7172E">
      <w:pPr>
        <w:pStyle w:val="af4"/>
        <w:spacing w:before="0"/>
      </w:pPr>
      <w:r w:rsidRPr="00755297">
        <w:t xml:space="preserve">Таблица </w:t>
      </w:r>
      <w:r w:rsidRPr="00755297">
        <w:fldChar w:fldCharType="begin"/>
      </w:r>
      <w:r w:rsidRPr="00755297">
        <w:instrText xml:space="preserve"> SEQ Таблица \* ARABIC </w:instrText>
      </w:r>
      <w:r w:rsidRPr="00755297">
        <w:fldChar w:fldCharType="separate"/>
      </w:r>
      <w:r w:rsidR="00A75381">
        <w:rPr>
          <w:noProof/>
        </w:rPr>
        <w:t>9</w:t>
      </w:r>
      <w:r w:rsidRPr="00755297">
        <w:fldChar w:fldCharType="end"/>
      </w:r>
      <w:r w:rsidRPr="00755297">
        <w:t xml:space="preserve">. </w:t>
      </w:r>
      <w:r w:rsidR="004F40D0">
        <w:t>З</w:t>
      </w:r>
      <w:r w:rsidR="004F40D0" w:rsidRPr="004F40D0">
        <w:t>атрат</w:t>
      </w:r>
      <w:r w:rsidR="004F40D0">
        <w:t>ы</w:t>
      </w:r>
      <w:r w:rsidR="004F40D0" w:rsidRPr="004F40D0">
        <w:t xml:space="preserve"> на реализацию первоочередных мероприятий по реконструкции\строительству\диспетчеризации</w:t>
      </w:r>
    </w:p>
    <w:tbl>
      <w:tblPr>
        <w:tblW w:w="5000" w:type="pct"/>
        <w:tblLook w:val="04A0" w:firstRow="1" w:lastRow="0" w:firstColumn="1" w:lastColumn="0" w:noHBand="0" w:noVBand="1"/>
      </w:tblPr>
      <w:tblGrid>
        <w:gridCol w:w="1035"/>
        <w:gridCol w:w="6313"/>
        <w:gridCol w:w="2507"/>
      </w:tblGrid>
      <w:tr w:rsidR="008C1B9A" w:rsidRPr="00676916" w14:paraId="5B4BF695" w14:textId="77777777" w:rsidTr="00BA0042">
        <w:trPr>
          <w:trHeight w:val="20"/>
          <w:tblHeader/>
        </w:trPr>
        <w:tc>
          <w:tcPr>
            <w:tcW w:w="52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6A673" w14:textId="77777777" w:rsidR="008C1B9A" w:rsidRPr="00F462B7" w:rsidRDefault="008C1B9A" w:rsidP="00BA0042">
            <w:pPr>
              <w:autoSpaceDE/>
              <w:autoSpaceDN/>
              <w:spacing w:line="240" w:lineRule="auto"/>
              <w:ind w:firstLine="0"/>
              <w:jc w:val="center"/>
              <w:rPr>
                <w:b/>
                <w:sz w:val="20"/>
              </w:rPr>
            </w:pPr>
            <w:r w:rsidRPr="00F462B7">
              <w:rPr>
                <w:b/>
                <w:sz w:val="20"/>
              </w:rPr>
              <w:t xml:space="preserve">№ </w:t>
            </w:r>
            <w:proofErr w:type="gramStart"/>
            <w:r w:rsidRPr="00F462B7">
              <w:rPr>
                <w:b/>
                <w:sz w:val="20"/>
              </w:rPr>
              <w:t>п</w:t>
            </w:r>
            <w:proofErr w:type="gramEnd"/>
            <w:r w:rsidRPr="00F462B7">
              <w:rPr>
                <w:b/>
                <w:sz w:val="20"/>
              </w:rPr>
              <w:t>/п</w:t>
            </w:r>
          </w:p>
        </w:tc>
        <w:tc>
          <w:tcPr>
            <w:tcW w:w="320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C3D7B" w14:textId="77777777" w:rsidR="008C1B9A" w:rsidRPr="00F462B7" w:rsidRDefault="008C1B9A" w:rsidP="00BA0042">
            <w:pPr>
              <w:autoSpaceDE/>
              <w:autoSpaceDN/>
              <w:spacing w:line="240" w:lineRule="auto"/>
              <w:ind w:firstLine="0"/>
              <w:jc w:val="center"/>
              <w:rPr>
                <w:b/>
                <w:sz w:val="20"/>
              </w:rPr>
            </w:pPr>
            <w:r w:rsidRPr="00F462B7">
              <w:rPr>
                <w:b/>
                <w:sz w:val="20"/>
              </w:rPr>
              <w:t>Наименование мероприятия</w:t>
            </w:r>
          </w:p>
        </w:tc>
        <w:tc>
          <w:tcPr>
            <w:tcW w:w="1272" w:type="pct"/>
            <w:tcBorders>
              <w:top w:val="single" w:sz="4" w:space="0" w:color="auto"/>
              <w:left w:val="nil"/>
              <w:bottom w:val="single" w:sz="4" w:space="0" w:color="auto"/>
              <w:right w:val="single" w:sz="4" w:space="0" w:color="auto"/>
            </w:tcBorders>
            <w:shd w:val="clear" w:color="auto" w:fill="auto"/>
            <w:vAlign w:val="center"/>
            <w:hideMark/>
          </w:tcPr>
          <w:p w14:paraId="482F57E6" w14:textId="77777777" w:rsidR="008C1B9A" w:rsidRPr="00F462B7" w:rsidRDefault="008C1B9A" w:rsidP="00BA0042">
            <w:pPr>
              <w:autoSpaceDE/>
              <w:autoSpaceDN/>
              <w:spacing w:line="240" w:lineRule="auto"/>
              <w:ind w:firstLine="0"/>
              <w:jc w:val="left"/>
              <w:rPr>
                <w:b/>
                <w:sz w:val="20"/>
              </w:rPr>
            </w:pPr>
            <w:r w:rsidRPr="00F462B7">
              <w:rPr>
                <w:b/>
                <w:sz w:val="20"/>
              </w:rPr>
              <w:t xml:space="preserve">Стоимость реализации, тыс. руб. (без  НДС) </w:t>
            </w:r>
          </w:p>
        </w:tc>
      </w:tr>
      <w:tr w:rsidR="008C1B9A" w:rsidRPr="00676916" w14:paraId="71FF5A56" w14:textId="77777777" w:rsidTr="00BA0042">
        <w:trPr>
          <w:trHeight w:val="20"/>
          <w:tblHeader/>
        </w:trPr>
        <w:tc>
          <w:tcPr>
            <w:tcW w:w="52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3F9EC7" w14:textId="77777777" w:rsidR="008C1B9A" w:rsidRPr="008C1B9A" w:rsidRDefault="008C1B9A" w:rsidP="00BA0042">
            <w:pPr>
              <w:autoSpaceDE/>
              <w:autoSpaceDN/>
              <w:spacing w:line="240" w:lineRule="auto"/>
              <w:ind w:firstLine="0"/>
              <w:jc w:val="left"/>
              <w:rPr>
                <w:b/>
                <w:sz w:val="20"/>
                <w:rPrChange w:id="18" w:author="Мингалева Наталья Александровна" w:date="2024-03-14T15:13:00Z">
                  <w:rPr>
                    <w:b/>
                    <w:color w:val="000000"/>
                    <w:sz w:val="20"/>
                  </w:rPr>
                </w:rPrChange>
              </w:rPr>
            </w:pPr>
          </w:p>
        </w:tc>
        <w:tc>
          <w:tcPr>
            <w:tcW w:w="320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BAFA4D" w14:textId="77777777" w:rsidR="008C1B9A" w:rsidRPr="008C1B9A" w:rsidRDefault="008C1B9A" w:rsidP="00BA0042">
            <w:pPr>
              <w:autoSpaceDE/>
              <w:autoSpaceDN/>
              <w:spacing w:line="240" w:lineRule="auto"/>
              <w:ind w:firstLine="0"/>
              <w:jc w:val="left"/>
              <w:rPr>
                <w:b/>
                <w:sz w:val="20"/>
                <w:rPrChange w:id="19" w:author="Мингалева Наталья Александровна" w:date="2024-03-14T15:13:00Z">
                  <w:rPr>
                    <w:b/>
                    <w:color w:val="000000"/>
                    <w:sz w:val="20"/>
                  </w:rPr>
                </w:rPrChange>
              </w:rPr>
            </w:pPr>
          </w:p>
        </w:tc>
        <w:tc>
          <w:tcPr>
            <w:tcW w:w="1272" w:type="pct"/>
            <w:tcBorders>
              <w:top w:val="nil"/>
              <w:left w:val="nil"/>
              <w:bottom w:val="single" w:sz="4" w:space="0" w:color="auto"/>
              <w:right w:val="single" w:sz="4" w:space="0" w:color="auto"/>
            </w:tcBorders>
            <w:shd w:val="clear" w:color="auto" w:fill="auto"/>
            <w:vAlign w:val="center"/>
            <w:hideMark/>
          </w:tcPr>
          <w:p w14:paraId="43215D26" w14:textId="77777777" w:rsidR="008C1B9A" w:rsidRPr="008C1B9A" w:rsidRDefault="008C1B9A" w:rsidP="00BA0042">
            <w:pPr>
              <w:autoSpaceDE/>
              <w:autoSpaceDN/>
              <w:spacing w:line="240" w:lineRule="auto"/>
              <w:ind w:firstLine="0"/>
              <w:jc w:val="center"/>
              <w:rPr>
                <w:b/>
                <w:sz w:val="20"/>
                <w:rPrChange w:id="20" w:author="Мингалева Наталья Александровна" w:date="2024-03-14T15:13:00Z">
                  <w:rPr>
                    <w:b/>
                    <w:color w:val="000000"/>
                    <w:sz w:val="20"/>
                  </w:rPr>
                </w:rPrChange>
              </w:rPr>
            </w:pPr>
            <w:r w:rsidRPr="008C1B9A">
              <w:rPr>
                <w:b/>
                <w:sz w:val="20"/>
                <w:rPrChange w:id="21" w:author="Мингалева Наталья Александровна" w:date="2024-03-14T15:13:00Z">
                  <w:rPr>
                    <w:b/>
                    <w:color w:val="000000"/>
                    <w:sz w:val="20"/>
                  </w:rPr>
                </w:rPrChange>
              </w:rPr>
              <w:t xml:space="preserve">Всего в ценах 2020 года </w:t>
            </w:r>
          </w:p>
        </w:tc>
      </w:tr>
      <w:tr w:rsidR="008C1B9A" w:rsidRPr="00676916" w14:paraId="43B99C65"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6C3985C8" w14:textId="77777777" w:rsidR="008C1B9A" w:rsidRPr="00F462B7" w:rsidRDefault="008C1B9A" w:rsidP="00BA0042">
            <w:pPr>
              <w:autoSpaceDE/>
              <w:autoSpaceDN/>
              <w:spacing w:line="240" w:lineRule="auto"/>
              <w:ind w:firstLine="0"/>
              <w:jc w:val="left"/>
              <w:rPr>
                <w:b/>
                <w:sz w:val="20"/>
              </w:rPr>
            </w:pPr>
            <w:r w:rsidRPr="00F462B7">
              <w:rPr>
                <w:b/>
                <w:sz w:val="20"/>
              </w:rPr>
              <w:t>Группа 1</w:t>
            </w:r>
          </w:p>
        </w:tc>
        <w:tc>
          <w:tcPr>
            <w:tcW w:w="3203" w:type="pct"/>
            <w:tcBorders>
              <w:top w:val="nil"/>
              <w:left w:val="nil"/>
              <w:bottom w:val="single" w:sz="4" w:space="0" w:color="auto"/>
              <w:right w:val="single" w:sz="4" w:space="0" w:color="auto"/>
            </w:tcBorders>
            <w:shd w:val="clear" w:color="auto" w:fill="auto"/>
            <w:noWrap/>
            <w:vAlign w:val="center"/>
            <w:hideMark/>
          </w:tcPr>
          <w:p w14:paraId="75CE431D" w14:textId="09AF8B61" w:rsidR="008C1B9A" w:rsidRPr="00F462B7" w:rsidRDefault="008C1B9A" w:rsidP="00BA0042">
            <w:pPr>
              <w:autoSpaceDE/>
              <w:autoSpaceDN/>
              <w:spacing w:line="240" w:lineRule="auto"/>
              <w:ind w:firstLine="0"/>
              <w:jc w:val="left"/>
              <w:rPr>
                <w:b/>
                <w:sz w:val="20"/>
              </w:rPr>
            </w:pPr>
            <w:r w:rsidRPr="00F462B7">
              <w:rPr>
                <w:b/>
                <w:sz w:val="20"/>
              </w:rPr>
              <w:t xml:space="preserve"> Строительство тепловых сетей</w:t>
            </w:r>
          </w:p>
        </w:tc>
        <w:tc>
          <w:tcPr>
            <w:tcW w:w="1272" w:type="pct"/>
            <w:tcBorders>
              <w:top w:val="nil"/>
              <w:left w:val="nil"/>
              <w:bottom w:val="single" w:sz="4" w:space="0" w:color="auto"/>
              <w:right w:val="single" w:sz="4" w:space="0" w:color="auto"/>
            </w:tcBorders>
            <w:shd w:val="clear" w:color="auto" w:fill="auto"/>
            <w:vAlign w:val="center"/>
            <w:hideMark/>
          </w:tcPr>
          <w:p w14:paraId="04F19A50" w14:textId="77777777" w:rsidR="008C1B9A" w:rsidRPr="00F462B7" w:rsidRDefault="008C1B9A" w:rsidP="00BA0042">
            <w:pPr>
              <w:autoSpaceDE/>
              <w:autoSpaceDN/>
              <w:spacing w:line="240" w:lineRule="auto"/>
              <w:ind w:firstLine="0"/>
              <w:jc w:val="left"/>
              <w:rPr>
                <w:sz w:val="20"/>
              </w:rPr>
            </w:pPr>
            <w:r w:rsidRPr="00F462B7">
              <w:rPr>
                <w:sz w:val="20"/>
              </w:rPr>
              <w:t> </w:t>
            </w:r>
          </w:p>
        </w:tc>
      </w:tr>
      <w:tr w:rsidR="008C1B9A" w:rsidRPr="007B0056" w14:paraId="02028B1C"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42B1A469" w14:textId="77777777" w:rsidR="008C1B9A" w:rsidRPr="00F462B7" w:rsidRDefault="008C1B9A" w:rsidP="00BA0042">
            <w:pPr>
              <w:autoSpaceDE/>
              <w:autoSpaceDN/>
              <w:spacing w:line="240" w:lineRule="auto"/>
              <w:ind w:firstLine="0"/>
              <w:jc w:val="center"/>
              <w:rPr>
                <w:b/>
                <w:sz w:val="20"/>
              </w:rPr>
            </w:pPr>
            <w:r w:rsidRPr="00F462B7">
              <w:rPr>
                <w:b/>
                <w:sz w:val="20"/>
              </w:rPr>
              <w:t>1.1</w:t>
            </w:r>
          </w:p>
        </w:tc>
        <w:tc>
          <w:tcPr>
            <w:tcW w:w="3203" w:type="pct"/>
            <w:tcBorders>
              <w:top w:val="nil"/>
              <w:left w:val="nil"/>
              <w:bottom w:val="single" w:sz="4" w:space="0" w:color="auto"/>
              <w:right w:val="single" w:sz="4" w:space="0" w:color="auto"/>
            </w:tcBorders>
            <w:shd w:val="clear" w:color="auto" w:fill="auto"/>
            <w:vAlign w:val="center"/>
            <w:hideMark/>
          </w:tcPr>
          <w:p w14:paraId="33FD2231" w14:textId="15E6F2F4" w:rsidR="008C1B9A" w:rsidRPr="00F462B7" w:rsidRDefault="008C1B9A" w:rsidP="00BA0042">
            <w:pPr>
              <w:autoSpaceDE/>
              <w:autoSpaceDN/>
              <w:spacing w:line="240" w:lineRule="auto"/>
              <w:ind w:firstLine="0"/>
              <w:jc w:val="left"/>
              <w:rPr>
                <w:b/>
                <w:sz w:val="20"/>
              </w:rPr>
            </w:pPr>
            <w:r w:rsidRPr="00F462B7">
              <w:rPr>
                <w:b/>
                <w:sz w:val="20"/>
              </w:rPr>
              <w:t>Строительство</w:t>
            </w:r>
            <w:r w:rsidR="00FB6885">
              <w:rPr>
                <w:b/>
                <w:sz w:val="20"/>
              </w:rPr>
              <w:t xml:space="preserve"> </w:t>
            </w:r>
            <w:r w:rsidRPr="00F462B7">
              <w:rPr>
                <w:b/>
                <w:sz w:val="20"/>
              </w:rPr>
              <w:t>объектов недвижимого имущества тепловых сетей для повышения надежности и резервирования систем теплоснабжения</w:t>
            </w:r>
          </w:p>
        </w:tc>
        <w:tc>
          <w:tcPr>
            <w:tcW w:w="1272" w:type="pct"/>
            <w:tcBorders>
              <w:top w:val="nil"/>
              <w:left w:val="nil"/>
              <w:bottom w:val="single" w:sz="4" w:space="0" w:color="auto"/>
              <w:right w:val="single" w:sz="4" w:space="0" w:color="auto"/>
            </w:tcBorders>
            <w:shd w:val="clear" w:color="auto" w:fill="auto"/>
            <w:vAlign w:val="center"/>
            <w:hideMark/>
          </w:tcPr>
          <w:p w14:paraId="111587AC" w14:textId="10A5516C" w:rsidR="008C1B9A" w:rsidRPr="00F462B7" w:rsidRDefault="00F462B7" w:rsidP="00BA0042">
            <w:pPr>
              <w:autoSpaceDE/>
              <w:autoSpaceDN/>
              <w:spacing w:line="240" w:lineRule="auto"/>
              <w:ind w:firstLine="0"/>
              <w:jc w:val="center"/>
              <w:rPr>
                <w:rFonts w:ascii="Times New Roman1" w:hAnsi="Times New Roman1"/>
                <w:b/>
                <w:sz w:val="20"/>
              </w:rPr>
            </w:pPr>
            <w:r>
              <w:rPr>
                <w:rFonts w:ascii="Times New Roman1" w:hAnsi="Times New Roman1" w:cs="Arial"/>
                <w:b/>
                <w:bCs/>
                <w:sz w:val="20"/>
                <w:szCs w:val="20"/>
                <w:lang w:bidi="ar-SA"/>
              </w:rPr>
              <w:t>313</w:t>
            </w:r>
            <w:r w:rsidR="008C1B9A" w:rsidRPr="008C1B9A">
              <w:rPr>
                <w:rFonts w:ascii="Times New Roman1" w:hAnsi="Times New Roman1" w:cs="Arial"/>
                <w:b/>
                <w:bCs/>
                <w:sz w:val="20"/>
                <w:szCs w:val="20"/>
                <w:lang w:bidi="ar-SA"/>
              </w:rPr>
              <w:t>055</w:t>
            </w:r>
          </w:p>
        </w:tc>
      </w:tr>
      <w:tr w:rsidR="008C1B9A" w:rsidRPr="007B0056" w14:paraId="14994A17"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369F586F" w14:textId="77777777" w:rsidR="008C1B9A" w:rsidRPr="00F462B7" w:rsidRDefault="008C1B9A" w:rsidP="00BA0042">
            <w:pPr>
              <w:autoSpaceDE/>
              <w:autoSpaceDN/>
              <w:spacing w:line="240" w:lineRule="auto"/>
              <w:ind w:firstLine="0"/>
              <w:jc w:val="center"/>
              <w:rPr>
                <w:sz w:val="20"/>
              </w:rPr>
            </w:pPr>
            <w:r w:rsidRPr="00F462B7">
              <w:rPr>
                <w:sz w:val="20"/>
              </w:rPr>
              <w:t>1.1.1</w:t>
            </w:r>
          </w:p>
        </w:tc>
        <w:tc>
          <w:tcPr>
            <w:tcW w:w="3203" w:type="pct"/>
            <w:tcBorders>
              <w:top w:val="nil"/>
              <w:left w:val="nil"/>
              <w:bottom w:val="single" w:sz="4" w:space="0" w:color="auto"/>
              <w:right w:val="single" w:sz="4" w:space="0" w:color="auto"/>
            </w:tcBorders>
            <w:shd w:val="clear" w:color="auto" w:fill="auto"/>
            <w:vAlign w:val="center"/>
            <w:hideMark/>
          </w:tcPr>
          <w:p w14:paraId="1A107B10" w14:textId="77777777" w:rsidR="008C1B9A" w:rsidRPr="00F462B7" w:rsidRDefault="008C1B9A" w:rsidP="00BA0042">
            <w:pPr>
              <w:autoSpaceDE/>
              <w:autoSpaceDN/>
              <w:spacing w:line="240" w:lineRule="auto"/>
              <w:ind w:firstLine="0"/>
              <w:jc w:val="left"/>
              <w:rPr>
                <w:sz w:val="20"/>
              </w:rPr>
            </w:pPr>
            <w:proofErr w:type="gramStart"/>
            <w:r w:rsidRPr="00F462B7">
              <w:rPr>
                <w:sz w:val="20"/>
              </w:rPr>
              <w:t xml:space="preserve">Строительство теплотрассы от ТК-51а переход через проезжую часть ул. Советской в районе д. 36 и 37/30 ТК-51а (+камера (между ТК-94 и ТК-95) Ду-100мм, L=0,12 км (подземная канальная прокладка с теплоизоляцией из ППУ) </w:t>
            </w:r>
            <w:proofErr w:type="gramEnd"/>
          </w:p>
        </w:tc>
        <w:tc>
          <w:tcPr>
            <w:tcW w:w="1272" w:type="pct"/>
            <w:tcBorders>
              <w:top w:val="nil"/>
              <w:left w:val="nil"/>
              <w:bottom w:val="single" w:sz="4" w:space="0" w:color="auto"/>
              <w:right w:val="single" w:sz="4" w:space="0" w:color="auto"/>
            </w:tcBorders>
            <w:shd w:val="clear" w:color="auto" w:fill="auto"/>
            <w:vAlign w:val="center"/>
            <w:hideMark/>
          </w:tcPr>
          <w:p w14:paraId="054DCC0A" w14:textId="31315FF9" w:rsidR="008C1B9A" w:rsidRPr="00F462B7" w:rsidRDefault="008C1B9A" w:rsidP="00BA0042">
            <w:pPr>
              <w:autoSpaceDE/>
              <w:autoSpaceDN/>
              <w:spacing w:line="240" w:lineRule="auto"/>
              <w:ind w:firstLine="0"/>
              <w:jc w:val="center"/>
              <w:rPr>
                <w:rFonts w:ascii="Times New Roman1" w:hAnsi="Times New Roman1"/>
                <w:sz w:val="20"/>
              </w:rPr>
            </w:pPr>
            <w:r w:rsidRPr="008C1B9A">
              <w:rPr>
                <w:rFonts w:ascii="Times New Roman1" w:hAnsi="Times New Roman1" w:cs="Arial"/>
                <w:sz w:val="20"/>
                <w:szCs w:val="20"/>
                <w:lang w:bidi="ar-SA"/>
              </w:rPr>
              <w:t>5624</w:t>
            </w:r>
          </w:p>
        </w:tc>
      </w:tr>
      <w:tr w:rsidR="008C1B9A" w:rsidRPr="007B0056" w14:paraId="75B9CAD5"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57BC1F82" w14:textId="77777777" w:rsidR="008C1B9A" w:rsidRPr="00F462B7" w:rsidRDefault="008C1B9A" w:rsidP="00BA0042">
            <w:pPr>
              <w:autoSpaceDE/>
              <w:autoSpaceDN/>
              <w:spacing w:line="240" w:lineRule="auto"/>
              <w:ind w:firstLine="0"/>
              <w:jc w:val="center"/>
              <w:rPr>
                <w:sz w:val="20"/>
              </w:rPr>
            </w:pPr>
            <w:r w:rsidRPr="00F462B7">
              <w:rPr>
                <w:sz w:val="20"/>
              </w:rPr>
              <w:t>1.1.2</w:t>
            </w:r>
          </w:p>
        </w:tc>
        <w:tc>
          <w:tcPr>
            <w:tcW w:w="3203" w:type="pct"/>
            <w:tcBorders>
              <w:top w:val="nil"/>
              <w:left w:val="nil"/>
              <w:bottom w:val="single" w:sz="4" w:space="0" w:color="auto"/>
              <w:right w:val="single" w:sz="4" w:space="0" w:color="auto"/>
            </w:tcBorders>
            <w:shd w:val="clear" w:color="auto" w:fill="auto"/>
            <w:vAlign w:val="center"/>
            <w:hideMark/>
          </w:tcPr>
          <w:p w14:paraId="67119F2F" w14:textId="77777777" w:rsidR="008C1B9A" w:rsidRPr="00F462B7" w:rsidRDefault="008C1B9A" w:rsidP="00BA0042">
            <w:pPr>
              <w:autoSpaceDE/>
              <w:autoSpaceDN/>
              <w:spacing w:line="240" w:lineRule="auto"/>
              <w:ind w:firstLine="0"/>
              <w:jc w:val="left"/>
              <w:rPr>
                <w:sz w:val="20"/>
              </w:rPr>
            </w:pPr>
            <w:r w:rsidRPr="00F462B7">
              <w:rPr>
                <w:sz w:val="20"/>
              </w:rPr>
              <w:t xml:space="preserve">Строительство теплотрассы от ТК-58а до ТК-24а Ø200 мм, L-0,1 км (подземная канальная прокладка с теплоизоляцией из ППУ) </w:t>
            </w:r>
            <w:proofErr w:type="gramStart"/>
            <w:r w:rsidRPr="00F462B7">
              <w:rPr>
                <w:sz w:val="20"/>
              </w:rPr>
              <w:t>-п</w:t>
            </w:r>
            <w:proofErr w:type="gramEnd"/>
            <w:r w:rsidRPr="00F462B7">
              <w:rPr>
                <w:sz w:val="20"/>
              </w:rPr>
              <w:t xml:space="preserve">ереход через проезжую часть ул. Республиканской в районе д. 22 </w:t>
            </w:r>
          </w:p>
        </w:tc>
        <w:tc>
          <w:tcPr>
            <w:tcW w:w="1272" w:type="pct"/>
            <w:tcBorders>
              <w:top w:val="nil"/>
              <w:left w:val="nil"/>
              <w:bottom w:val="single" w:sz="4" w:space="0" w:color="auto"/>
              <w:right w:val="single" w:sz="4" w:space="0" w:color="auto"/>
            </w:tcBorders>
            <w:shd w:val="clear" w:color="auto" w:fill="auto"/>
            <w:vAlign w:val="center"/>
            <w:hideMark/>
          </w:tcPr>
          <w:p w14:paraId="2A14A990" w14:textId="4E3B8EBA" w:rsidR="008C1B9A" w:rsidRPr="00F462B7" w:rsidRDefault="008C1B9A" w:rsidP="00BA0042">
            <w:pPr>
              <w:autoSpaceDE/>
              <w:autoSpaceDN/>
              <w:spacing w:line="240" w:lineRule="auto"/>
              <w:ind w:firstLine="0"/>
              <w:jc w:val="center"/>
              <w:rPr>
                <w:rFonts w:ascii="Times New Roman1" w:hAnsi="Times New Roman1"/>
                <w:sz w:val="20"/>
              </w:rPr>
            </w:pPr>
            <w:r w:rsidRPr="008C1B9A">
              <w:rPr>
                <w:rFonts w:ascii="Times New Roman1" w:hAnsi="Times New Roman1" w:cs="Arial"/>
                <w:sz w:val="20"/>
                <w:szCs w:val="20"/>
                <w:lang w:bidi="ar-SA"/>
              </w:rPr>
              <w:t>5005</w:t>
            </w:r>
          </w:p>
        </w:tc>
      </w:tr>
      <w:tr w:rsidR="008C1B9A" w:rsidRPr="007B0056" w14:paraId="2FEA4A6B"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73A73F31" w14:textId="77777777" w:rsidR="008C1B9A" w:rsidRPr="00F462B7" w:rsidRDefault="008C1B9A" w:rsidP="00BA0042">
            <w:pPr>
              <w:autoSpaceDE/>
              <w:autoSpaceDN/>
              <w:spacing w:line="240" w:lineRule="auto"/>
              <w:ind w:firstLine="0"/>
              <w:jc w:val="center"/>
              <w:rPr>
                <w:sz w:val="20"/>
              </w:rPr>
            </w:pPr>
            <w:r w:rsidRPr="00F462B7">
              <w:rPr>
                <w:sz w:val="20"/>
              </w:rPr>
              <w:t>1.1.3</w:t>
            </w:r>
          </w:p>
        </w:tc>
        <w:tc>
          <w:tcPr>
            <w:tcW w:w="3203" w:type="pct"/>
            <w:tcBorders>
              <w:top w:val="nil"/>
              <w:left w:val="nil"/>
              <w:bottom w:val="single" w:sz="4" w:space="0" w:color="auto"/>
              <w:right w:val="single" w:sz="4" w:space="0" w:color="auto"/>
            </w:tcBorders>
            <w:shd w:val="clear" w:color="auto" w:fill="auto"/>
            <w:vAlign w:val="center"/>
            <w:hideMark/>
          </w:tcPr>
          <w:p w14:paraId="723037B4" w14:textId="77777777" w:rsidR="008C1B9A" w:rsidRPr="00F462B7" w:rsidRDefault="008C1B9A" w:rsidP="00BA0042">
            <w:pPr>
              <w:autoSpaceDE/>
              <w:autoSpaceDN/>
              <w:spacing w:line="240" w:lineRule="auto"/>
              <w:ind w:firstLine="0"/>
              <w:jc w:val="left"/>
              <w:rPr>
                <w:sz w:val="20"/>
              </w:rPr>
            </w:pPr>
            <w:r w:rsidRPr="00F462B7">
              <w:rPr>
                <w:sz w:val="20"/>
              </w:rPr>
              <w:t>Строительство теплотрассы от ТК-509 до ТК-618 Ø100 мм, L-0,1 км (подземная канальная прокладка с теплоизоляцией из ППУ) через внутриквартальные проезды в районе ул. Чепецкая, 3 </w:t>
            </w:r>
          </w:p>
        </w:tc>
        <w:tc>
          <w:tcPr>
            <w:tcW w:w="1272" w:type="pct"/>
            <w:tcBorders>
              <w:top w:val="nil"/>
              <w:left w:val="nil"/>
              <w:bottom w:val="single" w:sz="4" w:space="0" w:color="auto"/>
              <w:right w:val="single" w:sz="4" w:space="0" w:color="auto"/>
            </w:tcBorders>
            <w:shd w:val="clear" w:color="auto" w:fill="auto"/>
            <w:vAlign w:val="center"/>
            <w:hideMark/>
          </w:tcPr>
          <w:p w14:paraId="3ED5ECCD" w14:textId="5DDF430B" w:rsidR="008C1B9A" w:rsidRPr="00F462B7" w:rsidRDefault="008C1B9A" w:rsidP="00BA0042">
            <w:pPr>
              <w:autoSpaceDE/>
              <w:autoSpaceDN/>
              <w:spacing w:line="240" w:lineRule="auto"/>
              <w:ind w:firstLine="0"/>
              <w:jc w:val="center"/>
              <w:rPr>
                <w:rFonts w:ascii="Times New Roman1" w:hAnsi="Times New Roman1"/>
                <w:sz w:val="20"/>
              </w:rPr>
            </w:pPr>
            <w:r w:rsidRPr="008C1B9A">
              <w:rPr>
                <w:rFonts w:ascii="Times New Roman1" w:hAnsi="Times New Roman1" w:cs="Arial"/>
                <w:sz w:val="20"/>
                <w:szCs w:val="20"/>
                <w:lang w:bidi="ar-SA"/>
              </w:rPr>
              <w:t>3378</w:t>
            </w:r>
          </w:p>
        </w:tc>
      </w:tr>
      <w:tr w:rsidR="008C1B9A" w:rsidRPr="007B0056" w14:paraId="1D74AED3" w14:textId="77777777" w:rsidTr="00BA0042">
        <w:trPr>
          <w:trHeight w:val="397"/>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4A35AB76" w14:textId="77777777" w:rsidR="008C1B9A" w:rsidRPr="008C1B9A" w:rsidRDefault="008C1B9A" w:rsidP="00BA0042">
            <w:pPr>
              <w:autoSpaceDE/>
              <w:autoSpaceDN/>
              <w:spacing w:line="240" w:lineRule="auto"/>
              <w:ind w:firstLine="0"/>
              <w:jc w:val="center"/>
              <w:rPr>
                <w:sz w:val="20"/>
                <w:szCs w:val="20"/>
                <w:lang w:bidi="ar-SA"/>
              </w:rPr>
            </w:pPr>
            <w:r w:rsidRPr="008C1B9A">
              <w:rPr>
                <w:sz w:val="20"/>
                <w:szCs w:val="20"/>
                <w:lang w:bidi="ar-SA"/>
              </w:rPr>
              <w:t>1.1.4</w:t>
            </w:r>
          </w:p>
        </w:tc>
        <w:tc>
          <w:tcPr>
            <w:tcW w:w="3203" w:type="pct"/>
            <w:tcBorders>
              <w:top w:val="nil"/>
              <w:left w:val="nil"/>
              <w:bottom w:val="single" w:sz="4" w:space="0" w:color="auto"/>
              <w:right w:val="single" w:sz="4" w:space="0" w:color="auto"/>
            </w:tcBorders>
            <w:shd w:val="clear" w:color="auto" w:fill="auto"/>
            <w:vAlign w:val="center"/>
            <w:hideMark/>
          </w:tcPr>
          <w:p w14:paraId="07FF9760" w14:textId="19DA860B" w:rsidR="008C1B9A" w:rsidRPr="008C1B9A" w:rsidRDefault="008C1B9A" w:rsidP="00BA0042">
            <w:pPr>
              <w:autoSpaceDE/>
              <w:autoSpaceDN/>
              <w:spacing w:line="240" w:lineRule="auto"/>
              <w:ind w:firstLine="0"/>
              <w:jc w:val="left"/>
              <w:rPr>
                <w:sz w:val="20"/>
                <w:szCs w:val="20"/>
              </w:rPr>
            </w:pPr>
            <w:r w:rsidRPr="008C1B9A">
              <w:rPr>
                <w:iCs/>
                <w:sz w:val="20"/>
                <w:szCs w:val="20"/>
                <w:lang w:eastAsia="ar-SA" w:bidi="ar-SA"/>
              </w:rPr>
              <w:t>Строительство перемычек между магистральными теплотрассами ул.</w:t>
            </w:r>
            <w:r w:rsidR="00A75381">
              <w:rPr>
                <w:iCs/>
                <w:sz w:val="20"/>
                <w:szCs w:val="20"/>
                <w:lang w:eastAsia="ar-SA" w:bidi="ar-SA"/>
              </w:rPr>
              <w:t xml:space="preserve"> </w:t>
            </w:r>
            <w:r w:rsidRPr="008C1B9A">
              <w:rPr>
                <w:iCs/>
                <w:sz w:val="20"/>
                <w:szCs w:val="20"/>
                <w:lang w:eastAsia="ar-SA" w:bidi="ar-SA"/>
              </w:rPr>
              <w:t>К.</w:t>
            </w:r>
            <w:r w:rsidR="00A75381">
              <w:rPr>
                <w:iCs/>
                <w:sz w:val="20"/>
                <w:szCs w:val="20"/>
                <w:lang w:eastAsia="ar-SA" w:bidi="ar-SA"/>
              </w:rPr>
              <w:t xml:space="preserve"> </w:t>
            </w:r>
            <w:r w:rsidRPr="008C1B9A">
              <w:rPr>
                <w:iCs/>
                <w:sz w:val="20"/>
                <w:szCs w:val="20"/>
                <w:lang w:eastAsia="ar-SA" w:bidi="ar-SA"/>
              </w:rPr>
              <w:t>Маркса и ул.</w:t>
            </w:r>
            <w:r w:rsidR="00A75381">
              <w:rPr>
                <w:iCs/>
                <w:sz w:val="20"/>
                <w:szCs w:val="20"/>
                <w:lang w:eastAsia="ar-SA" w:bidi="ar-SA"/>
              </w:rPr>
              <w:t xml:space="preserve"> </w:t>
            </w:r>
            <w:r w:rsidRPr="008C1B9A">
              <w:rPr>
                <w:iCs/>
                <w:sz w:val="20"/>
                <w:szCs w:val="20"/>
                <w:lang w:eastAsia="ar-SA" w:bidi="ar-SA"/>
              </w:rPr>
              <w:t>Буден</w:t>
            </w:r>
            <w:r w:rsidR="00364213">
              <w:rPr>
                <w:iCs/>
                <w:sz w:val="20"/>
                <w:szCs w:val="20"/>
                <w:lang w:eastAsia="ar-SA" w:bidi="ar-SA"/>
              </w:rPr>
              <w:t>н</w:t>
            </w:r>
            <w:r w:rsidRPr="008C1B9A">
              <w:rPr>
                <w:iCs/>
                <w:sz w:val="20"/>
                <w:szCs w:val="20"/>
                <w:lang w:eastAsia="ar-SA" w:bidi="ar-SA"/>
              </w:rPr>
              <w:t>ого</w:t>
            </w:r>
          </w:p>
        </w:tc>
        <w:tc>
          <w:tcPr>
            <w:tcW w:w="1272" w:type="pct"/>
            <w:tcBorders>
              <w:top w:val="nil"/>
              <w:left w:val="nil"/>
              <w:bottom w:val="single" w:sz="4" w:space="0" w:color="auto"/>
              <w:right w:val="single" w:sz="4" w:space="0" w:color="auto"/>
            </w:tcBorders>
            <w:shd w:val="clear" w:color="auto" w:fill="auto"/>
            <w:vAlign w:val="center"/>
            <w:hideMark/>
          </w:tcPr>
          <w:p w14:paraId="735EF89E" w14:textId="77777777" w:rsidR="008C1B9A" w:rsidRPr="008C1B9A" w:rsidRDefault="008C1B9A" w:rsidP="00BA0042">
            <w:pPr>
              <w:autoSpaceDE/>
              <w:autoSpaceDN/>
              <w:spacing w:line="240" w:lineRule="auto"/>
              <w:ind w:firstLine="0"/>
              <w:jc w:val="center"/>
              <w:rPr>
                <w:sz w:val="20"/>
                <w:szCs w:val="20"/>
              </w:rPr>
            </w:pPr>
            <w:r w:rsidRPr="008C1B9A">
              <w:rPr>
                <w:sz w:val="20"/>
                <w:szCs w:val="20"/>
              </w:rPr>
              <w:t>32600</w:t>
            </w:r>
          </w:p>
        </w:tc>
      </w:tr>
      <w:tr w:rsidR="008C1B9A" w:rsidRPr="007B0056" w14:paraId="3CB72774" w14:textId="77777777" w:rsidTr="00BA0042">
        <w:trPr>
          <w:trHeight w:val="397"/>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20639E02" w14:textId="77777777" w:rsidR="008C1B9A" w:rsidRPr="008C1B9A" w:rsidRDefault="008C1B9A" w:rsidP="00BA0042">
            <w:pPr>
              <w:autoSpaceDE/>
              <w:autoSpaceDN/>
              <w:spacing w:line="240" w:lineRule="auto"/>
              <w:ind w:firstLine="0"/>
              <w:jc w:val="center"/>
              <w:rPr>
                <w:sz w:val="20"/>
                <w:szCs w:val="20"/>
                <w:lang w:bidi="ar-SA"/>
              </w:rPr>
            </w:pPr>
            <w:r w:rsidRPr="008C1B9A">
              <w:rPr>
                <w:sz w:val="20"/>
                <w:szCs w:val="20"/>
                <w:lang w:bidi="ar-SA"/>
              </w:rPr>
              <w:t>1.1.5</w:t>
            </w:r>
          </w:p>
        </w:tc>
        <w:tc>
          <w:tcPr>
            <w:tcW w:w="3203" w:type="pct"/>
            <w:tcBorders>
              <w:top w:val="nil"/>
              <w:left w:val="nil"/>
              <w:bottom w:val="single" w:sz="4" w:space="0" w:color="auto"/>
              <w:right w:val="single" w:sz="4" w:space="0" w:color="auto"/>
            </w:tcBorders>
            <w:shd w:val="clear" w:color="auto" w:fill="auto"/>
            <w:vAlign w:val="center"/>
            <w:hideMark/>
          </w:tcPr>
          <w:p w14:paraId="28B185E6" w14:textId="32AE9E1C" w:rsidR="008C1B9A" w:rsidRPr="008C1B9A" w:rsidRDefault="008C1B9A" w:rsidP="00BA0042">
            <w:pPr>
              <w:autoSpaceDE/>
              <w:autoSpaceDN/>
              <w:spacing w:line="240" w:lineRule="auto"/>
              <w:ind w:firstLine="0"/>
              <w:jc w:val="left"/>
              <w:rPr>
                <w:sz w:val="20"/>
                <w:szCs w:val="20"/>
              </w:rPr>
            </w:pPr>
            <w:r w:rsidRPr="008C1B9A">
              <w:rPr>
                <w:iCs/>
                <w:sz w:val="20"/>
                <w:szCs w:val="20"/>
                <w:lang w:eastAsia="ar-SA" w:bidi="ar-SA"/>
              </w:rPr>
              <w:t>Строительство сетей теплоснабжения в районе Левобережье 2 (ул.</w:t>
            </w:r>
            <w:r w:rsidR="00364213">
              <w:rPr>
                <w:iCs/>
                <w:sz w:val="20"/>
                <w:szCs w:val="20"/>
                <w:lang w:eastAsia="ar-SA" w:bidi="ar-SA"/>
              </w:rPr>
              <w:t xml:space="preserve"> </w:t>
            </w:r>
            <w:r w:rsidRPr="008C1B9A">
              <w:rPr>
                <w:iCs/>
                <w:sz w:val="20"/>
                <w:szCs w:val="20"/>
                <w:lang w:eastAsia="ar-SA" w:bidi="ar-SA"/>
              </w:rPr>
              <w:t>Толстого - ул.</w:t>
            </w:r>
            <w:r w:rsidR="00364213">
              <w:rPr>
                <w:iCs/>
                <w:sz w:val="20"/>
                <w:szCs w:val="20"/>
                <w:lang w:eastAsia="ar-SA" w:bidi="ar-SA"/>
              </w:rPr>
              <w:t xml:space="preserve"> </w:t>
            </w:r>
            <w:r w:rsidRPr="008C1B9A">
              <w:rPr>
                <w:iCs/>
                <w:sz w:val="20"/>
                <w:szCs w:val="20"/>
                <w:lang w:eastAsia="ar-SA" w:bidi="ar-SA"/>
              </w:rPr>
              <w:t>Пехтина - ул.</w:t>
            </w:r>
            <w:r w:rsidR="00364213">
              <w:rPr>
                <w:iCs/>
                <w:sz w:val="20"/>
                <w:szCs w:val="20"/>
                <w:lang w:eastAsia="ar-SA" w:bidi="ar-SA"/>
              </w:rPr>
              <w:t xml:space="preserve"> </w:t>
            </w:r>
            <w:r w:rsidRPr="008C1B9A">
              <w:rPr>
                <w:iCs/>
                <w:sz w:val="20"/>
                <w:szCs w:val="20"/>
                <w:lang w:eastAsia="ar-SA" w:bidi="ar-SA"/>
              </w:rPr>
              <w:t>Сибирская)</w:t>
            </w:r>
          </w:p>
        </w:tc>
        <w:tc>
          <w:tcPr>
            <w:tcW w:w="1272" w:type="pct"/>
            <w:tcBorders>
              <w:top w:val="nil"/>
              <w:left w:val="nil"/>
              <w:bottom w:val="single" w:sz="4" w:space="0" w:color="auto"/>
              <w:right w:val="single" w:sz="4" w:space="0" w:color="auto"/>
            </w:tcBorders>
            <w:shd w:val="clear" w:color="auto" w:fill="auto"/>
            <w:vAlign w:val="center"/>
            <w:hideMark/>
          </w:tcPr>
          <w:p w14:paraId="3D6A93DC" w14:textId="77777777" w:rsidR="008C1B9A" w:rsidRPr="008C1B9A" w:rsidRDefault="008C1B9A" w:rsidP="00BA0042">
            <w:pPr>
              <w:autoSpaceDE/>
              <w:autoSpaceDN/>
              <w:spacing w:line="240" w:lineRule="auto"/>
              <w:ind w:firstLine="0"/>
              <w:jc w:val="center"/>
              <w:rPr>
                <w:sz w:val="20"/>
                <w:szCs w:val="20"/>
              </w:rPr>
            </w:pPr>
            <w:r w:rsidRPr="008C1B9A">
              <w:rPr>
                <w:sz w:val="20"/>
                <w:szCs w:val="20"/>
              </w:rPr>
              <w:t>35948</w:t>
            </w:r>
          </w:p>
        </w:tc>
      </w:tr>
      <w:tr w:rsidR="008C1B9A" w:rsidRPr="007B0056" w14:paraId="307DC4BC" w14:textId="77777777" w:rsidTr="00BA0042">
        <w:trPr>
          <w:trHeight w:val="397"/>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59716062" w14:textId="77777777" w:rsidR="008C1B9A" w:rsidRPr="008C1B9A" w:rsidRDefault="008C1B9A" w:rsidP="00BA0042">
            <w:pPr>
              <w:autoSpaceDE/>
              <w:autoSpaceDN/>
              <w:spacing w:line="240" w:lineRule="auto"/>
              <w:ind w:firstLine="0"/>
              <w:jc w:val="center"/>
              <w:rPr>
                <w:sz w:val="20"/>
                <w:szCs w:val="20"/>
                <w:lang w:bidi="ar-SA"/>
              </w:rPr>
            </w:pPr>
            <w:r w:rsidRPr="008C1B9A">
              <w:rPr>
                <w:sz w:val="20"/>
                <w:szCs w:val="20"/>
                <w:lang w:bidi="ar-SA"/>
              </w:rPr>
              <w:t>1.1.6</w:t>
            </w:r>
          </w:p>
        </w:tc>
        <w:tc>
          <w:tcPr>
            <w:tcW w:w="3203" w:type="pct"/>
            <w:tcBorders>
              <w:top w:val="nil"/>
              <w:left w:val="nil"/>
              <w:bottom w:val="single" w:sz="4" w:space="0" w:color="auto"/>
              <w:right w:val="single" w:sz="4" w:space="0" w:color="auto"/>
            </w:tcBorders>
            <w:shd w:val="clear" w:color="auto" w:fill="auto"/>
            <w:vAlign w:val="center"/>
            <w:hideMark/>
          </w:tcPr>
          <w:p w14:paraId="6D8B883C" w14:textId="0E98DC58" w:rsidR="008C1B9A" w:rsidRPr="008C1B9A" w:rsidRDefault="008C1B9A" w:rsidP="00BA0042">
            <w:pPr>
              <w:autoSpaceDE/>
              <w:autoSpaceDN/>
              <w:spacing w:line="240" w:lineRule="auto"/>
              <w:ind w:firstLine="0"/>
              <w:jc w:val="left"/>
              <w:rPr>
                <w:sz w:val="20"/>
                <w:szCs w:val="20"/>
              </w:rPr>
            </w:pPr>
            <w:r w:rsidRPr="008C1B9A">
              <w:rPr>
                <w:iCs/>
                <w:sz w:val="20"/>
                <w:szCs w:val="20"/>
                <w:lang w:eastAsia="ar-SA" w:bidi="ar-SA"/>
              </w:rPr>
              <w:t>Строительство сетей теплоснабжения в районе Левобережье 2 (ул.</w:t>
            </w:r>
            <w:r w:rsidR="00364213">
              <w:rPr>
                <w:iCs/>
                <w:sz w:val="20"/>
                <w:szCs w:val="20"/>
                <w:lang w:eastAsia="ar-SA" w:bidi="ar-SA"/>
              </w:rPr>
              <w:t xml:space="preserve"> </w:t>
            </w:r>
            <w:proofErr w:type="spellStart"/>
            <w:r w:rsidRPr="008C1B9A">
              <w:rPr>
                <w:iCs/>
                <w:sz w:val="20"/>
                <w:szCs w:val="20"/>
                <w:lang w:eastAsia="ar-SA" w:bidi="ar-SA"/>
              </w:rPr>
              <w:t>К.Маркса</w:t>
            </w:r>
            <w:proofErr w:type="spellEnd"/>
            <w:r w:rsidRPr="008C1B9A">
              <w:rPr>
                <w:iCs/>
                <w:sz w:val="20"/>
                <w:szCs w:val="20"/>
                <w:lang w:eastAsia="ar-SA" w:bidi="ar-SA"/>
              </w:rPr>
              <w:t xml:space="preserve"> - ул.</w:t>
            </w:r>
            <w:r w:rsidR="00364213">
              <w:rPr>
                <w:iCs/>
                <w:sz w:val="20"/>
                <w:szCs w:val="20"/>
                <w:lang w:eastAsia="ar-SA" w:bidi="ar-SA"/>
              </w:rPr>
              <w:t xml:space="preserve"> </w:t>
            </w:r>
            <w:r w:rsidRPr="008C1B9A">
              <w:rPr>
                <w:iCs/>
                <w:sz w:val="20"/>
                <w:szCs w:val="20"/>
                <w:lang w:eastAsia="ar-SA" w:bidi="ar-SA"/>
              </w:rPr>
              <w:t>Пехтина)</w:t>
            </w:r>
          </w:p>
        </w:tc>
        <w:tc>
          <w:tcPr>
            <w:tcW w:w="1272" w:type="pct"/>
            <w:tcBorders>
              <w:top w:val="nil"/>
              <w:left w:val="nil"/>
              <w:bottom w:val="single" w:sz="4" w:space="0" w:color="auto"/>
              <w:right w:val="single" w:sz="4" w:space="0" w:color="auto"/>
            </w:tcBorders>
            <w:shd w:val="clear" w:color="auto" w:fill="auto"/>
            <w:vAlign w:val="center"/>
            <w:hideMark/>
          </w:tcPr>
          <w:p w14:paraId="1CF65092" w14:textId="77777777" w:rsidR="008C1B9A" w:rsidRPr="008C1B9A" w:rsidRDefault="008C1B9A" w:rsidP="00BA0042">
            <w:pPr>
              <w:autoSpaceDE/>
              <w:autoSpaceDN/>
              <w:spacing w:line="240" w:lineRule="auto"/>
              <w:ind w:firstLine="0"/>
              <w:jc w:val="center"/>
              <w:rPr>
                <w:sz w:val="20"/>
                <w:szCs w:val="20"/>
              </w:rPr>
            </w:pPr>
            <w:r w:rsidRPr="008C1B9A">
              <w:rPr>
                <w:sz w:val="20"/>
                <w:szCs w:val="20"/>
              </w:rPr>
              <w:t>18500</w:t>
            </w:r>
          </w:p>
        </w:tc>
      </w:tr>
      <w:tr w:rsidR="00F462B7" w:rsidRPr="007B0056" w14:paraId="50EDC0E7" w14:textId="77777777" w:rsidTr="00BA0042">
        <w:trPr>
          <w:trHeight w:val="397"/>
        </w:trPr>
        <w:tc>
          <w:tcPr>
            <w:tcW w:w="525" w:type="pct"/>
            <w:tcBorders>
              <w:top w:val="nil"/>
              <w:left w:val="single" w:sz="4" w:space="0" w:color="auto"/>
              <w:bottom w:val="single" w:sz="4" w:space="0" w:color="auto"/>
              <w:right w:val="single" w:sz="4" w:space="0" w:color="auto"/>
            </w:tcBorders>
            <w:shd w:val="clear" w:color="auto" w:fill="auto"/>
            <w:noWrap/>
            <w:vAlign w:val="center"/>
          </w:tcPr>
          <w:p w14:paraId="672378C2" w14:textId="4C0E3A74" w:rsidR="00F462B7" w:rsidRPr="008C1B9A" w:rsidRDefault="00F462B7" w:rsidP="00BA0042">
            <w:pPr>
              <w:autoSpaceDE/>
              <w:autoSpaceDN/>
              <w:spacing w:line="240" w:lineRule="auto"/>
              <w:ind w:firstLine="0"/>
              <w:jc w:val="center"/>
              <w:rPr>
                <w:sz w:val="20"/>
                <w:szCs w:val="20"/>
                <w:lang w:bidi="ar-SA"/>
              </w:rPr>
            </w:pPr>
            <w:r>
              <w:rPr>
                <w:sz w:val="20"/>
                <w:szCs w:val="20"/>
                <w:lang w:bidi="ar-SA"/>
              </w:rPr>
              <w:t>1.1.7</w:t>
            </w:r>
          </w:p>
        </w:tc>
        <w:tc>
          <w:tcPr>
            <w:tcW w:w="3203" w:type="pct"/>
            <w:tcBorders>
              <w:top w:val="nil"/>
              <w:left w:val="nil"/>
              <w:bottom w:val="single" w:sz="4" w:space="0" w:color="auto"/>
              <w:right w:val="single" w:sz="4" w:space="0" w:color="auto"/>
            </w:tcBorders>
            <w:shd w:val="clear" w:color="auto" w:fill="auto"/>
            <w:vAlign w:val="center"/>
          </w:tcPr>
          <w:p w14:paraId="56DC9686" w14:textId="5160848F" w:rsidR="00F462B7" w:rsidRPr="008C1B9A" w:rsidRDefault="00E8694C" w:rsidP="00BA0042">
            <w:pPr>
              <w:autoSpaceDE/>
              <w:autoSpaceDN/>
              <w:spacing w:line="240" w:lineRule="auto"/>
              <w:ind w:firstLine="0"/>
              <w:jc w:val="left"/>
              <w:rPr>
                <w:iCs/>
                <w:sz w:val="20"/>
                <w:szCs w:val="20"/>
                <w:lang w:eastAsia="ar-SA" w:bidi="ar-SA"/>
              </w:rPr>
            </w:pPr>
            <w:r>
              <w:rPr>
                <w:iCs/>
                <w:sz w:val="20"/>
                <w:szCs w:val="20"/>
                <w:lang w:eastAsia="ar-SA" w:bidi="ar-SA"/>
              </w:rPr>
              <w:t>Строительство</w:t>
            </w:r>
            <w:r w:rsidR="00F462B7">
              <w:rPr>
                <w:iCs/>
                <w:sz w:val="20"/>
                <w:szCs w:val="20"/>
                <w:lang w:eastAsia="ar-SA" w:bidi="ar-SA"/>
              </w:rPr>
              <w:t xml:space="preserve"> сети теплоснабжения от Уз 905 </w:t>
            </w:r>
            <w:proofErr w:type="spellStart"/>
            <w:r w:rsidR="00F462B7">
              <w:rPr>
                <w:iCs/>
                <w:sz w:val="20"/>
                <w:szCs w:val="20"/>
                <w:lang w:eastAsia="ar-SA" w:bidi="ar-SA"/>
              </w:rPr>
              <w:t>Химмашевское</w:t>
            </w:r>
            <w:proofErr w:type="spellEnd"/>
            <w:r w:rsidR="00F462B7">
              <w:rPr>
                <w:iCs/>
                <w:sz w:val="20"/>
                <w:szCs w:val="20"/>
                <w:lang w:eastAsia="ar-SA" w:bidi="ar-SA"/>
              </w:rPr>
              <w:t xml:space="preserve"> шоссе до Уз 911 ул. </w:t>
            </w:r>
            <w:proofErr w:type="gramStart"/>
            <w:r w:rsidR="00F462B7">
              <w:rPr>
                <w:iCs/>
                <w:sz w:val="20"/>
                <w:szCs w:val="20"/>
                <w:lang w:eastAsia="ar-SA" w:bidi="ar-SA"/>
              </w:rPr>
              <w:t>Техническая</w:t>
            </w:r>
            <w:proofErr w:type="gramEnd"/>
            <w:r w:rsidR="00F462B7">
              <w:rPr>
                <w:iCs/>
                <w:sz w:val="20"/>
                <w:szCs w:val="20"/>
                <w:lang w:eastAsia="ar-SA" w:bidi="ar-SA"/>
              </w:rPr>
              <w:t xml:space="preserve"> 2Ду400</w:t>
            </w:r>
          </w:p>
        </w:tc>
        <w:tc>
          <w:tcPr>
            <w:tcW w:w="1272" w:type="pct"/>
            <w:tcBorders>
              <w:top w:val="nil"/>
              <w:left w:val="nil"/>
              <w:bottom w:val="single" w:sz="4" w:space="0" w:color="auto"/>
              <w:right w:val="single" w:sz="4" w:space="0" w:color="auto"/>
            </w:tcBorders>
            <w:shd w:val="clear" w:color="auto" w:fill="auto"/>
            <w:vAlign w:val="center"/>
          </w:tcPr>
          <w:p w14:paraId="678769AB" w14:textId="22341689" w:rsidR="00F462B7" w:rsidRPr="008C1B9A" w:rsidRDefault="00F462B7" w:rsidP="00BA0042">
            <w:pPr>
              <w:autoSpaceDE/>
              <w:autoSpaceDN/>
              <w:spacing w:line="240" w:lineRule="auto"/>
              <w:ind w:firstLine="0"/>
              <w:jc w:val="center"/>
              <w:rPr>
                <w:sz w:val="20"/>
                <w:szCs w:val="20"/>
              </w:rPr>
            </w:pPr>
            <w:r>
              <w:rPr>
                <w:sz w:val="20"/>
                <w:szCs w:val="20"/>
              </w:rPr>
              <w:t>212000</w:t>
            </w:r>
          </w:p>
        </w:tc>
      </w:tr>
      <w:tr w:rsidR="008C1B9A" w:rsidRPr="00866EDE" w14:paraId="18C27B22"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63F13603" w14:textId="77777777" w:rsidR="008C1B9A" w:rsidRPr="00F462B7" w:rsidRDefault="008C1B9A" w:rsidP="00BA0042">
            <w:pPr>
              <w:autoSpaceDE/>
              <w:autoSpaceDN/>
              <w:spacing w:line="240" w:lineRule="auto"/>
              <w:ind w:firstLine="0"/>
              <w:jc w:val="center"/>
              <w:rPr>
                <w:b/>
                <w:sz w:val="20"/>
              </w:rPr>
            </w:pPr>
            <w:r w:rsidRPr="00F462B7">
              <w:rPr>
                <w:b/>
                <w:sz w:val="20"/>
              </w:rPr>
              <w:t>1.2</w:t>
            </w:r>
          </w:p>
        </w:tc>
        <w:tc>
          <w:tcPr>
            <w:tcW w:w="3203" w:type="pct"/>
            <w:tcBorders>
              <w:top w:val="nil"/>
              <w:left w:val="nil"/>
              <w:bottom w:val="single" w:sz="4" w:space="0" w:color="auto"/>
              <w:right w:val="single" w:sz="4" w:space="0" w:color="auto"/>
            </w:tcBorders>
            <w:shd w:val="clear" w:color="auto" w:fill="auto"/>
            <w:vAlign w:val="center"/>
            <w:hideMark/>
          </w:tcPr>
          <w:p w14:paraId="37B20980" w14:textId="77777777" w:rsidR="008C1B9A" w:rsidRPr="00F462B7" w:rsidRDefault="008C1B9A" w:rsidP="00BA0042">
            <w:pPr>
              <w:autoSpaceDE/>
              <w:autoSpaceDN/>
              <w:spacing w:line="240" w:lineRule="auto"/>
              <w:ind w:firstLine="0"/>
              <w:jc w:val="left"/>
              <w:rPr>
                <w:b/>
                <w:sz w:val="20"/>
              </w:rPr>
            </w:pPr>
            <w:r w:rsidRPr="00F462B7">
              <w:rPr>
                <w:b/>
                <w:sz w:val="20"/>
              </w:rPr>
              <w:t>Строительство объектов недвижимого имущества тепловых сетей для переключения тепловых нагрузок потребителей от котельных АО «</w:t>
            </w:r>
            <w:proofErr w:type="spellStart"/>
            <w:r w:rsidRPr="00F462B7">
              <w:rPr>
                <w:b/>
                <w:sz w:val="20"/>
              </w:rPr>
              <w:t>Реммаш</w:t>
            </w:r>
            <w:proofErr w:type="spellEnd"/>
            <w:r w:rsidRPr="00F462B7">
              <w:rPr>
                <w:b/>
                <w:sz w:val="20"/>
              </w:rPr>
              <w:t>» и ООО «Свет» на ТЭЦ АО «РИР»</w:t>
            </w:r>
          </w:p>
        </w:tc>
        <w:tc>
          <w:tcPr>
            <w:tcW w:w="1272" w:type="pct"/>
            <w:tcBorders>
              <w:top w:val="nil"/>
              <w:left w:val="nil"/>
              <w:bottom w:val="single" w:sz="4" w:space="0" w:color="auto"/>
              <w:right w:val="single" w:sz="4" w:space="0" w:color="auto"/>
            </w:tcBorders>
            <w:shd w:val="clear" w:color="auto" w:fill="auto"/>
            <w:vAlign w:val="center"/>
            <w:hideMark/>
          </w:tcPr>
          <w:p w14:paraId="4423495E" w14:textId="591BF627" w:rsidR="008C1B9A" w:rsidRPr="00F462B7" w:rsidRDefault="008C1B9A" w:rsidP="00BA0042">
            <w:pPr>
              <w:autoSpaceDE/>
              <w:autoSpaceDN/>
              <w:spacing w:line="240" w:lineRule="auto"/>
              <w:ind w:firstLine="0"/>
              <w:jc w:val="center"/>
              <w:rPr>
                <w:rFonts w:ascii="Times New Roman1" w:hAnsi="Times New Roman1"/>
                <w:b/>
                <w:sz w:val="20"/>
              </w:rPr>
            </w:pPr>
            <w:r w:rsidRPr="008C1B9A">
              <w:rPr>
                <w:rFonts w:ascii="Times New Roman1" w:hAnsi="Times New Roman1" w:cs="Arial"/>
                <w:b/>
                <w:bCs/>
                <w:sz w:val="20"/>
                <w:szCs w:val="20"/>
                <w:lang w:bidi="ar-SA"/>
              </w:rPr>
              <w:t>109964</w:t>
            </w:r>
          </w:p>
        </w:tc>
      </w:tr>
      <w:tr w:rsidR="008C1B9A" w:rsidRPr="00866EDE" w14:paraId="09CF7861"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77FA94F9" w14:textId="77777777" w:rsidR="008C1B9A" w:rsidRPr="00F462B7" w:rsidRDefault="008C1B9A" w:rsidP="00BA0042">
            <w:pPr>
              <w:autoSpaceDE/>
              <w:autoSpaceDN/>
              <w:spacing w:line="240" w:lineRule="auto"/>
              <w:ind w:firstLine="0"/>
              <w:jc w:val="center"/>
              <w:rPr>
                <w:sz w:val="20"/>
              </w:rPr>
            </w:pPr>
            <w:r w:rsidRPr="00F462B7">
              <w:rPr>
                <w:sz w:val="20"/>
              </w:rPr>
              <w:t>1.2.1</w:t>
            </w:r>
          </w:p>
        </w:tc>
        <w:tc>
          <w:tcPr>
            <w:tcW w:w="3203" w:type="pct"/>
            <w:tcBorders>
              <w:top w:val="nil"/>
              <w:left w:val="nil"/>
              <w:bottom w:val="single" w:sz="4" w:space="0" w:color="auto"/>
              <w:right w:val="single" w:sz="4" w:space="0" w:color="auto"/>
            </w:tcBorders>
            <w:shd w:val="clear" w:color="auto" w:fill="auto"/>
            <w:vAlign w:val="center"/>
            <w:hideMark/>
          </w:tcPr>
          <w:p w14:paraId="63321B8D" w14:textId="77777777" w:rsidR="008C1B9A" w:rsidRPr="00F462B7" w:rsidRDefault="008C1B9A" w:rsidP="00BA0042">
            <w:pPr>
              <w:autoSpaceDE/>
              <w:autoSpaceDN/>
              <w:spacing w:line="240" w:lineRule="auto"/>
              <w:ind w:firstLine="0"/>
              <w:jc w:val="left"/>
              <w:rPr>
                <w:sz w:val="20"/>
              </w:rPr>
            </w:pPr>
            <w:r w:rsidRPr="00F462B7">
              <w:rPr>
                <w:sz w:val="20"/>
              </w:rPr>
              <w:t xml:space="preserve">Строительство теплотрассы от ТК-1070 ул. Ф. Васильева д.1 до Уз-1010 ул. Драгунова д.50, L-0,6 км, Ду200 (подземная канальная прокладка с теплоизоляцией из ППУ). </w:t>
            </w:r>
          </w:p>
        </w:tc>
        <w:tc>
          <w:tcPr>
            <w:tcW w:w="1272" w:type="pct"/>
            <w:tcBorders>
              <w:top w:val="nil"/>
              <w:left w:val="nil"/>
              <w:bottom w:val="single" w:sz="4" w:space="0" w:color="auto"/>
              <w:right w:val="single" w:sz="4" w:space="0" w:color="auto"/>
            </w:tcBorders>
            <w:shd w:val="clear" w:color="auto" w:fill="auto"/>
            <w:vAlign w:val="center"/>
            <w:hideMark/>
          </w:tcPr>
          <w:p w14:paraId="1457DD3F" w14:textId="20BF2B5C" w:rsidR="008C1B9A" w:rsidRPr="00F462B7" w:rsidRDefault="008C1B9A" w:rsidP="00BA0042">
            <w:pPr>
              <w:autoSpaceDE/>
              <w:autoSpaceDN/>
              <w:spacing w:line="240" w:lineRule="auto"/>
              <w:ind w:firstLine="0"/>
              <w:jc w:val="center"/>
              <w:rPr>
                <w:rFonts w:ascii="Times New Roman1" w:hAnsi="Times New Roman1"/>
                <w:sz w:val="20"/>
              </w:rPr>
            </w:pPr>
            <w:r w:rsidRPr="008C1B9A">
              <w:rPr>
                <w:rFonts w:ascii="Times New Roman1" w:hAnsi="Times New Roman1" w:cs="Arial"/>
                <w:sz w:val="20"/>
                <w:szCs w:val="20"/>
                <w:lang w:bidi="ar-SA"/>
              </w:rPr>
              <w:t>23022</w:t>
            </w:r>
          </w:p>
        </w:tc>
      </w:tr>
      <w:tr w:rsidR="008C1B9A" w:rsidRPr="00866EDE" w14:paraId="7828ADDD"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7749E771" w14:textId="77777777" w:rsidR="008C1B9A" w:rsidRPr="00F462B7" w:rsidRDefault="008C1B9A" w:rsidP="00BA0042">
            <w:pPr>
              <w:autoSpaceDE/>
              <w:autoSpaceDN/>
              <w:spacing w:line="240" w:lineRule="auto"/>
              <w:ind w:firstLine="0"/>
              <w:jc w:val="center"/>
              <w:rPr>
                <w:sz w:val="20"/>
              </w:rPr>
            </w:pPr>
            <w:r w:rsidRPr="00F462B7">
              <w:rPr>
                <w:sz w:val="20"/>
              </w:rPr>
              <w:t>1.2.2</w:t>
            </w:r>
          </w:p>
        </w:tc>
        <w:tc>
          <w:tcPr>
            <w:tcW w:w="3203" w:type="pct"/>
            <w:tcBorders>
              <w:top w:val="nil"/>
              <w:left w:val="nil"/>
              <w:bottom w:val="single" w:sz="4" w:space="0" w:color="auto"/>
              <w:right w:val="single" w:sz="4" w:space="0" w:color="auto"/>
            </w:tcBorders>
            <w:shd w:val="clear" w:color="auto" w:fill="auto"/>
            <w:vAlign w:val="center"/>
            <w:hideMark/>
          </w:tcPr>
          <w:p w14:paraId="6940E1D2" w14:textId="77777777" w:rsidR="008C1B9A" w:rsidRPr="00F462B7" w:rsidRDefault="008C1B9A" w:rsidP="00BA0042">
            <w:pPr>
              <w:autoSpaceDE/>
              <w:autoSpaceDN/>
              <w:spacing w:line="240" w:lineRule="auto"/>
              <w:ind w:firstLine="0"/>
              <w:jc w:val="left"/>
              <w:rPr>
                <w:sz w:val="20"/>
              </w:rPr>
            </w:pPr>
            <w:r w:rsidRPr="00F462B7">
              <w:rPr>
                <w:sz w:val="20"/>
              </w:rPr>
              <w:t xml:space="preserve">Строительство теплотрассы над железной дорогой </w:t>
            </w:r>
          </w:p>
        </w:tc>
        <w:tc>
          <w:tcPr>
            <w:tcW w:w="1272" w:type="pct"/>
            <w:tcBorders>
              <w:top w:val="nil"/>
              <w:left w:val="nil"/>
              <w:bottom w:val="single" w:sz="4" w:space="0" w:color="auto"/>
              <w:right w:val="single" w:sz="4" w:space="0" w:color="auto"/>
            </w:tcBorders>
            <w:shd w:val="clear" w:color="auto" w:fill="auto"/>
            <w:vAlign w:val="center"/>
            <w:hideMark/>
          </w:tcPr>
          <w:p w14:paraId="79241438" w14:textId="60EF1F31" w:rsidR="008C1B9A" w:rsidRPr="00F462B7" w:rsidRDefault="008C1B9A" w:rsidP="00BA0042">
            <w:pPr>
              <w:autoSpaceDE/>
              <w:autoSpaceDN/>
              <w:spacing w:line="240" w:lineRule="auto"/>
              <w:ind w:firstLine="0"/>
              <w:jc w:val="center"/>
              <w:rPr>
                <w:rFonts w:ascii="Times New Roman1" w:hAnsi="Times New Roman1"/>
                <w:sz w:val="20"/>
              </w:rPr>
            </w:pPr>
            <w:r w:rsidRPr="008C1B9A">
              <w:rPr>
                <w:rFonts w:ascii="Times New Roman1" w:hAnsi="Times New Roman1" w:cs="Arial"/>
                <w:sz w:val="20"/>
                <w:szCs w:val="20"/>
                <w:lang w:bidi="ar-SA"/>
              </w:rPr>
              <w:t>25217</w:t>
            </w:r>
          </w:p>
        </w:tc>
      </w:tr>
      <w:tr w:rsidR="008C1B9A" w:rsidRPr="00866EDE" w14:paraId="51B86215"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4BA2EB59" w14:textId="77777777" w:rsidR="008C1B9A" w:rsidRPr="00F462B7" w:rsidRDefault="008C1B9A" w:rsidP="00BA0042">
            <w:pPr>
              <w:autoSpaceDE/>
              <w:autoSpaceDN/>
              <w:spacing w:line="240" w:lineRule="auto"/>
              <w:ind w:firstLine="0"/>
              <w:jc w:val="center"/>
              <w:rPr>
                <w:sz w:val="20"/>
              </w:rPr>
            </w:pPr>
            <w:r w:rsidRPr="00F462B7">
              <w:rPr>
                <w:sz w:val="20"/>
              </w:rPr>
              <w:t>1.2.3</w:t>
            </w:r>
          </w:p>
        </w:tc>
        <w:tc>
          <w:tcPr>
            <w:tcW w:w="3203" w:type="pct"/>
            <w:tcBorders>
              <w:top w:val="nil"/>
              <w:left w:val="nil"/>
              <w:bottom w:val="single" w:sz="4" w:space="0" w:color="auto"/>
              <w:right w:val="single" w:sz="4" w:space="0" w:color="auto"/>
            </w:tcBorders>
            <w:shd w:val="clear" w:color="auto" w:fill="auto"/>
            <w:vAlign w:val="center"/>
            <w:hideMark/>
          </w:tcPr>
          <w:p w14:paraId="442B9D1C" w14:textId="77777777" w:rsidR="008C1B9A" w:rsidRPr="00F462B7" w:rsidRDefault="008C1B9A" w:rsidP="00BA0042">
            <w:pPr>
              <w:autoSpaceDE/>
              <w:autoSpaceDN/>
              <w:spacing w:line="240" w:lineRule="auto"/>
              <w:ind w:firstLine="0"/>
              <w:jc w:val="left"/>
              <w:rPr>
                <w:sz w:val="20"/>
              </w:rPr>
            </w:pPr>
            <w:r w:rsidRPr="00F462B7">
              <w:rPr>
                <w:sz w:val="20"/>
              </w:rPr>
              <w:t xml:space="preserve">Строительство теплотрассы от УЗ-805/2 до УЗ-1173а, L=1,5 км, Ду350 (подземная </w:t>
            </w:r>
            <w:proofErr w:type="spellStart"/>
            <w:r w:rsidRPr="00F462B7">
              <w:rPr>
                <w:sz w:val="20"/>
              </w:rPr>
              <w:t>бесканальная</w:t>
            </w:r>
            <w:proofErr w:type="spellEnd"/>
            <w:r w:rsidRPr="00F462B7">
              <w:rPr>
                <w:sz w:val="20"/>
              </w:rPr>
              <w:t xml:space="preserve"> прокладка с теплоизоляцией из ППУ)  </w:t>
            </w:r>
          </w:p>
        </w:tc>
        <w:tc>
          <w:tcPr>
            <w:tcW w:w="1272" w:type="pct"/>
            <w:tcBorders>
              <w:top w:val="nil"/>
              <w:left w:val="nil"/>
              <w:bottom w:val="single" w:sz="4" w:space="0" w:color="auto"/>
              <w:right w:val="single" w:sz="4" w:space="0" w:color="auto"/>
            </w:tcBorders>
            <w:shd w:val="clear" w:color="auto" w:fill="auto"/>
            <w:vAlign w:val="center"/>
            <w:hideMark/>
          </w:tcPr>
          <w:p w14:paraId="5837049A" w14:textId="508C9289" w:rsidR="008C1B9A" w:rsidRPr="00F462B7" w:rsidRDefault="008C1B9A" w:rsidP="00BA0042">
            <w:pPr>
              <w:autoSpaceDE/>
              <w:autoSpaceDN/>
              <w:spacing w:line="240" w:lineRule="auto"/>
              <w:ind w:firstLine="0"/>
              <w:jc w:val="center"/>
              <w:rPr>
                <w:rFonts w:ascii="Times New Roman1" w:hAnsi="Times New Roman1"/>
                <w:sz w:val="20"/>
              </w:rPr>
            </w:pPr>
            <w:r w:rsidRPr="008C1B9A">
              <w:rPr>
                <w:rFonts w:ascii="Times New Roman1" w:hAnsi="Times New Roman1" w:cs="Arial"/>
                <w:sz w:val="20"/>
                <w:szCs w:val="20"/>
                <w:lang w:bidi="ar-SA"/>
              </w:rPr>
              <w:t>61725</w:t>
            </w:r>
          </w:p>
        </w:tc>
      </w:tr>
      <w:tr w:rsidR="008C1B9A" w:rsidRPr="00F03E1F" w14:paraId="17576046"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2997AD2D" w14:textId="77777777" w:rsidR="008C1B9A" w:rsidRPr="00A75381" w:rsidRDefault="008C1B9A" w:rsidP="00BA0042">
            <w:pPr>
              <w:autoSpaceDE/>
              <w:autoSpaceDN/>
              <w:spacing w:line="240" w:lineRule="auto"/>
              <w:ind w:firstLine="0"/>
              <w:jc w:val="left"/>
              <w:rPr>
                <w:b/>
                <w:sz w:val="20"/>
              </w:rPr>
            </w:pPr>
            <w:r w:rsidRPr="00A75381">
              <w:rPr>
                <w:b/>
                <w:sz w:val="20"/>
              </w:rPr>
              <w:t>Группа 2</w:t>
            </w:r>
          </w:p>
        </w:tc>
        <w:tc>
          <w:tcPr>
            <w:tcW w:w="3203" w:type="pct"/>
            <w:tcBorders>
              <w:top w:val="nil"/>
              <w:left w:val="nil"/>
              <w:bottom w:val="single" w:sz="4" w:space="0" w:color="auto"/>
              <w:right w:val="single" w:sz="4" w:space="0" w:color="auto"/>
            </w:tcBorders>
            <w:shd w:val="clear" w:color="auto" w:fill="auto"/>
            <w:noWrap/>
            <w:vAlign w:val="center"/>
            <w:hideMark/>
          </w:tcPr>
          <w:p w14:paraId="3ADB6041" w14:textId="77777777" w:rsidR="008C1B9A" w:rsidRPr="00A75381" w:rsidRDefault="008C1B9A" w:rsidP="00BA0042">
            <w:pPr>
              <w:autoSpaceDE/>
              <w:autoSpaceDN/>
              <w:spacing w:line="240" w:lineRule="auto"/>
              <w:ind w:firstLine="0"/>
              <w:jc w:val="left"/>
              <w:rPr>
                <w:b/>
                <w:sz w:val="20"/>
              </w:rPr>
            </w:pPr>
            <w:r w:rsidRPr="00A75381">
              <w:rPr>
                <w:b/>
                <w:sz w:val="20"/>
              </w:rPr>
              <w:t xml:space="preserve"> Реконструкция тепловых сетей</w:t>
            </w:r>
          </w:p>
        </w:tc>
        <w:tc>
          <w:tcPr>
            <w:tcW w:w="1272" w:type="pct"/>
            <w:tcBorders>
              <w:top w:val="nil"/>
              <w:left w:val="nil"/>
              <w:bottom w:val="single" w:sz="4" w:space="0" w:color="auto"/>
              <w:right w:val="single" w:sz="4" w:space="0" w:color="auto"/>
            </w:tcBorders>
            <w:shd w:val="clear" w:color="auto" w:fill="auto"/>
            <w:vAlign w:val="center"/>
            <w:hideMark/>
          </w:tcPr>
          <w:p w14:paraId="0D086D57" w14:textId="77777777" w:rsidR="008C1B9A" w:rsidRPr="008C1B9A" w:rsidRDefault="008C1B9A" w:rsidP="00BA0042">
            <w:pPr>
              <w:autoSpaceDE/>
              <w:autoSpaceDN/>
              <w:spacing w:line="240" w:lineRule="auto"/>
              <w:ind w:firstLine="0"/>
              <w:jc w:val="left"/>
              <w:rPr>
                <w:sz w:val="20"/>
                <w:szCs w:val="20"/>
                <w:lang w:bidi="ar-SA"/>
              </w:rPr>
            </w:pPr>
            <w:r w:rsidRPr="008C1B9A">
              <w:rPr>
                <w:sz w:val="20"/>
                <w:szCs w:val="20"/>
                <w:lang w:bidi="ar-SA"/>
              </w:rPr>
              <w:t> </w:t>
            </w:r>
          </w:p>
        </w:tc>
      </w:tr>
      <w:tr w:rsidR="008C1B9A" w:rsidRPr="005E5F9A" w14:paraId="1CD67307"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0E1523B7" w14:textId="77777777" w:rsidR="008C1B9A" w:rsidRPr="00FB6885" w:rsidRDefault="008C1B9A" w:rsidP="00BA0042">
            <w:pPr>
              <w:autoSpaceDE/>
              <w:autoSpaceDN/>
              <w:spacing w:line="240" w:lineRule="auto"/>
              <w:ind w:firstLine="0"/>
              <w:jc w:val="center"/>
              <w:rPr>
                <w:b/>
                <w:sz w:val="20"/>
              </w:rPr>
            </w:pPr>
            <w:r w:rsidRPr="00FB6885">
              <w:rPr>
                <w:b/>
                <w:sz w:val="20"/>
              </w:rPr>
              <w:t>2.1</w:t>
            </w:r>
          </w:p>
        </w:tc>
        <w:tc>
          <w:tcPr>
            <w:tcW w:w="3203" w:type="pct"/>
            <w:tcBorders>
              <w:top w:val="nil"/>
              <w:left w:val="nil"/>
              <w:bottom w:val="single" w:sz="4" w:space="0" w:color="auto"/>
              <w:right w:val="single" w:sz="4" w:space="0" w:color="auto"/>
            </w:tcBorders>
            <w:shd w:val="clear" w:color="auto" w:fill="auto"/>
            <w:vAlign w:val="center"/>
            <w:hideMark/>
          </w:tcPr>
          <w:p w14:paraId="5C07E57E" w14:textId="77777777" w:rsidR="008C1B9A" w:rsidRPr="00F462B7" w:rsidRDefault="008C1B9A" w:rsidP="00BA0042">
            <w:pPr>
              <w:autoSpaceDE/>
              <w:autoSpaceDN/>
              <w:spacing w:line="240" w:lineRule="auto"/>
              <w:ind w:firstLine="0"/>
              <w:jc w:val="left"/>
              <w:rPr>
                <w:b/>
                <w:sz w:val="20"/>
              </w:rPr>
            </w:pPr>
            <w:proofErr w:type="gramStart"/>
            <w:r w:rsidRPr="008C1B9A">
              <w:rPr>
                <w:b/>
                <w:bCs/>
                <w:sz w:val="20"/>
                <w:szCs w:val="20"/>
              </w:rPr>
              <w:t xml:space="preserve">Комплексная реконструкция объектов недвижимого имущества с кадастровыми номерами 18:28:000000:3059, 18:28:000000:3087, 18:28:000000:3107, 18:28:000000:3079, 18:28:000000:498, 18:28:000000:3085, 18:28:000000:3113, 18:28:000000:3055, 18:28:000000:3062, </w:t>
            </w:r>
            <w:r w:rsidRPr="008C1B9A">
              <w:rPr>
                <w:b/>
                <w:sz w:val="20"/>
                <w:szCs w:val="20"/>
              </w:rPr>
              <w:t>18:28:000000:3104, 18:28:000000:2745, 18:28:000000:7888,</w:t>
            </w:r>
            <w:r w:rsidRPr="008C1B9A">
              <w:rPr>
                <w:b/>
                <w:bCs/>
                <w:sz w:val="20"/>
                <w:szCs w:val="20"/>
              </w:rPr>
              <w:t xml:space="preserve"> </w:t>
            </w:r>
            <w:r w:rsidRPr="008C1B9A">
              <w:rPr>
                <w:b/>
                <w:bCs/>
                <w:sz w:val="20"/>
                <w:szCs w:val="20"/>
                <w:u w:val="single"/>
              </w:rPr>
              <w:t>в связи с превышением</w:t>
            </w:r>
            <w:proofErr w:type="gramEnd"/>
            <w:r w:rsidRPr="008C1B9A">
              <w:rPr>
                <w:b/>
                <w:bCs/>
                <w:sz w:val="20"/>
                <w:szCs w:val="20"/>
                <w:u w:val="single"/>
              </w:rPr>
              <w:t xml:space="preserve"> нормативного срока </w:t>
            </w:r>
            <w:r w:rsidRPr="008C1B9A">
              <w:rPr>
                <w:b/>
                <w:bCs/>
                <w:sz w:val="20"/>
                <w:szCs w:val="20"/>
                <w:u w:val="single"/>
              </w:rPr>
              <w:lastRenderedPageBreak/>
              <w:t>эксплуатации</w:t>
            </w:r>
          </w:p>
        </w:tc>
        <w:tc>
          <w:tcPr>
            <w:tcW w:w="1272" w:type="pct"/>
            <w:tcBorders>
              <w:top w:val="nil"/>
              <w:left w:val="nil"/>
              <w:bottom w:val="single" w:sz="4" w:space="0" w:color="auto"/>
              <w:right w:val="single" w:sz="4" w:space="0" w:color="auto"/>
            </w:tcBorders>
            <w:shd w:val="clear" w:color="auto" w:fill="auto"/>
            <w:noWrap/>
            <w:vAlign w:val="center"/>
            <w:hideMark/>
          </w:tcPr>
          <w:p w14:paraId="35FBED96" w14:textId="36022BF1" w:rsidR="008C1B9A" w:rsidRPr="008C1B9A" w:rsidRDefault="00844479" w:rsidP="00BA0042">
            <w:pPr>
              <w:autoSpaceDE/>
              <w:autoSpaceDN/>
              <w:spacing w:line="240" w:lineRule="auto"/>
              <w:ind w:firstLine="0"/>
              <w:jc w:val="center"/>
              <w:rPr>
                <w:b/>
                <w:bCs/>
                <w:sz w:val="20"/>
                <w:szCs w:val="20"/>
                <w:lang w:bidi="ar-SA"/>
              </w:rPr>
            </w:pPr>
            <w:r w:rsidRPr="00844479">
              <w:rPr>
                <w:b/>
                <w:bCs/>
                <w:sz w:val="20"/>
                <w:szCs w:val="20"/>
                <w:lang w:bidi="ar-SA"/>
              </w:rPr>
              <w:lastRenderedPageBreak/>
              <w:t>67497</w:t>
            </w:r>
            <w:r>
              <w:rPr>
                <w:b/>
                <w:bCs/>
                <w:sz w:val="20"/>
                <w:szCs w:val="20"/>
                <w:lang w:bidi="ar-SA"/>
              </w:rPr>
              <w:t>1</w:t>
            </w:r>
          </w:p>
        </w:tc>
      </w:tr>
      <w:tr w:rsidR="008C1B9A" w:rsidRPr="005E5F9A" w14:paraId="3640B423"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6A079DB8" w14:textId="77777777" w:rsidR="008C1B9A" w:rsidRPr="00F462B7" w:rsidRDefault="008C1B9A" w:rsidP="00BA0042">
            <w:pPr>
              <w:autoSpaceDE/>
              <w:autoSpaceDN/>
              <w:spacing w:line="240" w:lineRule="auto"/>
              <w:ind w:firstLine="0"/>
              <w:jc w:val="center"/>
              <w:rPr>
                <w:sz w:val="20"/>
              </w:rPr>
            </w:pPr>
            <w:r w:rsidRPr="00F462B7">
              <w:rPr>
                <w:sz w:val="20"/>
              </w:rPr>
              <w:lastRenderedPageBreak/>
              <w:t>2.1.1</w:t>
            </w:r>
          </w:p>
        </w:tc>
        <w:tc>
          <w:tcPr>
            <w:tcW w:w="3203" w:type="pct"/>
            <w:tcBorders>
              <w:top w:val="nil"/>
              <w:left w:val="nil"/>
              <w:bottom w:val="single" w:sz="4" w:space="0" w:color="auto"/>
              <w:right w:val="single" w:sz="4" w:space="0" w:color="auto"/>
            </w:tcBorders>
            <w:shd w:val="clear" w:color="auto" w:fill="auto"/>
          </w:tcPr>
          <w:p w14:paraId="413A954E" w14:textId="77777777" w:rsidR="008C1B9A" w:rsidRPr="00F462B7" w:rsidRDefault="008C1B9A" w:rsidP="00BA0042">
            <w:pPr>
              <w:autoSpaceDE/>
              <w:autoSpaceDN/>
              <w:spacing w:line="240" w:lineRule="auto"/>
              <w:ind w:firstLine="0"/>
              <w:jc w:val="left"/>
              <w:rPr>
                <w:sz w:val="20"/>
              </w:rPr>
            </w:pPr>
            <w:proofErr w:type="gramStart"/>
            <w:r w:rsidRPr="008C1B9A">
              <w:rPr>
                <w:sz w:val="20"/>
                <w:szCs w:val="20"/>
              </w:rPr>
              <w:t>Реконструкция объекта соглашения «Магистральная теплосеть от ТК-399 до ТК-710 протяженностью 2010,0 м» (участок теплотрассы от ТК-402 до ТК-710 (ул. Кирова) (подземная прокладка с заменой теплоизоляции на ППУ)</w:t>
            </w:r>
            <w:proofErr w:type="gramEnd"/>
          </w:p>
        </w:tc>
        <w:tc>
          <w:tcPr>
            <w:tcW w:w="1272" w:type="pct"/>
            <w:tcBorders>
              <w:top w:val="nil"/>
              <w:left w:val="nil"/>
              <w:bottom w:val="single" w:sz="4" w:space="0" w:color="auto"/>
              <w:right w:val="single" w:sz="4" w:space="0" w:color="auto"/>
            </w:tcBorders>
            <w:shd w:val="clear" w:color="auto" w:fill="auto"/>
            <w:noWrap/>
          </w:tcPr>
          <w:p w14:paraId="7F7E95AB" w14:textId="3BDE75A6" w:rsidR="008C1B9A" w:rsidRPr="008C1B9A" w:rsidRDefault="008C1B9A" w:rsidP="00BA0042">
            <w:pPr>
              <w:autoSpaceDE/>
              <w:autoSpaceDN/>
              <w:spacing w:line="240" w:lineRule="auto"/>
              <w:ind w:firstLine="0"/>
              <w:jc w:val="center"/>
              <w:rPr>
                <w:sz w:val="20"/>
                <w:szCs w:val="20"/>
                <w:lang w:bidi="ar-SA"/>
              </w:rPr>
            </w:pPr>
            <w:r w:rsidRPr="008C1B9A">
              <w:rPr>
                <w:sz w:val="20"/>
                <w:szCs w:val="20"/>
                <w:lang w:bidi="ar-SA"/>
              </w:rPr>
              <w:t>120575</w:t>
            </w:r>
          </w:p>
        </w:tc>
      </w:tr>
      <w:tr w:rsidR="008C1B9A" w:rsidRPr="005E5F9A" w14:paraId="0992C7B9" w14:textId="77777777" w:rsidTr="00BA0042">
        <w:trPr>
          <w:trHeight w:val="411"/>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6B4B75A8" w14:textId="77777777" w:rsidR="008C1B9A" w:rsidRPr="00F462B7" w:rsidRDefault="008C1B9A" w:rsidP="00BA0042">
            <w:pPr>
              <w:autoSpaceDE/>
              <w:autoSpaceDN/>
              <w:spacing w:line="240" w:lineRule="auto"/>
              <w:ind w:firstLine="0"/>
              <w:jc w:val="center"/>
              <w:rPr>
                <w:sz w:val="20"/>
              </w:rPr>
            </w:pPr>
            <w:r w:rsidRPr="00F462B7">
              <w:rPr>
                <w:sz w:val="20"/>
              </w:rPr>
              <w:t>2.1.2</w:t>
            </w:r>
          </w:p>
        </w:tc>
        <w:tc>
          <w:tcPr>
            <w:tcW w:w="3203" w:type="pct"/>
            <w:tcBorders>
              <w:top w:val="nil"/>
              <w:left w:val="nil"/>
              <w:bottom w:val="single" w:sz="4" w:space="0" w:color="auto"/>
              <w:right w:val="single" w:sz="4" w:space="0" w:color="auto"/>
            </w:tcBorders>
            <w:shd w:val="clear" w:color="auto" w:fill="auto"/>
          </w:tcPr>
          <w:p w14:paraId="48EDB128" w14:textId="37184546" w:rsidR="008C1B9A" w:rsidRPr="00F462B7" w:rsidRDefault="008C1B9A" w:rsidP="00BA0042">
            <w:pPr>
              <w:autoSpaceDE/>
              <w:autoSpaceDN/>
              <w:spacing w:line="240" w:lineRule="auto"/>
              <w:ind w:firstLine="0"/>
              <w:jc w:val="left"/>
              <w:rPr>
                <w:sz w:val="20"/>
              </w:rPr>
            </w:pPr>
            <w:r w:rsidRPr="004A328F">
              <w:rPr>
                <w:sz w:val="20"/>
                <w:szCs w:val="20"/>
              </w:rPr>
              <w:t>Реконструкция объекта соглашен</w:t>
            </w:r>
            <w:r w:rsidR="004A328F" w:rsidRPr="004A328F">
              <w:rPr>
                <w:sz w:val="20"/>
                <w:szCs w:val="20"/>
              </w:rPr>
              <w:t xml:space="preserve">ия «Магистральная теплосеть 2 диаметром </w:t>
            </w:r>
            <w:r w:rsidRPr="004A328F">
              <w:rPr>
                <w:sz w:val="20"/>
                <w:szCs w:val="20"/>
              </w:rPr>
              <w:t>500 мм от ТК-710 до ТК-733 протяженностью 1456 м» (участок теплотрассы от ТК-710 (ул. Кирова) до ТК-733 (ул. Мира) (подземная прокладка с заменой теплоизоляции на ППУ) с отводящими теплотрассами)</w:t>
            </w:r>
          </w:p>
        </w:tc>
        <w:tc>
          <w:tcPr>
            <w:tcW w:w="1272" w:type="pct"/>
            <w:tcBorders>
              <w:top w:val="nil"/>
              <w:left w:val="nil"/>
              <w:bottom w:val="single" w:sz="4" w:space="0" w:color="auto"/>
              <w:right w:val="single" w:sz="4" w:space="0" w:color="auto"/>
            </w:tcBorders>
            <w:shd w:val="clear" w:color="auto" w:fill="auto"/>
            <w:noWrap/>
          </w:tcPr>
          <w:p w14:paraId="61B2206C" w14:textId="60544003" w:rsidR="008C1B9A" w:rsidRPr="008C1B9A" w:rsidRDefault="008C1B9A" w:rsidP="00BA0042">
            <w:pPr>
              <w:autoSpaceDE/>
              <w:autoSpaceDN/>
              <w:spacing w:line="240" w:lineRule="auto"/>
              <w:ind w:firstLine="0"/>
              <w:jc w:val="center"/>
              <w:rPr>
                <w:sz w:val="20"/>
                <w:szCs w:val="20"/>
                <w:lang w:bidi="ar-SA"/>
              </w:rPr>
            </w:pPr>
            <w:r w:rsidRPr="008C1B9A">
              <w:rPr>
                <w:sz w:val="20"/>
                <w:szCs w:val="20"/>
                <w:lang w:bidi="ar-SA"/>
              </w:rPr>
              <w:t>133356</w:t>
            </w:r>
          </w:p>
        </w:tc>
      </w:tr>
      <w:tr w:rsidR="008C1B9A" w:rsidRPr="005E5F9A" w14:paraId="213BAE94"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57975454" w14:textId="77777777" w:rsidR="008C1B9A" w:rsidRPr="00FB6885" w:rsidRDefault="008C1B9A" w:rsidP="00BA0042">
            <w:pPr>
              <w:autoSpaceDE/>
              <w:autoSpaceDN/>
              <w:spacing w:line="240" w:lineRule="auto"/>
              <w:ind w:firstLine="0"/>
              <w:jc w:val="center"/>
              <w:rPr>
                <w:sz w:val="20"/>
              </w:rPr>
            </w:pPr>
            <w:r w:rsidRPr="00FB6885">
              <w:rPr>
                <w:sz w:val="20"/>
              </w:rPr>
              <w:t>2.1.3</w:t>
            </w:r>
          </w:p>
        </w:tc>
        <w:tc>
          <w:tcPr>
            <w:tcW w:w="3203" w:type="pct"/>
            <w:tcBorders>
              <w:top w:val="nil"/>
              <w:left w:val="nil"/>
              <w:bottom w:val="single" w:sz="4" w:space="0" w:color="auto"/>
              <w:right w:val="single" w:sz="4" w:space="0" w:color="auto"/>
            </w:tcBorders>
            <w:shd w:val="clear" w:color="auto" w:fill="auto"/>
          </w:tcPr>
          <w:p w14:paraId="638AFA59" w14:textId="77777777" w:rsidR="008C1B9A" w:rsidRPr="00FB6885" w:rsidRDefault="008C1B9A" w:rsidP="00BA0042">
            <w:pPr>
              <w:autoSpaceDE/>
              <w:autoSpaceDN/>
              <w:spacing w:line="240" w:lineRule="auto"/>
              <w:ind w:firstLine="0"/>
              <w:jc w:val="left"/>
              <w:rPr>
                <w:sz w:val="20"/>
              </w:rPr>
            </w:pPr>
            <w:r w:rsidRPr="00FB6885">
              <w:rPr>
                <w:sz w:val="20"/>
              </w:rPr>
              <w:t>Реконструкция объекта соглашения «Распределительная теплосеть от ТК-733 до ТК-185 протяженностью 851,58 м» (участок теплотрассы от ТК- 733 (ул. Кирова д.60) до ТК-173 (ул. Кирова д.74))</w:t>
            </w:r>
          </w:p>
        </w:tc>
        <w:tc>
          <w:tcPr>
            <w:tcW w:w="1272" w:type="pct"/>
            <w:tcBorders>
              <w:top w:val="nil"/>
              <w:left w:val="nil"/>
              <w:bottom w:val="single" w:sz="4" w:space="0" w:color="auto"/>
              <w:right w:val="single" w:sz="4" w:space="0" w:color="auto"/>
            </w:tcBorders>
            <w:shd w:val="clear" w:color="auto" w:fill="auto"/>
            <w:noWrap/>
          </w:tcPr>
          <w:p w14:paraId="65B30E62" w14:textId="0E108D04" w:rsidR="008C1B9A" w:rsidRPr="008C1B9A" w:rsidRDefault="00FB6885" w:rsidP="00BA0042">
            <w:pPr>
              <w:autoSpaceDE/>
              <w:autoSpaceDN/>
              <w:spacing w:line="240" w:lineRule="auto"/>
              <w:ind w:firstLine="0"/>
              <w:jc w:val="center"/>
              <w:rPr>
                <w:sz w:val="20"/>
                <w:szCs w:val="20"/>
                <w:lang w:bidi="ar-SA"/>
              </w:rPr>
            </w:pPr>
            <w:r>
              <w:rPr>
                <w:sz w:val="20"/>
                <w:szCs w:val="20"/>
                <w:lang w:bidi="ar-SA"/>
              </w:rPr>
              <w:t>31512</w:t>
            </w:r>
          </w:p>
        </w:tc>
      </w:tr>
      <w:tr w:rsidR="008C1B9A" w:rsidRPr="009F12BB" w14:paraId="79A7B5A6"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1B2457B9" w14:textId="77777777" w:rsidR="008C1B9A" w:rsidRPr="00FB6885" w:rsidRDefault="008C1B9A" w:rsidP="00BA0042">
            <w:pPr>
              <w:autoSpaceDE/>
              <w:autoSpaceDN/>
              <w:spacing w:line="240" w:lineRule="auto"/>
              <w:ind w:firstLine="0"/>
              <w:jc w:val="center"/>
              <w:rPr>
                <w:sz w:val="20"/>
              </w:rPr>
            </w:pPr>
            <w:r w:rsidRPr="00FB6885">
              <w:rPr>
                <w:sz w:val="20"/>
              </w:rPr>
              <w:t>2.1.4</w:t>
            </w:r>
          </w:p>
        </w:tc>
        <w:tc>
          <w:tcPr>
            <w:tcW w:w="3203" w:type="pct"/>
            <w:tcBorders>
              <w:top w:val="nil"/>
              <w:left w:val="nil"/>
              <w:bottom w:val="single" w:sz="4" w:space="0" w:color="auto"/>
              <w:right w:val="single" w:sz="4" w:space="0" w:color="auto"/>
            </w:tcBorders>
            <w:shd w:val="clear" w:color="auto" w:fill="auto"/>
          </w:tcPr>
          <w:p w14:paraId="5C46097B" w14:textId="7211D588" w:rsidR="008C1B9A" w:rsidRPr="00FB6885" w:rsidRDefault="008C1B9A" w:rsidP="00BA0042">
            <w:pPr>
              <w:autoSpaceDE/>
              <w:autoSpaceDN/>
              <w:spacing w:line="240" w:lineRule="auto"/>
              <w:ind w:firstLine="0"/>
              <w:jc w:val="left"/>
              <w:rPr>
                <w:sz w:val="20"/>
              </w:rPr>
            </w:pPr>
            <w:proofErr w:type="gramStart"/>
            <w:r w:rsidRPr="00FB6885">
              <w:rPr>
                <w:sz w:val="20"/>
              </w:rPr>
              <w:t>Реконструкция объекта соглашения «Распределительная теплосеть от ТК-173 до ТК-178 протяженностью 325 м» (участок теплотрассы от ТК-173 (ул.</w:t>
            </w:r>
            <w:r w:rsidR="004A328F">
              <w:rPr>
                <w:sz w:val="20"/>
              </w:rPr>
              <w:t xml:space="preserve"> </w:t>
            </w:r>
            <w:r w:rsidRPr="00FB6885">
              <w:rPr>
                <w:sz w:val="20"/>
              </w:rPr>
              <w:t>Кирова, 74) до ТК-174 (ул. Заречная)</w:t>
            </w:r>
            <w:proofErr w:type="gramEnd"/>
          </w:p>
        </w:tc>
        <w:tc>
          <w:tcPr>
            <w:tcW w:w="1272" w:type="pct"/>
            <w:tcBorders>
              <w:top w:val="nil"/>
              <w:left w:val="nil"/>
              <w:bottom w:val="single" w:sz="4" w:space="0" w:color="auto"/>
              <w:right w:val="single" w:sz="4" w:space="0" w:color="auto"/>
            </w:tcBorders>
            <w:shd w:val="clear" w:color="auto" w:fill="auto"/>
            <w:noWrap/>
          </w:tcPr>
          <w:p w14:paraId="05E69325" w14:textId="63CE035B" w:rsidR="008C1B9A" w:rsidRPr="008C1B9A" w:rsidRDefault="00FB6885" w:rsidP="00BA0042">
            <w:pPr>
              <w:autoSpaceDE/>
              <w:autoSpaceDN/>
              <w:spacing w:line="240" w:lineRule="auto"/>
              <w:ind w:firstLine="0"/>
              <w:jc w:val="center"/>
              <w:rPr>
                <w:sz w:val="20"/>
                <w:szCs w:val="20"/>
                <w:lang w:bidi="ar-SA"/>
              </w:rPr>
            </w:pPr>
            <w:r>
              <w:rPr>
                <w:sz w:val="20"/>
                <w:szCs w:val="20"/>
                <w:lang w:bidi="ar-SA"/>
              </w:rPr>
              <w:t>15325</w:t>
            </w:r>
          </w:p>
        </w:tc>
      </w:tr>
      <w:tr w:rsidR="008C1B9A" w:rsidRPr="009F12BB" w14:paraId="0462C6A3"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700605EA" w14:textId="77777777" w:rsidR="008C1B9A" w:rsidRPr="00FB6885" w:rsidRDefault="008C1B9A" w:rsidP="00BA0042">
            <w:pPr>
              <w:autoSpaceDE/>
              <w:autoSpaceDN/>
              <w:spacing w:line="240" w:lineRule="auto"/>
              <w:ind w:firstLine="0"/>
              <w:jc w:val="center"/>
              <w:rPr>
                <w:sz w:val="20"/>
              </w:rPr>
            </w:pPr>
            <w:r w:rsidRPr="00FB6885">
              <w:rPr>
                <w:sz w:val="20"/>
              </w:rPr>
              <w:t>2.1.5</w:t>
            </w:r>
          </w:p>
        </w:tc>
        <w:tc>
          <w:tcPr>
            <w:tcW w:w="3203" w:type="pct"/>
            <w:tcBorders>
              <w:top w:val="nil"/>
              <w:left w:val="nil"/>
              <w:bottom w:val="single" w:sz="4" w:space="0" w:color="auto"/>
              <w:right w:val="single" w:sz="4" w:space="0" w:color="auto"/>
            </w:tcBorders>
            <w:shd w:val="clear" w:color="auto" w:fill="auto"/>
          </w:tcPr>
          <w:p w14:paraId="321DCCA2" w14:textId="2986FC2D" w:rsidR="008C1B9A" w:rsidRPr="00FB6885" w:rsidRDefault="008C1B9A" w:rsidP="00BA0042">
            <w:pPr>
              <w:autoSpaceDE/>
              <w:autoSpaceDN/>
              <w:spacing w:line="240" w:lineRule="auto"/>
              <w:ind w:firstLine="0"/>
              <w:jc w:val="left"/>
              <w:rPr>
                <w:sz w:val="20"/>
              </w:rPr>
            </w:pPr>
            <w:r w:rsidRPr="00FB6885">
              <w:rPr>
                <w:sz w:val="20"/>
              </w:rPr>
              <w:t>Реконструкция объекта соглашения «Ма</w:t>
            </w:r>
            <w:r w:rsidR="00EC5EE9">
              <w:rPr>
                <w:sz w:val="20"/>
              </w:rPr>
              <w:t>гистральная теплосеть 2 диаметром</w:t>
            </w:r>
            <w:r w:rsidRPr="00FB6885">
              <w:rPr>
                <w:sz w:val="20"/>
              </w:rPr>
              <w:t xml:space="preserve"> 400 мм от </w:t>
            </w:r>
            <w:proofErr w:type="gramStart"/>
            <w:r w:rsidRPr="00FB6885">
              <w:rPr>
                <w:sz w:val="20"/>
              </w:rPr>
              <w:t>УЗ-А</w:t>
            </w:r>
            <w:proofErr w:type="gramEnd"/>
            <w:r w:rsidRPr="00FB6885">
              <w:rPr>
                <w:sz w:val="20"/>
              </w:rPr>
              <w:t xml:space="preserve"> до ТК 294 протяженностью 1518,85 м» (участок теплотрассы от ТК- 733 (ул. Мира д.28) до ТК-165 (ул. Мира д.14))</w:t>
            </w:r>
          </w:p>
        </w:tc>
        <w:tc>
          <w:tcPr>
            <w:tcW w:w="1272" w:type="pct"/>
            <w:tcBorders>
              <w:top w:val="nil"/>
              <w:left w:val="nil"/>
              <w:bottom w:val="single" w:sz="4" w:space="0" w:color="auto"/>
              <w:right w:val="single" w:sz="4" w:space="0" w:color="auto"/>
            </w:tcBorders>
            <w:shd w:val="clear" w:color="auto" w:fill="auto"/>
            <w:noWrap/>
          </w:tcPr>
          <w:p w14:paraId="3C40289C" w14:textId="3E2409B2" w:rsidR="008C1B9A" w:rsidRPr="008C1B9A" w:rsidRDefault="00FB6885" w:rsidP="00BA0042">
            <w:pPr>
              <w:autoSpaceDE/>
              <w:autoSpaceDN/>
              <w:spacing w:line="240" w:lineRule="auto"/>
              <w:ind w:firstLine="0"/>
              <w:jc w:val="center"/>
              <w:rPr>
                <w:sz w:val="20"/>
                <w:szCs w:val="20"/>
                <w:lang w:bidi="ar-SA"/>
              </w:rPr>
            </w:pPr>
            <w:r>
              <w:rPr>
                <w:sz w:val="20"/>
                <w:szCs w:val="20"/>
                <w:lang w:bidi="ar-SA"/>
              </w:rPr>
              <w:t>40087</w:t>
            </w:r>
          </w:p>
        </w:tc>
      </w:tr>
      <w:tr w:rsidR="008C1B9A" w:rsidRPr="009F12BB" w14:paraId="3CC5FFB1"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79A49C22" w14:textId="77777777" w:rsidR="008C1B9A" w:rsidRPr="008C1B9A" w:rsidRDefault="008C1B9A" w:rsidP="00BA0042">
            <w:pPr>
              <w:autoSpaceDE/>
              <w:autoSpaceDN/>
              <w:spacing w:line="240" w:lineRule="auto"/>
              <w:ind w:firstLine="0"/>
              <w:jc w:val="center"/>
              <w:rPr>
                <w:sz w:val="20"/>
                <w:szCs w:val="20"/>
                <w:lang w:bidi="ar-SA"/>
              </w:rPr>
            </w:pPr>
            <w:r w:rsidRPr="008C1B9A">
              <w:rPr>
                <w:sz w:val="20"/>
                <w:szCs w:val="20"/>
                <w:lang w:bidi="ar-SA"/>
              </w:rPr>
              <w:t>2.1.6</w:t>
            </w:r>
          </w:p>
        </w:tc>
        <w:tc>
          <w:tcPr>
            <w:tcW w:w="3203" w:type="pct"/>
            <w:tcBorders>
              <w:top w:val="nil"/>
              <w:left w:val="nil"/>
              <w:bottom w:val="single" w:sz="4" w:space="0" w:color="auto"/>
              <w:right w:val="single" w:sz="4" w:space="0" w:color="auto"/>
            </w:tcBorders>
            <w:shd w:val="clear" w:color="auto" w:fill="auto"/>
          </w:tcPr>
          <w:p w14:paraId="3B06BF89" w14:textId="77777777" w:rsidR="008C1B9A" w:rsidRPr="008C1B9A" w:rsidRDefault="008C1B9A" w:rsidP="00BA0042">
            <w:pPr>
              <w:autoSpaceDE/>
              <w:autoSpaceDN/>
              <w:spacing w:line="240" w:lineRule="auto"/>
              <w:ind w:firstLine="0"/>
              <w:jc w:val="left"/>
              <w:rPr>
                <w:sz w:val="20"/>
                <w:szCs w:val="20"/>
                <w:lang w:bidi="ar-SA"/>
              </w:rPr>
            </w:pPr>
            <w:r w:rsidRPr="008C1B9A">
              <w:rPr>
                <w:sz w:val="20"/>
                <w:szCs w:val="20"/>
              </w:rPr>
              <w:t xml:space="preserve">Реконструкция объекта соглашения «Магистральная теплосеть 2 диаметра 400 мм от </w:t>
            </w:r>
            <w:proofErr w:type="gramStart"/>
            <w:r w:rsidRPr="008C1B9A">
              <w:rPr>
                <w:sz w:val="20"/>
                <w:szCs w:val="20"/>
              </w:rPr>
              <w:t>УЗ-А</w:t>
            </w:r>
            <w:proofErr w:type="gramEnd"/>
            <w:r w:rsidRPr="008C1B9A">
              <w:rPr>
                <w:sz w:val="20"/>
                <w:szCs w:val="20"/>
              </w:rPr>
              <w:t xml:space="preserve"> до ТК 294 протяженностью 1518,85 м», «Распределительная теплосеть от ТК-294 до ТК-378 протяженностью 1583,54 м» (участок теплотрассы от ТК-733 до Уз.306 (ул. </w:t>
            </w:r>
            <w:proofErr w:type="spellStart"/>
            <w:r w:rsidRPr="008C1B9A">
              <w:rPr>
                <w:sz w:val="20"/>
                <w:szCs w:val="20"/>
              </w:rPr>
              <w:t>Пряженникова</w:t>
            </w:r>
            <w:proofErr w:type="spellEnd"/>
            <w:r w:rsidRPr="008C1B9A">
              <w:rPr>
                <w:sz w:val="20"/>
                <w:szCs w:val="20"/>
              </w:rPr>
              <w:t xml:space="preserve"> 6))</w:t>
            </w:r>
          </w:p>
        </w:tc>
        <w:tc>
          <w:tcPr>
            <w:tcW w:w="1272" w:type="pct"/>
            <w:tcBorders>
              <w:top w:val="nil"/>
              <w:left w:val="nil"/>
              <w:bottom w:val="single" w:sz="4" w:space="0" w:color="auto"/>
              <w:right w:val="single" w:sz="4" w:space="0" w:color="auto"/>
            </w:tcBorders>
            <w:shd w:val="clear" w:color="auto" w:fill="auto"/>
            <w:noWrap/>
          </w:tcPr>
          <w:p w14:paraId="0CEEB5ED" w14:textId="2A55F06A" w:rsidR="008C1B9A" w:rsidRPr="008C1B9A" w:rsidRDefault="00FB6885" w:rsidP="00BA0042">
            <w:pPr>
              <w:autoSpaceDE/>
              <w:autoSpaceDN/>
              <w:spacing w:line="240" w:lineRule="auto"/>
              <w:ind w:firstLine="0"/>
              <w:jc w:val="center"/>
              <w:rPr>
                <w:sz w:val="20"/>
                <w:szCs w:val="20"/>
                <w:lang w:bidi="ar-SA"/>
              </w:rPr>
            </w:pPr>
            <w:r>
              <w:rPr>
                <w:sz w:val="20"/>
                <w:szCs w:val="20"/>
                <w:lang w:bidi="ar-SA"/>
              </w:rPr>
              <w:t>80021</w:t>
            </w:r>
          </w:p>
        </w:tc>
      </w:tr>
      <w:tr w:rsidR="008C1B9A" w:rsidRPr="009F12BB" w14:paraId="797D3F08"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280EBD14" w14:textId="77777777" w:rsidR="008C1B9A" w:rsidRPr="00FB6885" w:rsidRDefault="008C1B9A" w:rsidP="00BA0042">
            <w:pPr>
              <w:autoSpaceDE/>
              <w:autoSpaceDN/>
              <w:spacing w:line="240" w:lineRule="auto"/>
              <w:ind w:firstLine="0"/>
              <w:jc w:val="center"/>
              <w:rPr>
                <w:sz w:val="20"/>
              </w:rPr>
            </w:pPr>
            <w:r w:rsidRPr="00FB6885">
              <w:rPr>
                <w:sz w:val="20"/>
              </w:rPr>
              <w:t>2.1.7</w:t>
            </w:r>
          </w:p>
        </w:tc>
        <w:tc>
          <w:tcPr>
            <w:tcW w:w="3203" w:type="pct"/>
            <w:tcBorders>
              <w:top w:val="nil"/>
              <w:left w:val="nil"/>
              <w:bottom w:val="single" w:sz="4" w:space="0" w:color="auto"/>
              <w:right w:val="single" w:sz="4" w:space="0" w:color="auto"/>
            </w:tcBorders>
            <w:shd w:val="clear" w:color="auto" w:fill="auto"/>
          </w:tcPr>
          <w:p w14:paraId="5878772A" w14:textId="77777777" w:rsidR="008C1B9A" w:rsidRPr="00FB6885" w:rsidRDefault="008C1B9A" w:rsidP="00BA0042">
            <w:pPr>
              <w:autoSpaceDE/>
              <w:autoSpaceDN/>
              <w:spacing w:line="240" w:lineRule="auto"/>
              <w:ind w:firstLine="0"/>
              <w:jc w:val="left"/>
              <w:rPr>
                <w:sz w:val="20"/>
              </w:rPr>
            </w:pPr>
            <w:r w:rsidRPr="008C1B9A">
              <w:rPr>
                <w:sz w:val="20"/>
                <w:szCs w:val="20"/>
              </w:rPr>
              <w:t>Реконструкция объекта соглашения «Распределительная теплосеть от ТК-96 до ТК-376 протяженностью 430,0 м» (участок от ТК-372 до ТК-375 Ø200 мм, L-0,0775 км (подземная прокладка с заменой теплоизоляции на ППУ))</w:t>
            </w:r>
          </w:p>
        </w:tc>
        <w:tc>
          <w:tcPr>
            <w:tcW w:w="1272" w:type="pct"/>
            <w:tcBorders>
              <w:top w:val="nil"/>
              <w:left w:val="nil"/>
              <w:bottom w:val="single" w:sz="4" w:space="0" w:color="auto"/>
              <w:right w:val="single" w:sz="4" w:space="0" w:color="auto"/>
            </w:tcBorders>
            <w:shd w:val="clear" w:color="auto" w:fill="auto"/>
            <w:noWrap/>
          </w:tcPr>
          <w:p w14:paraId="20806A5D" w14:textId="2F7088EC" w:rsidR="008C1B9A" w:rsidRPr="008C1B9A" w:rsidRDefault="00FB6885" w:rsidP="00BA0042">
            <w:pPr>
              <w:autoSpaceDE/>
              <w:autoSpaceDN/>
              <w:spacing w:line="240" w:lineRule="auto"/>
              <w:ind w:firstLine="0"/>
              <w:jc w:val="center"/>
              <w:rPr>
                <w:sz w:val="20"/>
                <w:szCs w:val="20"/>
                <w:lang w:bidi="ar-SA"/>
              </w:rPr>
            </w:pPr>
            <w:r>
              <w:rPr>
                <w:sz w:val="20"/>
                <w:szCs w:val="20"/>
                <w:lang w:bidi="ar-SA"/>
              </w:rPr>
              <w:t>5677</w:t>
            </w:r>
          </w:p>
        </w:tc>
      </w:tr>
      <w:tr w:rsidR="008C1B9A" w:rsidRPr="009F12BB" w14:paraId="3B4F8604"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5D888FD9" w14:textId="77777777" w:rsidR="008C1B9A" w:rsidRPr="008C1B9A" w:rsidRDefault="008C1B9A" w:rsidP="00BA0042">
            <w:pPr>
              <w:autoSpaceDE/>
              <w:autoSpaceDN/>
              <w:spacing w:line="240" w:lineRule="auto"/>
              <w:ind w:firstLine="0"/>
              <w:jc w:val="center"/>
              <w:rPr>
                <w:sz w:val="20"/>
                <w:szCs w:val="20"/>
                <w:lang w:bidi="ar-SA"/>
              </w:rPr>
            </w:pPr>
            <w:r w:rsidRPr="008C1B9A">
              <w:rPr>
                <w:sz w:val="20"/>
                <w:szCs w:val="20"/>
                <w:lang w:bidi="ar-SA"/>
              </w:rPr>
              <w:t>2.1.8</w:t>
            </w:r>
          </w:p>
        </w:tc>
        <w:tc>
          <w:tcPr>
            <w:tcW w:w="3203" w:type="pct"/>
            <w:tcBorders>
              <w:top w:val="nil"/>
              <w:left w:val="nil"/>
              <w:bottom w:val="single" w:sz="4" w:space="0" w:color="auto"/>
              <w:right w:val="single" w:sz="4" w:space="0" w:color="auto"/>
            </w:tcBorders>
            <w:shd w:val="clear" w:color="auto" w:fill="auto"/>
          </w:tcPr>
          <w:p w14:paraId="5B0350EC" w14:textId="77777777" w:rsidR="008C1B9A" w:rsidRPr="008C1B9A" w:rsidRDefault="008C1B9A" w:rsidP="00BA0042">
            <w:pPr>
              <w:autoSpaceDE/>
              <w:autoSpaceDN/>
              <w:spacing w:line="240" w:lineRule="auto"/>
              <w:ind w:firstLine="0"/>
              <w:jc w:val="left"/>
              <w:rPr>
                <w:sz w:val="20"/>
                <w:szCs w:val="20"/>
                <w:lang w:bidi="ar-SA"/>
              </w:rPr>
            </w:pPr>
            <w:r w:rsidRPr="008C1B9A">
              <w:rPr>
                <w:sz w:val="20"/>
                <w:szCs w:val="20"/>
              </w:rPr>
              <w:t>Реконструкция объекта соглашения «Распределительная теплосеть от ТК-294 до ТК-378 протяженностью 1583,54 м» (участок от Уз-306 до ТК-310 Ø300 мм, L-0,0995 км (подземная прокладка с заменой теплоизоляции на ППУ))</w:t>
            </w:r>
          </w:p>
        </w:tc>
        <w:tc>
          <w:tcPr>
            <w:tcW w:w="1272" w:type="pct"/>
            <w:tcBorders>
              <w:top w:val="nil"/>
              <w:left w:val="nil"/>
              <w:bottom w:val="single" w:sz="4" w:space="0" w:color="auto"/>
              <w:right w:val="single" w:sz="4" w:space="0" w:color="auto"/>
            </w:tcBorders>
            <w:shd w:val="clear" w:color="auto" w:fill="auto"/>
            <w:noWrap/>
          </w:tcPr>
          <w:p w14:paraId="29444674" w14:textId="0CFB42ED" w:rsidR="008C1B9A" w:rsidRPr="008C1B9A" w:rsidRDefault="00FB6885" w:rsidP="00BA0042">
            <w:pPr>
              <w:autoSpaceDE/>
              <w:autoSpaceDN/>
              <w:spacing w:line="240" w:lineRule="auto"/>
              <w:ind w:firstLine="0"/>
              <w:jc w:val="center"/>
              <w:rPr>
                <w:sz w:val="20"/>
                <w:szCs w:val="20"/>
                <w:lang w:bidi="ar-SA"/>
              </w:rPr>
            </w:pPr>
            <w:r>
              <w:rPr>
                <w:sz w:val="20"/>
                <w:szCs w:val="20"/>
                <w:lang w:bidi="ar-SA"/>
              </w:rPr>
              <w:t>8116</w:t>
            </w:r>
          </w:p>
        </w:tc>
      </w:tr>
      <w:tr w:rsidR="008C1B9A" w:rsidRPr="009F12BB" w14:paraId="7851411E"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39139D2D" w14:textId="77777777" w:rsidR="008C1B9A" w:rsidRPr="00FB6885" w:rsidRDefault="008C1B9A" w:rsidP="00BA0042">
            <w:pPr>
              <w:autoSpaceDE/>
              <w:autoSpaceDN/>
              <w:spacing w:line="240" w:lineRule="auto"/>
              <w:ind w:firstLine="0"/>
              <w:jc w:val="center"/>
              <w:rPr>
                <w:sz w:val="20"/>
              </w:rPr>
            </w:pPr>
            <w:r w:rsidRPr="00FB6885">
              <w:rPr>
                <w:sz w:val="20"/>
              </w:rPr>
              <w:t>2.1.9</w:t>
            </w:r>
          </w:p>
        </w:tc>
        <w:tc>
          <w:tcPr>
            <w:tcW w:w="3203" w:type="pct"/>
            <w:tcBorders>
              <w:top w:val="nil"/>
              <w:left w:val="nil"/>
              <w:bottom w:val="single" w:sz="4" w:space="0" w:color="auto"/>
              <w:right w:val="single" w:sz="4" w:space="0" w:color="auto"/>
            </w:tcBorders>
            <w:shd w:val="clear" w:color="auto" w:fill="auto"/>
          </w:tcPr>
          <w:p w14:paraId="408197E5" w14:textId="77777777" w:rsidR="008C1B9A" w:rsidRPr="00FB6885" w:rsidRDefault="008C1B9A" w:rsidP="00BA0042">
            <w:pPr>
              <w:autoSpaceDE/>
              <w:autoSpaceDN/>
              <w:spacing w:line="240" w:lineRule="auto"/>
              <w:ind w:firstLine="0"/>
              <w:jc w:val="left"/>
              <w:rPr>
                <w:sz w:val="20"/>
              </w:rPr>
            </w:pPr>
            <w:r w:rsidRPr="008C1B9A">
              <w:rPr>
                <w:sz w:val="20"/>
                <w:szCs w:val="20"/>
              </w:rPr>
              <w:t>Реконструкция объекта соглашения «Магистральная теплосеть от УЗ-901 до УЗ-911а протяженностью 3990,81 м» (участок от ТК-907 до ТК-908 Ø400 мм, L-0,0481 км (подземная прокладка с заменой теплоизоляции на ППУ))</w:t>
            </w:r>
          </w:p>
        </w:tc>
        <w:tc>
          <w:tcPr>
            <w:tcW w:w="1272" w:type="pct"/>
            <w:tcBorders>
              <w:top w:val="nil"/>
              <w:left w:val="nil"/>
              <w:bottom w:val="single" w:sz="4" w:space="0" w:color="auto"/>
              <w:right w:val="single" w:sz="4" w:space="0" w:color="auto"/>
            </w:tcBorders>
            <w:shd w:val="clear" w:color="auto" w:fill="auto"/>
            <w:noWrap/>
          </w:tcPr>
          <w:p w14:paraId="46AD1025" w14:textId="79136005" w:rsidR="008C1B9A" w:rsidRPr="008C1B9A" w:rsidRDefault="00844479" w:rsidP="00BA0042">
            <w:pPr>
              <w:autoSpaceDE/>
              <w:autoSpaceDN/>
              <w:spacing w:line="240" w:lineRule="auto"/>
              <w:ind w:firstLine="0"/>
              <w:jc w:val="center"/>
              <w:rPr>
                <w:sz w:val="20"/>
                <w:szCs w:val="20"/>
                <w:lang w:bidi="ar-SA"/>
              </w:rPr>
            </w:pPr>
            <w:r>
              <w:rPr>
                <w:sz w:val="20"/>
                <w:szCs w:val="20"/>
                <w:lang w:bidi="ar-SA"/>
              </w:rPr>
              <w:t>7147</w:t>
            </w:r>
          </w:p>
        </w:tc>
      </w:tr>
      <w:tr w:rsidR="008C1B9A" w:rsidRPr="00CD7B1D" w14:paraId="2B55B2C8"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603C0865" w14:textId="77777777" w:rsidR="008C1B9A" w:rsidRPr="00FB6885" w:rsidRDefault="008C1B9A" w:rsidP="00BA0042">
            <w:pPr>
              <w:autoSpaceDE/>
              <w:autoSpaceDN/>
              <w:spacing w:line="240" w:lineRule="auto"/>
              <w:ind w:firstLine="0"/>
              <w:jc w:val="center"/>
              <w:rPr>
                <w:sz w:val="20"/>
              </w:rPr>
            </w:pPr>
            <w:r w:rsidRPr="00FB6885">
              <w:rPr>
                <w:sz w:val="20"/>
              </w:rPr>
              <w:t>2.1.10</w:t>
            </w:r>
          </w:p>
        </w:tc>
        <w:tc>
          <w:tcPr>
            <w:tcW w:w="3203" w:type="pct"/>
            <w:tcBorders>
              <w:top w:val="nil"/>
              <w:left w:val="nil"/>
              <w:bottom w:val="single" w:sz="4" w:space="0" w:color="auto"/>
              <w:right w:val="single" w:sz="4" w:space="0" w:color="auto"/>
            </w:tcBorders>
            <w:shd w:val="clear" w:color="auto" w:fill="auto"/>
          </w:tcPr>
          <w:p w14:paraId="7A1AE520" w14:textId="77777777" w:rsidR="008C1B9A" w:rsidRPr="008C1B9A" w:rsidRDefault="008C1B9A" w:rsidP="00BA0042">
            <w:pPr>
              <w:autoSpaceDE/>
              <w:autoSpaceDN/>
              <w:spacing w:line="240" w:lineRule="auto"/>
              <w:ind w:firstLine="0"/>
              <w:jc w:val="left"/>
              <w:rPr>
                <w:sz w:val="20"/>
                <w:szCs w:val="20"/>
                <w:lang w:bidi="ar-SA"/>
              </w:rPr>
            </w:pPr>
            <w:proofErr w:type="gramStart"/>
            <w:r w:rsidRPr="008C1B9A">
              <w:rPr>
                <w:sz w:val="20"/>
                <w:szCs w:val="20"/>
              </w:rPr>
              <w:t>Реконструкция объектов соглашения «Распределительная теплосеть от ТК-620а до ТК-649 протяженность 1518,32 м», «Распределительная теплосеть от ТК-647 до ТК-679 протяженностью 605 м», «Распределительная теплосеть от ТК-670 до ТК-689 протяженностью 746 м» (участок теплотрассы от пл. Свободы д. 10а до ТК-683 ул. Буденного д.2 (подземная канальная прокладка с заменой теплоизоляции на ППУ)</w:t>
            </w:r>
            <w:proofErr w:type="gramEnd"/>
          </w:p>
        </w:tc>
        <w:tc>
          <w:tcPr>
            <w:tcW w:w="1272" w:type="pct"/>
            <w:tcBorders>
              <w:top w:val="nil"/>
              <w:left w:val="nil"/>
              <w:bottom w:val="single" w:sz="4" w:space="0" w:color="auto"/>
              <w:right w:val="single" w:sz="4" w:space="0" w:color="auto"/>
            </w:tcBorders>
            <w:shd w:val="clear" w:color="auto" w:fill="auto"/>
            <w:noWrap/>
          </w:tcPr>
          <w:p w14:paraId="74D5060A" w14:textId="125EAB40" w:rsidR="008C1B9A" w:rsidRPr="008C1B9A" w:rsidRDefault="008C1B9A" w:rsidP="00BA0042">
            <w:pPr>
              <w:autoSpaceDE/>
              <w:autoSpaceDN/>
              <w:spacing w:line="240" w:lineRule="auto"/>
              <w:ind w:firstLine="0"/>
              <w:jc w:val="center"/>
              <w:rPr>
                <w:sz w:val="20"/>
                <w:szCs w:val="20"/>
              </w:rPr>
            </w:pPr>
            <w:r w:rsidRPr="008C1B9A">
              <w:rPr>
                <w:sz w:val="20"/>
                <w:szCs w:val="20"/>
              </w:rPr>
              <w:t>126987</w:t>
            </w:r>
          </w:p>
        </w:tc>
      </w:tr>
      <w:tr w:rsidR="008C1B9A" w:rsidRPr="00CD7B1D" w14:paraId="6CA36AF5"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15CC0331" w14:textId="77777777" w:rsidR="008C1B9A" w:rsidRPr="00FB6885" w:rsidRDefault="008C1B9A" w:rsidP="00BA0042">
            <w:pPr>
              <w:autoSpaceDE/>
              <w:autoSpaceDN/>
              <w:spacing w:line="240" w:lineRule="auto"/>
              <w:ind w:firstLine="0"/>
              <w:jc w:val="center"/>
              <w:rPr>
                <w:sz w:val="20"/>
              </w:rPr>
            </w:pPr>
            <w:r w:rsidRPr="00FB6885">
              <w:rPr>
                <w:sz w:val="20"/>
              </w:rPr>
              <w:t>2.1.11</w:t>
            </w:r>
          </w:p>
        </w:tc>
        <w:tc>
          <w:tcPr>
            <w:tcW w:w="3203" w:type="pct"/>
            <w:tcBorders>
              <w:top w:val="nil"/>
              <w:left w:val="nil"/>
              <w:bottom w:val="single" w:sz="4" w:space="0" w:color="auto"/>
              <w:right w:val="single" w:sz="4" w:space="0" w:color="auto"/>
            </w:tcBorders>
            <w:shd w:val="clear" w:color="auto" w:fill="auto"/>
          </w:tcPr>
          <w:p w14:paraId="4EA31922" w14:textId="77777777" w:rsidR="008C1B9A" w:rsidRPr="008C1B9A" w:rsidRDefault="008C1B9A" w:rsidP="00BA0042">
            <w:pPr>
              <w:autoSpaceDE/>
              <w:autoSpaceDN/>
              <w:spacing w:line="240" w:lineRule="auto"/>
              <w:ind w:firstLine="0"/>
              <w:jc w:val="left"/>
              <w:rPr>
                <w:sz w:val="20"/>
                <w:szCs w:val="20"/>
                <w:lang w:bidi="ar-SA"/>
              </w:rPr>
            </w:pPr>
            <w:proofErr w:type="gramStart"/>
            <w:r w:rsidRPr="008C1B9A">
              <w:rPr>
                <w:sz w:val="20"/>
                <w:szCs w:val="20"/>
              </w:rPr>
              <w:t>Реконструкция объекта соглашения «Распределительная теплосеть от ТК-610б до ТК-640 протяженность 610,7 м» (участок теплотрассы от ТК-640 до ТК 662а ул. Сибирская д.22 (подземная канальная прокладка с заменой теплоизоляции на ППУ)</w:t>
            </w:r>
            <w:proofErr w:type="gramEnd"/>
          </w:p>
        </w:tc>
        <w:tc>
          <w:tcPr>
            <w:tcW w:w="1272" w:type="pct"/>
            <w:tcBorders>
              <w:top w:val="nil"/>
              <w:left w:val="nil"/>
              <w:bottom w:val="single" w:sz="4" w:space="0" w:color="auto"/>
              <w:right w:val="single" w:sz="4" w:space="0" w:color="auto"/>
            </w:tcBorders>
            <w:shd w:val="clear" w:color="auto" w:fill="auto"/>
            <w:noWrap/>
          </w:tcPr>
          <w:p w14:paraId="62081F3E" w14:textId="75CF9115" w:rsidR="008C1B9A" w:rsidRPr="008C1B9A" w:rsidRDefault="00FB6885" w:rsidP="00BA0042">
            <w:pPr>
              <w:autoSpaceDE/>
              <w:autoSpaceDN/>
              <w:spacing w:line="240" w:lineRule="auto"/>
              <w:ind w:firstLine="0"/>
              <w:jc w:val="center"/>
              <w:rPr>
                <w:sz w:val="20"/>
                <w:szCs w:val="20"/>
              </w:rPr>
            </w:pPr>
            <w:r>
              <w:rPr>
                <w:sz w:val="20"/>
                <w:szCs w:val="20"/>
              </w:rPr>
              <w:t>6011</w:t>
            </w:r>
          </w:p>
        </w:tc>
      </w:tr>
      <w:tr w:rsidR="008C1B9A" w:rsidRPr="00CD7B1D" w14:paraId="63C55435"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61ED7D9C" w14:textId="77777777" w:rsidR="008C1B9A" w:rsidRPr="00FB6885" w:rsidRDefault="008C1B9A" w:rsidP="00BA0042">
            <w:pPr>
              <w:autoSpaceDE/>
              <w:autoSpaceDN/>
              <w:spacing w:line="240" w:lineRule="auto"/>
              <w:ind w:firstLine="0"/>
              <w:jc w:val="center"/>
              <w:rPr>
                <w:sz w:val="20"/>
              </w:rPr>
            </w:pPr>
            <w:r w:rsidRPr="00FB6885">
              <w:rPr>
                <w:sz w:val="20"/>
              </w:rPr>
              <w:t>2.1.12</w:t>
            </w:r>
          </w:p>
        </w:tc>
        <w:tc>
          <w:tcPr>
            <w:tcW w:w="3203" w:type="pct"/>
            <w:tcBorders>
              <w:top w:val="nil"/>
              <w:left w:val="nil"/>
              <w:bottom w:val="single" w:sz="4" w:space="0" w:color="auto"/>
              <w:right w:val="single" w:sz="4" w:space="0" w:color="auto"/>
            </w:tcBorders>
            <w:shd w:val="clear" w:color="auto" w:fill="auto"/>
          </w:tcPr>
          <w:p w14:paraId="6EF8B7BD" w14:textId="77777777" w:rsidR="008C1B9A" w:rsidRPr="008C1B9A" w:rsidRDefault="008C1B9A" w:rsidP="00BA0042">
            <w:pPr>
              <w:autoSpaceDE/>
              <w:autoSpaceDN/>
              <w:spacing w:line="240" w:lineRule="auto"/>
              <w:ind w:firstLine="0"/>
              <w:jc w:val="left"/>
              <w:rPr>
                <w:sz w:val="20"/>
                <w:szCs w:val="20"/>
                <w:lang w:bidi="ar-SA"/>
              </w:rPr>
            </w:pPr>
            <w:proofErr w:type="gramStart"/>
            <w:r w:rsidRPr="008C1B9A">
              <w:rPr>
                <w:sz w:val="20"/>
                <w:szCs w:val="20"/>
              </w:rPr>
              <w:t>Реконструкция объекта соглашения «Распределительная теплосеть от УЗ-344 до УЗ-1137» (участок теплотрассы от Уз-1130 до ул. Пионерская Ду-200 мм (надземная прокладка с заменой теплоизоляции на ППУ).</w:t>
            </w:r>
            <w:proofErr w:type="gramEnd"/>
            <w:r w:rsidRPr="008C1B9A">
              <w:rPr>
                <w:sz w:val="20"/>
                <w:szCs w:val="20"/>
              </w:rPr>
              <w:t xml:space="preserve"> Надземная прокладка по</w:t>
            </w:r>
            <w:proofErr w:type="gramStart"/>
            <w:r w:rsidRPr="008C1B9A">
              <w:rPr>
                <w:sz w:val="20"/>
                <w:szCs w:val="20"/>
              </w:rPr>
              <w:t xml:space="preserve"> Ж</w:t>
            </w:r>
            <w:proofErr w:type="gramEnd"/>
            <w:r w:rsidRPr="008C1B9A">
              <w:rPr>
                <w:sz w:val="20"/>
                <w:szCs w:val="20"/>
              </w:rPr>
              <w:t>/Б опорам с компенсаторами над проездами)</w:t>
            </w:r>
          </w:p>
        </w:tc>
        <w:tc>
          <w:tcPr>
            <w:tcW w:w="1272" w:type="pct"/>
            <w:tcBorders>
              <w:top w:val="nil"/>
              <w:left w:val="nil"/>
              <w:bottom w:val="single" w:sz="4" w:space="0" w:color="auto"/>
              <w:right w:val="single" w:sz="4" w:space="0" w:color="auto"/>
            </w:tcBorders>
            <w:shd w:val="clear" w:color="auto" w:fill="auto"/>
            <w:noWrap/>
          </w:tcPr>
          <w:p w14:paraId="56ADC758" w14:textId="5E1BE211" w:rsidR="008C1B9A" w:rsidRPr="008C1B9A" w:rsidRDefault="00FB6885" w:rsidP="00BA0042">
            <w:pPr>
              <w:autoSpaceDE/>
              <w:autoSpaceDN/>
              <w:spacing w:line="240" w:lineRule="auto"/>
              <w:ind w:firstLine="0"/>
              <w:jc w:val="center"/>
              <w:rPr>
                <w:sz w:val="20"/>
                <w:szCs w:val="20"/>
              </w:rPr>
            </w:pPr>
            <w:r>
              <w:rPr>
                <w:sz w:val="20"/>
                <w:szCs w:val="20"/>
              </w:rPr>
              <w:t>6558</w:t>
            </w:r>
          </w:p>
        </w:tc>
      </w:tr>
      <w:tr w:rsidR="008C1B9A" w:rsidRPr="00CD7B1D" w14:paraId="7A0FE46D"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15D36578" w14:textId="77777777" w:rsidR="008C1B9A" w:rsidRPr="00FB6885" w:rsidRDefault="008C1B9A" w:rsidP="00BA0042">
            <w:pPr>
              <w:autoSpaceDE/>
              <w:autoSpaceDN/>
              <w:spacing w:line="240" w:lineRule="auto"/>
              <w:ind w:firstLine="0"/>
              <w:jc w:val="center"/>
              <w:rPr>
                <w:sz w:val="20"/>
              </w:rPr>
            </w:pPr>
            <w:r w:rsidRPr="00FB6885">
              <w:rPr>
                <w:sz w:val="20"/>
              </w:rPr>
              <w:t>2.1.13</w:t>
            </w:r>
          </w:p>
        </w:tc>
        <w:tc>
          <w:tcPr>
            <w:tcW w:w="3203" w:type="pct"/>
            <w:tcBorders>
              <w:top w:val="nil"/>
              <w:left w:val="nil"/>
              <w:bottom w:val="single" w:sz="4" w:space="0" w:color="auto"/>
              <w:right w:val="single" w:sz="4" w:space="0" w:color="auto"/>
            </w:tcBorders>
            <w:shd w:val="clear" w:color="auto" w:fill="auto"/>
          </w:tcPr>
          <w:p w14:paraId="69E85F18" w14:textId="77777777" w:rsidR="008C1B9A" w:rsidRPr="008C1B9A" w:rsidRDefault="008C1B9A" w:rsidP="00BA0042">
            <w:pPr>
              <w:autoSpaceDE/>
              <w:autoSpaceDN/>
              <w:spacing w:line="240" w:lineRule="auto"/>
              <w:ind w:firstLine="0"/>
              <w:jc w:val="left"/>
              <w:rPr>
                <w:sz w:val="20"/>
                <w:szCs w:val="20"/>
                <w:lang w:bidi="ar-SA"/>
              </w:rPr>
            </w:pPr>
            <w:r w:rsidRPr="008C1B9A">
              <w:rPr>
                <w:sz w:val="20"/>
                <w:szCs w:val="20"/>
              </w:rPr>
              <w:t xml:space="preserve">Реконструкция объекта соглашения «Магистральная теплосеть 2 диаметра 400 мм от УЗ-А до ТК 294 протяженностью 1518,85 м» (теплотрассы от Уз </w:t>
            </w:r>
            <w:proofErr w:type="gramStart"/>
            <w:r w:rsidRPr="008C1B9A">
              <w:rPr>
                <w:sz w:val="20"/>
                <w:szCs w:val="20"/>
              </w:rPr>
              <w:t>А-</w:t>
            </w:r>
            <w:proofErr w:type="gramEnd"/>
            <w:r w:rsidRPr="008C1B9A">
              <w:rPr>
                <w:sz w:val="20"/>
                <w:szCs w:val="20"/>
              </w:rPr>
              <w:t xml:space="preserve"> Уз Г (подземная канальная прокладка с заменой теплоизоляции на ППУ) Ø400 мм с территории АО «ЧМЗ» проход под проезжей частью ул. </w:t>
            </w:r>
            <w:proofErr w:type="spellStart"/>
            <w:r w:rsidRPr="008C1B9A">
              <w:rPr>
                <w:sz w:val="20"/>
                <w:szCs w:val="20"/>
              </w:rPr>
              <w:t>Т.Барамзиной</w:t>
            </w:r>
            <w:proofErr w:type="spellEnd"/>
            <w:r w:rsidRPr="008C1B9A">
              <w:rPr>
                <w:sz w:val="20"/>
                <w:szCs w:val="20"/>
              </w:rPr>
              <w:t>)</w:t>
            </w:r>
          </w:p>
        </w:tc>
        <w:tc>
          <w:tcPr>
            <w:tcW w:w="1272" w:type="pct"/>
            <w:tcBorders>
              <w:top w:val="nil"/>
              <w:left w:val="nil"/>
              <w:bottom w:val="single" w:sz="4" w:space="0" w:color="auto"/>
              <w:right w:val="single" w:sz="4" w:space="0" w:color="auto"/>
            </w:tcBorders>
            <w:shd w:val="clear" w:color="auto" w:fill="auto"/>
            <w:noWrap/>
          </w:tcPr>
          <w:p w14:paraId="129505E5" w14:textId="6298F96B" w:rsidR="008C1B9A" w:rsidRPr="008C1B9A" w:rsidRDefault="00892800" w:rsidP="00BA0042">
            <w:pPr>
              <w:autoSpaceDE/>
              <w:autoSpaceDN/>
              <w:spacing w:line="240" w:lineRule="auto"/>
              <w:ind w:firstLine="0"/>
              <w:jc w:val="center"/>
              <w:rPr>
                <w:sz w:val="20"/>
                <w:szCs w:val="20"/>
              </w:rPr>
            </w:pPr>
            <w:r>
              <w:rPr>
                <w:sz w:val="20"/>
                <w:szCs w:val="20"/>
              </w:rPr>
              <w:t>7101</w:t>
            </w:r>
          </w:p>
        </w:tc>
      </w:tr>
      <w:tr w:rsidR="008C1B9A" w:rsidRPr="00CD7B1D" w14:paraId="4125B1E3"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tcPr>
          <w:p w14:paraId="4EBB1951" w14:textId="77777777" w:rsidR="008C1B9A" w:rsidRPr="00892800" w:rsidRDefault="008C1B9A" w:rsidP="00BA0042">
            <w:pPr>
              <w:autoSpaceDE/>
              <w:autoSpaceDN/>
              <w:spacing w:line="240" w:lineRule="auto"/>
              <w:ind w:firstLine="0"/>
              <w:jc w:val="center"/>
              <w:rPr>
                <w:sz w:val="20"/>
              </w:rPr>
            </w:pPr>
            <w:r w:rsidRPr="00892800">
              <w:rPr>
                <w:sz w:val="20"/>
              </w:rPr>
              <w:t>2.1.14</w:t>
            </w:r>
          </w:p>
        </w:tc>
        <w:tc>
          <w:tcPr>
            <w:tcW w:w="3203" w:type="pct"/>
            <w:tcBorders>
              <w:top w:val="nil"/>
              <w:left w:val="nil"/>
              <w:bottom w:val="single" w:sz="4" w:space="0" w:color="auto"/>
              <w:right w:val="single" w:sz="4" w:space="0" w:color="auto"/>
            </w:tcBorders>
            <w:shd w:val="clear" w:color="auto" w:fill="auto"/>
          </w:tcPr>
          <w:p w14:paraId="7AC70BAB" w14:textId="77777777" w:rsidR="008C1B9A" w:rsidRPr="008C1B9A" w:rsidRDefault="008C1B9A" w:rsidP="00BA0042">
            <w:pPr>
              <w:autoSpaceDE/>
              <w:autoSpaceDN/>
              <w:spacing w:line="240" w:lineRule="auto"/>
              <w:ind w:firstLine="0"/>
              <w:jc w:val="left"/>
              <w:rPr>
                <w:sz w:val="20"/>
                <w:szCs w:val="20"/>
              </w:rPr>
            </w:pPr>
            <w:r w:rsidRPr="008C1B9A">
              <w:rPr>
                <w:sz w:val="20"/>
                <w:szCs w:val="20"/>
              </w:rPr>
              <w:t xml:space="preserve">Реконструкция объекта соглашения «Магистральная теплосеть </w:t>
            </w:r>
            <w:r w:rsidRPr="008C1B9A">
              <w:rPr>
                <w:sz w:val="20"/>
                <w:szCs w:val="20"/>
              </w:rPr>
              <w:lastRenderedPageBreak/>
              <w:t>диаметром 600 мм от ТК-710 до ТК-771 протяженностью 1685 м» (участок теплотрассы от ТК-759 до ТК-766 ул. К. Маркса)</w:t>
            </w:r>
          </w:p>
        </w:tc>
        <w:tc>
          <w:tcPr>
            <w:tcW w:w="1272" w:type="pct"/>
            <w:tcBorders>
              <w:top w:val="nil"/>
              <w:left w:val="nil"/>
              <w:bottom w:val="single" w:sz="4" w:space="0" w:color="auto"/>
              <w:right w:val="single" w:sz="4" w:space="0" w:color="auto"/>
            </w:tcBorders>
            <w:shd w:val="clear" w:color="auto" w:fill="auto"/>
            <w:noWrap/>
          </w:tcPr>
          <w:p w14:paraId="411797C2" w14:textId="21A562CD" w:rsidR="008C1B9A" w:rsidRPr="008C1B9A" w:rsidRDefault="008C1B9A" w:rsidP="00BA0042">
            <w:pPr>
              <w:autoSpaceDE/>
              <w:autoSpaceDN/>
              <w:spacing w:line="240" w:lineRule="auto"/>
              <w:ind w:firstLine="0"/>
              <w:jc w:val="center"/>
              <w:rPr>
                <w:sz w:val="20"/>
                <w:szCs w:val="20"/>
              </w:rPr>
            </w:pPr>
            <w:r w:rsidRPr="008C1B9A">
              <w:rPr>
                <w:sz w:val="20"/>
                <w:szCs w:val="20"/>
              </w:rPr>
              <w:lastRenderedPageBreak/>
              <w:t>75448</w:t>
            </w:r>
          </w:p>
        </w:tc>
      </w:tr>
      <w:tr w:rsidR="008C1B9A" w:rsidRPr="00CD7B1D" w14:paraId="464D034B"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tcPr>
          <w:p w14:paraId="5E262515" w14:textId="77777777" w:rsidR="008C1B9A" w:rsidRPr="008C1B9A" w:rsidRDefault="008C1B9A" w:rsidP="00BA0042">
            <w:pPr>
              <w:autoSpaceDE/>
              <w:autoSpaceDN/>
              <w:spacing w:line="240" w:lineRule="auto"/>
              <w:ind w:firstLine="0"/>
              <w:jc w:val="center"/>
              <w:rPr>
                <w:sz w:val="20"/>
                <w:szCs w:val="20"/>
                <w:lang w:bidi="ar-SA"/>
              </w:rPr>
            </w:pPr>
            <w:r w:rsidRPr="008C1B9A">
              <w:rPr>
                <w:sz w:val="20"/>
                <w:szCs w:val="20"/>
                <w:lang w:bidi="ar-SA"/>
              </w:rPr>
              <w:lastRenderedPageBreak/>
              <w:t>2.1.15</w:t>
            </w:r>
          </w:p>
        </w:tc>
        <w:tc>
          <w:tcPr>
            <w:tcW w:w="3203" w:type="pct"/>
            <w:tcBorders>
              <w:top w:val="nil"/>
              <w:left w:val="nil"/>
              <w:bottom w:val="single" w:sz="4" w:space="0" w:color="auto"/>
              <w:right w:val="single" w:sz="4" w:space="0" w:color="auto"/>
            </w:tcBorders>
            <w:shd w:val="clear" w:color="auto" w:fill="auto"/>
          </w:tcPr>
          <w:p w14:paraId="78698BBD" w14:textId="04263CD6" w:rsidR="008C1B9A" w:rsidRPr="008C1B9A" w:rsidRDefault="008C1B9A" w:rsidP="00BA0042">
            <w:pPr>
              <w:autoSpaceDE/>
              <w:autoSpaceDN/>
              <w:spacing w:line="240" w:lineRule="auto"/>
              <w:ind w:firstLine="0"/>
              <w:jc w:val="left"/>
              <w:rPr>
                <w:sz w:val="20"/>
                <w:szCs w:val="20"/>
              </w:rPr>
            </w:pPr>
            <w:r w:rsidRPr="008C1B9A">
              <w:rPr>
                <w:sz w:val="20"/>
                <w:szCs w:val="20"/>
              </w:rPr>
              <w:t>Реконструкция теплотрассы от ТК-802 до ТК-806 по ул.</w:t>
            </w:r>
            <w:r w:rsidR="00A62700">
              <w:rPr>
                <w:sz w:val="20"/>
                <w:szCs w:val="20"/>
              </w:rPr>
              <w:t xml:space="preserve"> </w:t>
            </w:r>
            <w:r w:rsidRPr="008C1B9A">
              <w:rPr>
                <w:sz w:val="20"/>
                <w:szCs w:val="20"/>
              </w:rPr>
              <w:t>Пехтина</w:t>
            </w:r>
          </w:p>
        </w:tc>
        <w:tc>
          <w:tcPr>
            <w:tcW w:w="1272" w:type="pct"/>
            <w:tcBorders>
              <w:top w:val="nil"/>
              <w:left w:val="nil"/>
              <w:bottom w:val="single" w:sz="4" w:space="0" w:color="auto"/>
              <w:right w:val="single" w:sz="4" w:space="0" w:color="auto"/>
            </w:tcBorders>
            <w:shd w:val="clear" w:color="auto" w:fill="auto"/>
            <w:noWrap/>
          </w:tcPr>
          <w:p w14:paraId="0422CE32" w14:textId="77777777" w:rsidR="008C1B9A" w:rsidRPr="008C1B9A" w:rsidRDefault="008C1B9A" w:rsidP="00BA0042">
            <w:pPr>
              <w:autoSpaceDE/>
              <w:autoSpaceDN/>
              <w:spacing w:line="240" w:lineRule="auto"/>
              <w:ind w:firstLine="0"/>
              <w:jc w:val="center"/>
              <w:rPr>
                <w:sz w:val="20"/>
                <w:szCs w:val="20"/>
              </w:rPr>
            </w:pPr>
            <w:r w:rsidRPr="008C1B9A">
              <w:rPr>
                <w:sz w:val="20"/>
                <w:szCs w:val="20"/>
              </w:rPr>
              <w:t>11050</w:t>
            </w:r>
          </w:p>
        </w:tc>
      </w:tr>
      <w:tr w:rsidR="008C1B9A" w:rsidRPr="001D3365" w14:paraId="78103C64"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138437C1" w14:textId="77777777" w:rsidR="008C1B9A" w:rsidRPr="00892800" w:rsidRDefault="008C1B9A" w:rsidP="00BA0042">
            <w:pPr>
              <w:autoSpaceDE/>
              <w:autoSpaceDN/>
              <w:spacing w:line="240" w:lineRule="auto"/>
              <w:ind w:firstLine="0"/>
              <w:jc w:val="center"/>
              <w:rPr>
                <w:b/>
                <w:sz w:val="20"/>
              </w:rPr>
            </w:pPr>
            <w:r w:rsidRPr="00892800">
              <w:rPr>
                <w:b/>
                <w:sz w:val="20"/>
              </w:rPr>
              <w:t>3</w:t>
            </w:r>
          </w:p>
        </w:tc>
        <w:tc>
          <w:tcPr>
            <w:tcW w:w="3203" w:type="pct"/>
            <w:tcBorders>
              <w:top w:val="nil"/>
              <w:left w:val="nil"/>
              <w:bottom w:val="single" w:sz="4" w:space="0" w:color="auto"/>
              <w:right w:val="single" w:sz="4" w:space="0" w:color="auto"/>
            </w:tcBorders>
            <w:shd w:val="clear" w:color="auto" w:fill="auto"/>
            <w:vAlign w:val="center"/>
            <w:hideMark/>
          </w:tcPr>
          <w:p w14:paraId="525BA2FB" w14:textId="77777777" w:rsidR="008C1B9A" w:rsidRPr="008C1B9A" w:rsidRDefault="008C1B9A" w:rsidP="00BA0042">
            <w:pPr>
              <w:autoSpaceDE/>
              <w:autoSpaceDN/>
              <w:spacing w:line="240" w:lineRule="auto"/>
              <w:ind w:firstLine="0"/>
              <w:jc w:val="left"/>
              <w:rPr>
                <w:b/>
                <w:bCs/>
                <w:sz w:val="20"/>
                <w:szCs w:val="20"/>
                <w:lang w:bidi="ar-SA"/>
              </w:rPr>
            </w:pPr>
            <w:r w:rsidRPr="008C1B9A">
              <w:rPr>
                <w:b/>
                <w:bCs/>
                <w:sz w:val="20"/>
                <w:szCs w:val="20"/>
              </w:rPr>
              <w:t xml:space="preserve">Комплексная реконструкция объектов недвижимого имущества с кадастровыми номерами 18:28:000000:3092, 18:28:000000:3096, 18:28:000000:3094, 18:28:000000:3084, 18:28:000000:7888, 18:28:000000:3391, </w:t>
            </w:r>
            <w:r w:rsidRPr="008C1B9A">
              <w:rPr>
                <w:b/>
                <w:bCs/>
                <w:sz w:val="20"/>
                <w:szCs w:val="20"/>
                <w:u w:val="single"/>
              </w:rPr>
              <w:t>в связи с увеличением диаметра для обеспечения нормативных гидравлических режимов</w:t>
            </w:r>
          </w:p>
        </w:tc>
        <w:tc>
          <w:tcPr>
            <w:tcW w:w="1272" w:type="pct"/>
            <w:tcBorders>
              <w:top w:val="nil"/>
              <w:left w:val="nil"/>
              <w:bottom w:val="single" w:sz="4" w:space="0" w:color="auto"/>
              <w:right w:val="single" w:sz="4" w:space="0" w:color="auto"/>
            </w:tcBorders>
            <w:shd w:val="clear" w:color="auto" w:fill="auto"/>
            <w:vAlign w:val="center"/>
            <w:hideMark/>
          </w:tcPr>
          <w:p w14:paraId="2088560C" w14:textId="60CC1FA6" w:rsidR="008C1B9A" w:rsidRPr="008C1B9A" w:rsidRDefault="008C1B9A" w:rsidP="00BA0042">
            <w:pPr>
              <w:autoSpaceDE/>
              <w:autoSpaceDN/>
              <w:spacing w:line="240" w:lineRule="auto"/>
              <w:ind w:firstLine="0"/>
              <w:jc w:val="center"/>
              <w:rPr>
                <w:b/>
                <w:bCs/>
                <w:sz w:val="20"/>
                <w:szCs w:val="20"/>
                <w:lang w:bidi="ar-SA"/>
              </w:rPr>
            </w:pPr>
            <w:r w:rsidRPr="008C1B9A">
              <w:rPr>
                <w:b/>
                <w:bCs/>
                <w:sz w:val="20"/>
                <w:szCs w:val="20"/>
              </w:rPr>
              <w:t>149 876</w:t>
            </w:r>
          </w:p>
          <w:p w14:paraId="2959BC30" w14:textId="77777777" w:rsidR="008C1B9A" w:rsidRPr="008C1B9A" w:rsidRDefault="008C1B9A" w:rsidP="00BA0042">
            <w:pPr>
              <w:rPr>
                <w:sz w:val="20"/>
                <w:szCs w:val="20"/>
                <w:lang w:bidi="ar-SA"/>
              </w:rPr>
            </w:pPr>
          </w:p>
          <w:p w14:paraId="72954F42" w14:textId="77777777" w:rsidR="008C1B9A" w:rsidRPr="008C1B9A" w:rsidRDefault="008C1B9A" w:rsidP="00BA0042">
            <w:pPr>
              <w:rPr>
                <w:sz w:val="20"/>
                <w:szCs w:val="20"/>
                <w:lang w:bidi="ar-SA"/>
              </w:rPr>
            </w:pPr>
          </w:p>
          <w:p w14:paraId="650E7E4D" w14:textId="77777777" w:rsidR="008C1B9A" w:rsidRPr="00892800" w:rsidRDefault="008C1B9A" w:rsidP="00892800">
            <w:pPr>
              <w:rPr>
                <w:sz w:val="20"/>
              </w:rPr>
            </w:pPr>
          </w:p>
        </w:tc>
      </w:tr>
      <w:tr w:rsidR="008C1B9A" w:rsidRPr="00866EDE" w14:paraId="3429C506"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21E9C22A" w14:textId="77777777" w:rsidR="008C1B9A" w:rsidRPr="00892800" w:rsidRDefault="008C1B9A" w:rsidP="00BA0042">
            <w:pPr>
              <w:autoSpaceDE/>
              <w:autoSpaceDN/>
              <w:spacing w:line="240" w:lineRule="auto"/>
              <w:ind w:firstLine="0"/>
              <w:jc w:val="center"/>
              <w:rPr>
                <w:sz w:val="20"/>
              </w:rPr>
            </w:pPr>
            <w:r w:rsidRPr="00892800">
              <w:rPr>
                <w:sz w:val="20"/>
              </w:rPr>
              <w:t>3.1</w:t>
            </w:r>
          </w:p>
        </w:tc>
        <w:tc>
          <w:tcPr>
            <w:tcW w:w="3203" w:type="pct"/>
            <w:tcBorders>
              <w:top w:val="nil"/>
              <w:left w:val="nil"/>
              <w:bottom w:val="single" w:sz="4" w:space="0" w:color="auto"/>
              <w:right w:val="single" w:sz="4" w:space="0" w:color="auto"/>
            </w:tcBorders>
            <w:shd w:val="clear" w:color="auto" w:fill="auto"/>
            <w:vAlign w:val="center"/>
            <w:hideMark/>
          </w:tcPr>
          <w:p w14:paraId="1FCA8613" w14:textId="77777777" w:rsidR="008C1B9A" w:rsidRPr="008C1B9A" w:rsidRDefault="008C1B9A" w:rsidP="00BA0042">
            <w:pPr>
              <w:autoSpaceDE/>
              <w:autoSpaceDN/>
              <w:spacing w:line="240" w:lineRule="auto"/>
              <w:ind w:firstLine="0"/>
              <w:jc w:val="left"/>
              <w:rPr>
                <w:sz w:val="20"/>
                <w:szCs w:val="20"/>
                <w:lang w:bidi="ar-SA"/>
              </w:rPr>
            </w:pPr>
            <w:r w:rsidRPr="008C1B9A">
              <w:rPr>
                <w:sz w:val="20"/>
                <w:szCs w:val="20"/>
              </w:rPr>
              <w:t>Реконструкция объектов соглашения «Распределительная теплосеть от ТК-670 до ТК-689 протяженностью 746 м», «Распределительная теплосеть от ТК-777 до ТК-690 протяженностью 1023,3 м« (участок теплотрассы от  ТК-683 ул. Буденного 1 до ТК-795 ул. Пехтина 14 замена Ду-200мм на Ду-250 мм (подземная канальная прокладка с заменой теплоизоляции на ППУ</w:t>
            </w:r>
            <w:proofErr w:type="gramStart"/>
            <w:r w:rsidRPr="008C1B9A">
              <w:rPr>
                <w:sz w:val="20"/>
                <w:szCs w:val="20"/>
              </w:rPr>
              <w:t xml:space="preserve"> )</w:t>
            </w:r>
            <w:proofErr w:type="gramEnd"/>
            <w:r w:rsidRPr="008C1B9A">
              <w:rPr>
                <w:sz w:val="20"/>
                <w:szCs w:val="20"/>
              </w:rPr>
              <w:t>)</w:t>
            </w:r>
          </w:p>
        </w:tc>
        <w:tc>
          <w:tcPr>
            <w:tcW w:w="1272" w:type="pct"/>
            <w:tcBorders>
              <w:top w:val="nil"/>
              <w:left w:val="nil"/>
              <w:bottom w:val="single" w:sz="4" w:space="0" w:color="auto"/>
              <w:right w:val="single" w:sz="4" w:space="0" w:color="auto"/>
            </w:tcBorders>
            <w:shd w:val="clear" w:color="auto" w:fill="auto"/>
            <w:vAlign w:val="center"/>
            <w:hideMark/>
          </w:tcPr>
          <w:p w14:paraId="37863EF3" w14:textId="11E70098" w:rsidR="008C1B9A" w:rsidRPr="008C1B9A" w:rsidRDefault="008C1B9A" w:rsidP="00BA0042">
            <w:pPr>
              <w:autoSpaceDE/>
              <w:autoSpaceDN/>
              <w:spacing w:line="240" w:lineRule="auto"/>
              <w:ind w:firstLine="0"/>
              <w:jc w:val="center"/>
              <w:rPr>
                <w:sz w:val="20"/>
                <w:szCs w:val="20"/>
                <w:lang w:bidi="ar-SA"/>
              </w:rPr>
            </w:pPr>
            <w:r w:rsidRPr="008C1B9A">
              <w:rPr>
                <w:sz w:val="20"/>
                <w:szCs w:val="20"/>
              </w:rPr>
              <w:t xml:space="preserve">36908 </w:t>
            </w:r>
          </w:p>
        </w:tc>
      </w:tr>
      <w:tr w:rsidR="008C1B9A" w:rsidRPr="00866EDE" w14:paraId="6C9D2709"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1BB45525" w14:textId="77777777" w:rsidR="008C1B9A" w:rsidRPr="008C1B9A" w:rsidRDefault="008C1B9A" w:rsidP="00BA0042">
            <w:pPr>
              <w:autoSpaceDE/>
              <w:autoSpaceDN/>
              <w:spacing w:line="240" w:lineRule="auto"/>
              <w:ind w:firstLine="0"/>
              <w:jc w:val="center"/>
              <w:rPr>
                <w:sz w:val="20"/>
                <w:szCs w:val="20"/>
                <w:lang w:bidi="ar-SA"/>
              </w:rPr>
            </w:pPr>
            <w:r w:rsidRPr="008C1B9A">
              <w:rPr>
                <w:sz w:val="20"/>
                <w:szCs w:val="20"/>
                <w:lang w:bidi="ar-SA"/>
              </w:rPr>
              <w:t>3.2</w:t>
            </w:r>
          </w:p>
        </w:tc>
        <w:tc>
          <w:tcPr>
            <w:tcW w:w="3203" w:type="pct"/>
            <w:tcBorders>
              <w:top w:val="nil"/>
              <w:left w:val="nil"/>
              <w:bottom w:val="single" w:sz="4" w:space="0" w:color="auto"/>
              <w:right w:val="single" w:sz="4" w:space="0" w:color="auto"/>
            </w:tcBorders>
            <w:shd w:val="clear" w:color="auto" w:fill="auto"/>
            <w:vAlign w:val="center"/>
            <w:hideMark/>
          </w:tcPr>
          <w:p w14:paraId="70331AAB" w14:textId="77777777" w:rsidR="008C1B9A" w:rsidRPr="008C1B9A" w:rsidRDefault="008C1B9A" w:rsidP="00BA0042">
            <w:pPr>
              <w:autoSpaceDE/>
              <w:autoSpaceDN/>
              <w:spacing w:line="240" w:lineRule="auto"/>
              <w:ind w:firstLine="0"/>
              <w:jc w:val="left"/>
              <w:rPr>
                <w:sz w:val="20"/>
                <w:szCs w:val="20"/>
                <w:lang w:bidi="ar-SA"/>
              </w:rPr>
            </w:pPr>
            <w:r w:rsidRPr="008C1B9A">
              <w:rPr>
                <w:sz w:val="20"/>
                <w:szCs w:val="20"/>
              </w:rPr>
              <w:t>Реконструкция объектов соглашения «Распределительная теплосеть от ТК-319 до УЗ-325 протяженностью 1372,2 м», «Распределительная теплосеть от УЗ-325 до УЗ-345 протяженностью 1463 м«, «Распределительная теплосеть от УЗ-344 до  УЗ-1137« (реконструкция теплотрассы от Уз-322 до Уз-325 (L-0,149 км), от Уз-325 до Уз-344 (L-1,39 км)</w:t>
            </w:r>
            <w:proofErr w:type="gramStart"/>
            <w:r w:rsidRPr="008C1B9A">
              <w:rPr>
                <w:sz w:val="20"/>
                <w:szCs w:val="20"/>
              </w:rPr>
              <w:t>,о</w:t>
            </w:r>
            <w:proofErr w:type="gramEnd"/>
            <w:r w:rsidRPr="008C1B9A">
              <w:rPr>
                <w:sz w:val="20"/>
                <w:szCs w:val="20"/>
              </w:rPr>
              <w:t>т Уз-344 до Уз-339 (L-0,333 км) замена Ду-200мм на Ду-300мм, с теплоизоляцией из ППУ)</w:t>
            </w:r>
          </w:p>
        </w:tc>
        <w:tc>
          <w:tcPr>
            <w:tcW w:w="1272" w:type="pct"/>
            <w:tcBorders>
              <w:top w:val="nil"/>
              <w:left w:val="nil"/>
              <w:bottom w:val="single" w:sz="4" w:space="0" w:color="auto"/>
              <w:right w:val="single" w:sz="4" w:space="0" w:color="auto"/>
            </w:tcBorders>
            <w:shd w:val="clear" w:color="auto" w:fill="auto"/>
            <w:vAlign w:val="center"/>
            <w:hideMark/>
          </w:tcPr>
          <w:p w14:paraId="73931518" w14:textId="42DD3C4C" w:rsidR="008C1B9A" w:rsidRPr="008C1B9A" w:rsidRDefault="00892800" w:rsidP="00BA0042">
            <w:pPr>
              <w:autoSpaceDE/>
              <w:autoSpaceDN/>
              <w:spacing w:line="240" w:lineRule="auto"/>
              <w:ind w:firstLine="0"/>
              <w:jc w:val="center"/>
              <w:rPr>
                <w:sz w:val="20"/>
                <w:szCs w:val="20"/>
                <w:lang w:bidi="ar-SA"/>
              </w:rPr>
            </w:pPr>
            <w:r>
              <w:rPr>
                <w:sz w:val="20"/>
                <w:szCs w:val="20"/>
                <w:lang w:bidi="ar-SA"/>
              </w:rPr>
              <w:t>61217</w:t>
            </w:r>
          </w:p>
        </w:tc>
      </w:tr>
      <w:tr w:rsidR="008C1B9A" w:rsidRPr="007B0056" w14:paraId="4DBD457A"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63EF8512" w14:textId="77777777" w:rsidR="008C1B9A" w:rsidRPr="008C1B9A" w:rsidRDefault="008C1B9A" w:rsidP="00BA0042">
            <w:pPr>
              <w:autoSpaceDE/>
              <w:autoSpaceDN/>
              <w:spacing w:line="240" w:lineRule="auto"/>
              <w:ind w:firstLine="0"/>
              <w:jc w:val="center"/>
              <w:rPr>
                <w:sz w:val="20"/>
                <w:szCs w:val="20"/>
                <w:lang w:bidi="ar-SA"/>
              </w:rPr>
            </w:pPr>
            <w:r w:rsidRPr="008C1B9A">
              <w:rPr>
                <w:sz w:val="20"/>
                <w:szCs w:val="20"/>
                <w:lang w:bidi="ar-SA"/>
              </w:rPr>
              <w:t>3.3</w:t>
            </w:r>
          </w:p>
        </w:tc>
        <w:tc>
          <w:tcPr>
            <w:tcW w:w="3203" w:type="pct"/>
            <w:tcBorders>
              <w:top w:val="nil"/>
              <w:left w:val="nil"/>
              <w:bottom w:val="single" w:sz="4" w:space="0" w:color="auto"/>
              <w:right w:val="single" w:sz="4" w:space="0" w:color="auto"/>
            </w:tcBorders>
            <w:shd w:val="clear" w:color="auto" w:fill="auto"/>
            <w:vAlign w:val="center"/>
            <w:hideMark/>
          </w:tcPr>
          <w:p w14:paraId="76D0E6AB" w14:textId="77777777" w:rsidR="008C1B9A" w:rsidRPr="008C1B9A" w:rsidRDefault="008C1B9A" w:rsidP="00BA0042">
            <w:pPr>
              <w:autoSpaceDE/>
              <w:autoSpaceDN/>
              <w:spacing w:line="240" w:lineRule="auto"/>
              <w:ind w:firstLine="0"/>
              <w:jc w:val="left"/>
              <w:rPr>
                <w:sz w:val="20"/>
                <w:szCs w:val="20"/>
                <w:lang w:bidi="ar-SA"/>
              </w:rPr>
            </w:pPr>
            <w:r w:rsidRPr="008C1B9A">
              <w:rPr>
                <w:sz w:val="20"/>
                <w:szCs w:val="20"/>
              </w:rPr>
              <w:t>Реконструкция объекта соглашения «Тепловые сети от котельной № 2 МУП «</w:t>
            </w:r>
            <w:proofErr w:type="spellStart"/>
            <w:r w:rsidRPr="008C1B9A">
              <w:rPr>
                <w:sz w:val="20"/>
                <w:szCs w:val="20"/>
              </w:rPr>
              <w:t>Глазовские</w:t>
            </w:r>
            <w:proofErr w:type="spellEnd"/>
            <w:r w:rsidRPr="008C1B9A">
              <w:rPr>
                <w:sz w:val="20"/>
                <w:szCs w:val="20"/>
              </w:rPr>
              <w:t xml:space="preserve"> теплосети» (участок теплотрассы от Уз-1173а (возле дома 45а по ул. Драгунова), до Уз-1003а (пересечение ул. Пастухова и Щорса))</w:t>
            </w:r>
          </w:p>
        </w:tc>
        <w:tc>
          <w:tcPr>
            <w:tcW w:w="1272" w:type="pct"/>
            <w:tcBorders>
              <w:top w:val="nil"/>
              <w:left w:val="nil"/>
              <w:bottom w:val="single" w:sz="4" w:space="0" w:color="auto"/>
              <w:right w:val="single" w:sz="4" w:space="0" w:color="auto"/>
            </w:tcBorders>
            <w:shd w:val="clear" w:color="auto" w:fill="auto"/>
            <w:vAlign w:val="center"/>
            <w:hideMark/>
          </w:tcPr>
          <w:p w14:paraId="472E13E0" w14:textId="1B28A3B6" w:rsidR="008C1B9A" w:rsidRPr="008C1B9A" w:rsidRDefault="008C1B9A" w:rsidP="00BA0042">
            <w:pPr>
              <w:autoSpaceDE/>
              <w:autoSpaceDN/>
              <w:spacing w:line="240" w:lineRule="auto"/>
              <w:ind w:firstLine="0"/>
              <w:jc w:val="center"/>
              <w:rPr>
                <w:sz w:val="20"/>
                <w:szCs w:val="20"/>
                <w:lang w:bidi="ar-SA"/>
              </w:rPr>
            </w:pPr>
            <w:r w:rsidRPr="008C1B9A">
              <w:rPr>
                <w:sz w:val="20"/>
                <w:szCs w:val="20"/>
              </w:rPr>
              <w:t xml:space="preserve">51751 </w:t>
            </w:r>
          </w:p>
        </w:tc>
      </w:tr>
      <w:tr w:rsidR="008C1B9A" w:rsidRPr="00095921" w14:paraId="678C69BD"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711F2FA3" w14:textId="77777777" w:rsidR="008C1B9A" w:rsidRPr="008C1B9A" w:rsidRDefault="008C1B9A" w:rsidP="00BA0042">
            <w:pPr>
              <w:autoSpaceDE/>
              <w:autoSpaceDN/>
              <w:spacing w:line="240" w:lineRule="auto"/>
              <w:ind w:firstLine="0"/>
              <w:jc w:val="center"/>
              <w:rPr>
                <w:b/>
                <w:bCs/>
                <w:sz w:val="20"/>
                <w:szCs w:val="20"/>
                <w:lang w:bidi="ar-SA"/>
              </w:rPr>
            </w:pPr>
            <w:r w:rsidRPr="008C1B9A">
              <w:rPr>
                <w:b/>
                <w:bCs/>
                <w:sz w:val="20"/>
                <w:szCs w:val="20"/>
                <w:lang w:bidi="ar-SA"/>
              </w:rPr>
              <w:t>4</w:t>
            </w:r>
          </w:p>
        </w:tc>
        <w:tc>
          <w:tcPr>
            <w:tcW w:w="3203" w:type="pct"/>
            <w:tcBorders>
              <w:top w:val="nil"/>
              <w:left w:val="nil"/>
              <w:bottom w:val="single" w:sz="4" w:space="0" w:color="auto"/>
              <w:right w:val="single" w:sz="4" w:space="0" w:color="auto"/>
            </w:tcBorders>
            <w:shd w:val="clear" w:color="auto" w:fill="auto"/>
            <w:noWrap/>
            <w:vAlign w:val="center"/>
            <w:hideMark/>
          </w:tcPr>
          <w:p w14:paraId="547363A5" w14:textId="77777777" w:rsidR="008C1B9A" w:rsidRPr="008C1B9A" w:rsidRDefault="008C1B9A" w:rsidP="00BA0042">
            <w:pPr>
              <w:autoSpaceDE/>
              <w:autoSpaceDN/>
              <w:spacing w:line="240" w:lineRule="auto"/>
              <w:ind w:firstLine="0"/>
              <w:jc w:val="left"/>
              <w:rPr>
                <w:b/>
                <w:bCs/>
                <w:sz w:val="20"/>
                <w:szCs w:val="20"/>
                <w:lang w:bidi="ar-SA"/>
              </w:rPr>
            </w:pPr>
            <w:proofErr w:type="spellStart"/>
            <w:r w:rsidRPr="008C1B9A">
              <w:rPr>
                <w:b/>
                <w:bCs/>
                <w:sz w:val="20"/>
                <w:szCs w:val="20"/>
                <w:lang w:val="de-DE" w:bidi="ar-SA"/>
              </w:rPr>
              <w:t>Объекты</w:t>
            </w:r>
            <w:proofErr w:type="spellEnd"/>
            <w:r w:rsidRPr="008C1B9A">
              <w:rPr>
                <w:b/>
                <w:bCs/>
                <w:sz w:val="20"/>
                <w:szCs w:val="20"/>
                <w:lang w:val="de-DE" w:bidi="ar-SA"/>
              </w:rPr>
              <w:t xml:space="preserve"> </w:t>
            </w:r>
            <w:proofErr w:type="spellStart"/>
            <w:r w:rsidRPr="008C1B9A">
              <w:rPr>
                <w:b/>
                <w:bCs/>
                <w:sz w:val="20"/>
                <w:szCs w:val="20"/>
                <w:lang w:val="de-DE" w:bidi="ar-SA"/>
              </w:rPr>
              <w:t>на</w:t>
            </w:r>
            <w:proofErr w:type="spellEnd"/>
            <w:r w:rsidRPr="008C1B9A">
              <w:rPr>
                <w:b/>
                <w:bCs/>
                <w:sz w:val="20"/>
                <w:szCs w:val="20"/>
                <w:lang w:val="de-DE" w:bidi="ar-SA"/>
              </w:rPr>
              <w:t xml:space="preserve"> </w:t>
            </w:r>
            <w:proofErr w:type="spellStart"/>
            <w:r w:rsidRPr="008C1B9A">
              <w:rPr>
                <w:b/>
                <w:bCs/>
                <w:sz w:val="20"/>
                <w:szCs w:val="20"/>
                <w:lang w:val="de-DE" w:bidi="ar-SA"/>
              </w:rPr>
              <w:t>тепловых</w:t>
            </w:r>
            <w:proofErr w:type="spellEnd"/>
            <w:r w:rsidRPr="008C1B9A">
              <w:rPr>
                <w:b/>
                <w:bCs/>
                <w:sz w:val="20"/>
                <w:szCs w:val="20"/>
                <w:lang w:val="de-DE" w:bidi="ar-SA"/>
              </w:rPr>
              <w:t xml:space="preserve"> </w:t>
            </w:r>
            <w:proofErr w:type="spellStart"/>
            <w:r w:rsidRPr="008C1B9A">
              <w:rPr>
                <w:b/>
                <w:bCs/>
                <w:sz w:val="20"/>
                <w:szCs w:val="20"/>
                <w:lang w:val="de-DE" w:bidi="ar-SA"/>
              </w:rPr>
              <w:t>сетях</w:t>
            </w:r>
            <w:proofErr w:type="spellEnd"/>
            <w:r w:rsidRPr="008C1B9A">
              <w:rPr>
                <w:b/>
                <w:bCs/>
                <w:sz w:val="20"/>
                <w:szCs w:val="20"/>
                <w:lang w:val="de-DE" w:bidi="ar-SA"/>
              </w:rPr>
              <w:t xml:space="preserve"> </w:t>
            </w:r>
          </w:p>
        </w:tc>
        <w:tc>
          <w:tcPr>
            <w:tcW w:w="1272" w:type="pct"/>
            <w:tcBorders>
              <w:top w:val="nil"/>
              <w:left w:val="nil"/>
              <w:bottom w:val="single" w:sz="4" w:space="0" w:color="auto"/>
              <w:right w:val="single" w:sz="4" w:space="0" w:color="auto"/>
            </w:tcBorders>
            <w:shd w:val="clear" w:color="auto" w:fill="auto"/>
            <w:vAlign w:val="center"/>
            <w:hideMark/>
          </w:tcPr>
          <w:p w14:paraId="69C28C47" w14:textId="011D30D2" w:rsidR="008C1B9A" w:rsidRPr="008C1B9A" w:rsidRDefault="008C1B9A" w:rsidP="00BA0042">
            <w:pPr>
              <w:autoSpaceDE/>
              <w:autoSpaceDN/>
              <w:spacing w:line="240" w:lineRule="auto"/>
              <w:ind w:firstLine="0"/>
              <w:jc w:val="center"/>
              <w:rPr>
                <w:b/>
                <w:bCs/>
                <w:sz w:val="20"/>
                <w:szCs w:val="20"/>
                <w:lang w:bidi="ar-SA"/>
              </w:rPr>
            </w:pPr>
            <w:r w:rsidRPr="008C1B9A">
              <w:rPr>
                <w:b/>
                <w:bCs/>
                <w:sz w:val="20"/>
                <w:szCs w:val="20"/>
                <w:lang w:bidi="ar-SA"/>
              </w:rPr>
              <w:t>25 719</w:t>
            </w:r>
          </w:p>
        </w:tc>
      </w:tr>
      <w:tr w:rsidR="008C1B9A" w:rsidRPr="00095921" w14:paraId="684E8A4A"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10C171B9" w14:textId="77777777" w:rsidR="008C1B9A" w:rsidRPr="008C1B9A" w:rsidRDefault="008C1B9A" w:rsidP="00BA0042">
            <w:pPr>
              <w:autoSpaceDE/>
              <w:autoSpaceDN/>
              <w:spacing w:line="240" w:lineRule="auto"/>
              <w:ind w:firstLine="0"/>
              <w:jc w:val="center"/>
              <w:rPr>
                <w:sz w:val="20"/>
                <w:szCs w:val="20"/>
                <w:lang w:bidi="ar-SA"/>
              </w:rPr>
            </w:pPr>
            <w:r w:rsidRPr="008C1B9A">
              <w:rPr>
                <w:sz w:val="20"/>
                <w:szCs w:val="20"/>
                <w:lang w:bidi="ar-SA"/>
              </w:rPr>
              <w:t>4.1</w:t>
            </w:r>
          </w:p>
        </w:tc>
        <w:tc>
          <w:tcPr>
            <w:tcW w:w="3203" w:type="pct"/>
            <w:tcBorders>
              <w:top w:val="nil"/>
              <w:left w:val="nil"/>
              <w:bottom w:val="single" w:sz="4" w:space="0" w:color="auto"/>
              <w:right w:val="single" w:sz="4" w:space="0" w:color="auto"/>
            </w:tcBorders>
            <w:shd w:val="clear" w:color="auto" w:fill="auto"/>
            <w:vAlign w:val="center"/>
            <w:hideMark/>
          </w:tcPr>
          <w:p w14:paraId="6834758F" w14:textId="77777777" w:rsidR="008C1B9A" w:rsidRPr="008C1B9A" w:rsidRDefault="008C1B9A" w:rsidP="00BA0042">
            <w:pPr>
              <w:autoSpaceDE/>
              <w:autoSpaceDN/>
              <w:spacing w:line="240" w:lineRule="auto"/>
              <w:ind w:firstLine="0"/>
              <w:jc w:val="left"/>
              <w:rPr>
                <w:sz w:val="20"/>
                <w:szCs w:val="20"/>
                <w:lang w:bidi="ar-SA"/>
              </w:rPr>
            </w:pPr>
            <w:r w:rsidRPr="008C1B9A">
              <w:rPr>
                <w:sz w:val="20"/>
                <w:szCs w:val="20"/>
              </w:rPr>
              <w:t xml:space="preserve">Создание автоматической </w:t>
            </w:r>
            <w:proofErr w:type="gramStart"/>
            <w:r w:rsidRPr="008C1B9A">
              <w:rPr>
                <w:sz w:val="20"/>
                <w:szCs w:val="20"/>
              </w:rPr>
              <w:t>информационной-измерительной</w:t>
            </w:r>
            <w:proofErr w:type="gramEnd"/>
            <w:r w:rsidRPr="008C1B9A">
              <w:rPr>
                <w:sz w:val="20"/>
                <w:szCs w:val="20"/>
              </w:rPr>
              <w:t xml:space="preserve"> системы учета энергоресурсов (коммерческого учета энергоресурсов) АИИС УЭ (КУЭ), для мониторинга состояния теплоносителя (расход, температура, давление) на теплоисточниках, в тепловых сетях, у потребителей, а также оперативного реагирования на повреждения (аварии, утечки и т.п.)</w:t>
            </w:r>
          </w:p>
        </w:tc>
        <w:tc>
          <w:tcPr>
            <w:tcW w:w="1272" w:type="pct"/>
            <w:tcBorders>
              <w:top w:val="nil"/>
              <w:left w:val="nil"/>
              <w:bottom w:val="single" w:sz="4" w:space="0" w:color="auto"/>
              <w:right w:val="single" w:sz="4" w:space="0" w:color="auto"/>
            </w:tcBorders>
            <w:shd w:val="clear" w:color="auto" w:fill="auto"/>
            <w:vAlign w:val="center"/>
            <w:hideMark/>
          </w:tcPr>
          <w:p w14:paraId="3F8EE75C" w14:textId="57E6A880" w:rsidR="008C1B9A" w:rsidRPr="008C1B9A" w:rsidRDefault="008C1B9A" w:rsidP="00BA0042">
            <w:pPr>
              <w:autoSpaceDE/>
              <w:autoSpaceDN/>
              <w:spacing w:line="240" w:lineRule="auto"/>
              <w:ind w:firstLine="0"/>
              <w:jc w:val="center"/>
              <w:rPr>
                <w:sz w:val="20"/>
                <w:szCs w:val="20"/>
                <w:lang w:bidi="ar-SA"/>
              </w:rPr>
            </w:pPr>
            <w:r w:rsidRPr="008C1B9A">
              <w:rPr>
                <w:sz w:val="20"/>
                <w:szCs w:val="20"/>
                <w:lang w:bidi="ar-SA"/>
              </w:rPr>
              <w:t>25 719</w:t>
            </w:r>
          </w:p>
        </w:tc>
      </w:tr>
      <w:tr w:rsidR="008C1B9A" w:rsidRPr="00095921" w14:paraId="3646D1D7"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281C18DE" w14:textId="77777777" w:rsidR="008C1B9A" w:rsidRPr="008C1B9A" w:rsidRDefault="008C1B9A" w:rsidP="00BA0042">
            <w:pPr>
              <w:autoSpaceDE/>
              <w:autoSpaceDN/>
              <w:spacing w:line="240" w:lineRule="auto"/>
              <w:ind w:firstLine="0"/>
              <w:jc w:val="center"/>
              <w:rPr>
                <w:b/>
                <w:bCs/>
                <w:sz w:val="20"/>
                <w:szCs w:val="20"/>
                <w:lang w:bidi="ar-SA"/>
              </w:rPr>
            </w:pPr>
            <w:r w:rsidRPr="008C1B9A">
              <w:rPr>
                <w:b/>
                <w:bCs/>
                <w:sz w:val="20"/>
                <w:szCs w:val="20"/>
                <w:lang w:bidi="ar-SA"/>
              </w:rPr>
              <w:t>5</w:t>
            </w:r>
          </w:p>
        </w:tc>
        <w:tc>
          <w:tcPr>
            <w:tcW w:w="3203" w:type="pct"/>
            <w:tcBorders>
              <w:top w:val="nil"/>
              <w:left w:val="nil"/>
              <w:bottom w:val="single" w:sz="4" w:space="0" w:color="auto"/>
              <w:right w:val="single" w:sz="4" w:space="0" w:color="auto"/>
            </w:tcBorders>
            <w:shd w:val="clear" w:color="auto" w:fill="auto"/>
            <w:noWrap/>
            <w:vAlign w:val="center"/>
            <w:hideMark/>
          </w:tcPr>
          <w:p w14:paraId="58F2CA46" w14:textId="77777777" w:rsidR="008C1B9A" w:rsidRPr="008C1B9A" w:rsidRDefault="008C1B9A" w:rsidP="00BA0042">
            <w:pPr>
              <w:autoSpaceDE/>
              <w:autoSpaceDN/>
              <w:spacing w:line="240" w:lineRule="auto"/>
              <w:ind w:firstLine="0"/>
              <w:jc w:val="left"/>
              <w:rPr>
                <w:b/>
                <w:bCs/>
                <w:sz w:val="20"/>
                <w:szCs w:val="20"/>
                <w:lang w:bidi="ar-SA"/>
              </w:rPr>
            </w:pPr>
            <w:proofErr w:type="spellStart"/>
            <w:r w:rsidRPr="008C1B9A">
              <w:rPr>
                <w:b/>
                <w:bCs/>
                <w:sz w:val="20"/>
                <w:szCs w:val="20"/>
                <w:lang w:val="de-DE" w:bidi="ar-SA"/>
              </w:rPr>
              <w:t>Насосные</w:t>
            </w:r>
            <w:proofErr w:type="spellEnd"/>
            <w:r w:rsidRPr="008C1B9A">
              <w:rPr>
                <w:b/>
                <w:bCs/>
                <w:sz w:val="20"/>
                <w:szCs w:val="20"/>
                <w:lang w:val="de-DE" w:bidi="ar-SA"/>
              </w:rPr>
              <w:t xml:space="preserve"> </w:t>
            </w:r>
            <w:proofErr w:type="spellStart"/>
            <w:r w:rsidRPr="008C1B9A">
              <w:rPr>
                <w:b/>
                <w:bCs/>
                <w:sz w:val="20"/>
                <w:szCs w:val="20"/>
                <w:lang w:val="de-DE" w:bidi="ar-SA"/>
              </w:rPr>
              <w:t>станции</w:t>
            </w:r>
            <w:proofErr w:type="spellEnd"/>
          </w:p>
        </w:tc>
        <w:tc>
          <w:tcPr>
            <w:tcW w:w="1272" w:type="pct"/>
            <w:tcBorders>
              <w:top w:val="nil"/>
              <w:left w:val="nil"/>
              <w:bottom w:val="single" w:sz="4" w:space="0" w:color="auto"/>
              <w:right w:val="single" w:sz="4" w:space="0" w:color="auto"/>
            </w:tcBorders>
            <w:shd w:val="clear" w:color="auto" w:fill="auto"/>
            <w:vAlign w:val="center"/>
            <w:hideMark/>
          </w:tcPr>
          <w:p w14:paraId="7546C029" w14:textId="46DB29E4" w:rsidR="008C1B9A" w:rsidRPr="008C1B9A" w:rsidRDefault="008C1B9A" w:rsidP="00BA0042">
            <w:pPr>
              <w:autoSpaceDE/>
              <w:autoSpaceDN/>
              <w:spacing w:line="240" w:lineRule="auto"/>
              <w:ind w:firstLine="0"/>
              <w:jc w:val="center"/>
              <w:rPr>
                <w:b/>
                <w:bCs/>
                <w:sz w:val="20"/>
                <w:szCs w:val="20"/>
                <w:lang w:bidi="ar-SA"/>
              </w:rPr>
            </w:pPr>
            <w:r w:rsidRPr="008C1B9A">
              <w:rPr>
                <w:b/>
                <w:sz w:val="20"/>
                <w:szCs w:val="20"/>
                <w:lang w:bidi="ar-SA"/>
              </w:rPr>
              <w:t>17829</w:t>
            </w:r>
          </w:p>
        </w:tc>
      </w:tr>
      <w:tr w:rsidR="008C1B9A" w:rsidRPr="00F03E1F" w14:paraId="568A3147" w14:textId="77777777" w:rsidTr="00BA0042">
        <w:trPr>
          <w:trHeight w:val="20"/>
        </w:trPr>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55ED02FD" w14:textId="77777777" w:rsidR="008C1B9A" w:rsidRPr="008C1B9A" w:rsidRDefault="008C1B9A" w:rsidP="00BA0042">
            <w:pPr>
              <w:autoSpaceDE/>
              <w:autoSpaceDN/>
              <w:spacing w:line="240" w:lineRule="auto"/>
              <w:ind w:firstLine="0"/>
              <w:jc w:val="center"/>
              <w:rPr>
                <w:sz w:val="20"/>
                <w:szCs w:val="20"/>
                <w:lang w:bidi="ar-SA"/>
              </w:rPr>
            </w:pPr>
            <w:r w:rsidRPr="008C1B9A">
              <w:rPr>
                <w:sz w:val="20"/>
                <w:szCs w:val="20"/>
                <w:lang w:bidi="ar-SA"/>
              </w:rPr>
              <w:t>5.1</w:t>
            </w:r>
          </w:p>
        </w:tc>
        <w:tc>
          <w:tcPr>
            <w:tcW w:w="3203" w:type="pct"/>
            <w:tcBorders>
              <w:top w:val="nil"/>
              <w:left w:val="nil"/>
              <w:bottom w:val="single" w:sz="4" w:space="0" w:color="auto"/>
              <w:right w:val="single" w:sz="4" w:space="0" w:color="auto"/>
            </w:tcBorders>
            <w:shd w:val="clear" w:color="auto" w:fill="auto"/>
            <w:vAlign w:val="center"/>
            <w:hideMark/>
          </w:tcPr>
          <w:p w14:paraId="0098949B" w14:textId="77777777" w:rsidR="008C1B9A" w:rsidRPr="008C1B9A" w:rsidRDefault="008C1B9A" w:rsidP="00BA0042">
            <w:pPr>
              <w:autoSpaceDE/>
              <w:autoSpaceDN/>
              <w:spacing w:line="240" w:lineRule="auto"/>
              <w:ind w:firstLine="0"/>
              <w:jc w:val="left"/>
              <w:rPr>
                <w:sz w:val="20"/>
                <w:szCs w:val="20"/>
                <w:lang w:bidi="ar-SA"/>
              </w:rPr>
            </w:pPr>
            <w:r w:rsidRPr="008C1B9A">
              <w:rPr>
                <w:sz w:val="20"/>
                <w:szCs w:val="20"/>
                <w:lang w:bidi="ar-SA"/>
              </w:rPr>
              <w:t xml:space="preserve">Строительство </w:t>
            </w:r>
            <w:proofErr w:type="spellStart"/>
            <w:r w:rsidRPr="008C1B9A">
              <w:rPr>
                <w:sz w:val="20"/>
                <w:szCs w:val="20"/>
                <w:lang w:bidi="ar-SA"/>
              </w:rPr>
              <w:t>повысительной</w:t>
            </w:r>
            <w:proofErr w:type="spellEnd"/>
            <w:r w:rsidRPr="008C1B9A">
              <w:rPr>
                <w:sz w:val="20"/>
                <w:szCs w:val="20"/>
                <w:lang w:bidi="ar-SA"/>
              </w:rPr>
              <w:t xml:space="preserve"> насосной станции «Восточная» </w:t>
            </w:r>
          </w:p>
        </w:tc>
        <w:tc>
          <w:tcPr>
            <w:tcW w:w="1272" w:type="pct"/>
            <w:tcBorders>
              <w:top w:val="nil"/>
              <w:left w:val="nil"/>
              <w:bottom w:val="single" w:sz="4" w:space="0" w:color="auto"/>
              <w:right w:val="single" w:sz="4" w:space="0" w:color="auto"/>
            </w:tcBorders>
            <w:shd w:val="clear" w:color="auto" w:fill="auto"/>
            <w:vAlign w:val="center"/>
            <w:hideMark/>
          </w:tcPr>
          <w:p w14:paraId="7889B8F9" w14:textId="60E2EAA4" w:rsidR="008C1B9A" w:rsidRPr="008C1B9A" w:rsidRDefault="008C1B9A" w:rsidP="00BA0042">
            <w:pPr>
              <w:autoSpaceDE/>
              <w:autoSpaceDN/>
              <w:spacing w:line="240" w:lineRule="auto"/>
              <w:ind w:firstLine="0"/>
              <w:jc w:val="center"/>
              <w:rPr>
                <w:sz w:val="20"/>
                <w:szCs w:val="20"/>
                <w:lang w:bidi="ar-SA"/>
              </w:rPr>
            </w:pPr>
            <w:r w:rsidRPr="008C1B9A">
              <w:rPr>
                <w:sz w:val="20"/>
                <w:szCs w:val="20"/>
                <w:lang w:bidi="ar-SA"/>
              </w:rPr>
              <w:t>17829</w:t>
            </w:r>
          </w:p>
        </w:tc>
      </w:tr>
      <w:tr w:rsidR="008C1B9A" w:rsidRPr="00F03E1F" w14:paraId="3792C962" w14:textId="77777777" w:rsidTr="00BA0042">
        <w:trPr>
          <w:trHeight w:val="20"/>
        </w:trPr>
        <w:tc>
          <w:tcPr>
            <w:tcW w:w="372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149BC" w14:textId="77777777" w:rsidR="008C1B9A" w:rsidRPr="00F03E1F" w:rsidRDefault="008C1B9A" w:rsidP="00BA0042">
            <w:pPr>
              <w:autoSpaceDE/>
              <w:autoSpaceDN/>
              <w:spacing w:line="240" w:lineRule="auto"/>
              <w:ind w:firstLine="0"/>
              <w:jc w:val="left"/>
              <w:rPr>
                <w:b/>
                <w:bCs/>
                <w:sz w:val="20"/>
                <w:szCs w:val="20"/>
                <w:lang w:bidi="ar-SA"/>
              </w:rPr>
            </w:pPr>
            <w:r w:rsidRPr="00F03E1F">
              <w:rPr>
                <w:b/>
                <w:bCs/>
                <w:sz w:val="20"/>
                <w:szCs w:val="20"/>
                <w:lang w:bidi="ar-SA"/>
              </w:rPr>
              <w:t xml:space="preserve">ВСЕГО </w:t>
            </w:r>
          </w:p>
        </w:tc>
        <w:tc>
          <w:tcPr>
            <w:tcW w:w="1272" w:type="pct"/>
            <w:tcBorders>
              <w:top w:val="nil"/>
              <w:left w:val="nil"/>
              <w:bottom w:val="single" w:sz="4" w:space="0" w:color="auto"/>
              <w:right w:val="single" w:sz="4" w:space="0" w:color="auto"/>
            </w:tcBorders>
            <w:shd w:val="clear" w:color="auto" w:fill="auto"/>
            <w:noWrap/>
            <w:vAlign w:val="center"/>
            <w:hideMark/>
          </w:tcPr>
          <w:p w14:paraId="76C67C13" w14:textId="090EBB5A" w:rsidR="008C1B9A" w:rsidRPr="00F03E1F" w:rsidRDefault="008C1B9A" w:rsidP="00BA0042">
            <w:pPr>
              <w:autoSpaceDE/>
              <w:autoSpaceDN/>
              <w:spacing w:line="240" w:lineRule="auto"/>
              <w:ind w:firstLine="0"/>
              <w:jc w:val="center"/>
              <w:rPr>
                <w:b/>
                <w:bCs/>
                <w:sz w:val="20"/>
                <w:szCs w:val="20"/>
                <w:lang w:bidi="ar-SA"/>
              </w:rPr>
            </w:pPr>
            <w:r w:rsidRPr="00F03E1F">
              <w:rPr>
                <w:b/>
                <w:bCs/>
                <w:sz w:val="20"/>
                <w:szCs w:val="20"/>
                <w:lang w:bidi="ar-SA"/>
              </w:rPr>
              <w:t>1</w:t>
            </w:r>
            <w:r w:rsidR="00844479">
              <w:rPr>
                <w:b/>
                <w:bCs/>
                <w:sz w:val="20"/>
                <w:szCs w:val="20"/>
                <w:lang w:bidi="ar-SA"/>
              </w:rPr>
              <w:t> 291 414</w:t>
            </w:r>
          </w:p>
        </w:tc>
      </w:tr>
    </w:tbl>
    <w:p w14:paraId="457707E5" w14:textId="77777777" w:rsidR="008C1B9A" w:rsidRPr="00F03E1F" w:rsidRDefault="008C1B9A" w:rsidP="004578E1">
      <w:pPr>
        <w:ind w:firstLine="0"/>
      </w:pPr>
    </w:p>
    <w:p w14:paraId="24CE9305" w14:textId="4C780984" w:rsidR="006961D2" w:rsidRDefault="006961D2" w:rsidP="006961D2">
      <w:pPr>
        <w:rPr>
          <w:lang w:eastAsia="en-US" w:bidi="ar-SA"/>
        </w:rPr>
      </w:pPr>
      <w:r>
        <w:rPr>
          <w:lang w:eastAsia="en-US" w:bidi="ar-SA"/>
        </w:rPr>
        <w:t xml:space="preserve">Итоговые затраты в реализацию </w:t>
      </w:r>
      <w:r w:rsidR="004F40D0">
        <w:rPr>
          <w:lang w:eastAsia="en-US" w:bidi="ar-SA"/>
        </w:rPr>
        <w:t>первоочередных мероприятий</w:t>
      </w:r>
      <w:r w:rsidRPr="006961D2">
        <w:rPr>
          <w:lang w:eastAsia="en-US" w:bidi="ar-SA"/>
        </w:rPr>
        <w:t xml:space="preserve"> по реконструкции\строительству\диспетчеризации</w:t>
      </w:r>
      <w:r>
        <w:rPr>
          <w:lang w:eastAsia="en-US" w:bidi="ar-SA"/>
        </w:rPr>
        <w:t>, в ценах 2020 года, составляют </w:t>
      </w:r>
      <w:r w:rsidRPr="00F03E1F">
        <w:rPr>
          <w:lang w:eastAsia="en-US" w:bidi="ar-SA"/>
        </w:rPr>
        <w:t>— </w:t>
      </w:r>
      <w:r w:rsidR="004578E1" w:rsidRPr="00F03E1F">
        <w:rPr>
          <w:lang w:eastAsia="en-US" w:bidi="ar-SA"/>
        </w:rPr>
        <w:t>1</w:t>
      </w:r>
      <w:r w:rsidR="00844479">
        <w:rPr>
          <w:lang w:eastAsia="en-US" w:bidi="ar-SA"/>
        </w:rPr>
        <w:t> 291 414</w:t>
      </w:r>
      <w:r w:rsidR="004578E1" w:rsidRPr="00F03E1F">
        <w:rPr>
          <w:lang w:eastAsia="en-US" w:bidi="ar-SA"/>
        </w:rPr>
        <w:t> </w:t>
      </w:r>
      <w:r w:rsidR="004578E1">
        <w:rPr>
          <w:lang w:eastAsia="en-US" w:bidi="ar-SA"/>
        </w:rPr>
        <w:t>тыс.</w:t>
      </w:r>
      <w:r>
        <w:rPr>
          <w:lang w:eastAsia="en-US" w:bidi="ar-SA"/>
        </w:rPr>
        <w:t xml:space="preserve">руб. </w:t>
      </w:r>
      <w:r w:rsidR="004F40D0">
        <w:rPr>
          <w:lang w:eastAsia="en-US" w:bidi="ar-SA"/>
        </w:rPr>
        <w:t>без</w:t>
      </w:r>
      <w:r>
        <w:rPr>
          <w:lang w:eastAsia="en-US" w:bidi="ar-SA"/>
        </w:rPr>
        <w:t xml:space="preserve"> НДС.</w:t>
      </w:r>
    </w:p>
    <w:p w14:paraId="00B6F825" w14:textId="77777777" w:rsidR="008C1B9A" w:rsidRDefault="008C1B9A" w:rsidP="006961D2">
      <w:pPr>
        <w:rPr>
          <w:lang w:eastAsia="en-US" w:bidi="ar-SA"/>
        </w:rPr>
      </w:pPr>
    </w:p>
    <w:p w14:paraId="228D4402" w14:textId="2DCA217B" w:rsidR="006961D2" w:rsidRPr="006961D2" w:rsidRDefault="006961D2" w:rsidP="006961D2">
      <w:pPr>
        <w:keepNext/>
        <w:keepLines/>
        <w:rPr>
          <w:b/>
          <w:lang w:eastAsia="en-US" w:bidi="ar-SA"/>
        </w:rPr>
      </w:pPr>
      <w:r w:rsidRPr="006961D2">
        <w:rPr>
          <w:b/>
          <w:lang w:eastAsia="en-US" w:bidi="ar-SA"/>
        </w:rPr>
        <w:t>Оснащение приборами учета потребителей тепловой энергии</w:t>
      </w:r>
    </w:p>
    <w:p w14:paraId="483BCB0A" w14:textId="1E6CA7A8" w:rsidR="006961D2" w:rsidRDefault="00283C5B" w:rsidP="006961D2">
      <w:pPr>
        <w:rPr>
          <w:lang w:eastAsia="en-US" w:bidi="ar-SA"/>
        </w:rPr>
      </w:pPr>
      <w:r>
        <w:rPr>
          <w:lang w:eastAsia="en-US" w:bidi="ar-SA"/>
        </w:rPr>
        <w:t>Оценка</w:t>
      </w:r>
      <w:r w:rsidRPr="00283C5B">
        <w:rPr>
          <w:lang w:eastAsia="en-US" w:bidi="ar-SA"/>
        </w:rPr>
        <w:t xml:space="preserve"> стоимости реализации мероприятия по оборудованию УУТЭ МКД и бюджетных потребителей</w:t>
      </w:r>
      <w:r>
        <w:rPr>
          <w:lang w:eastAsia="en-US" w:bidi="ar-SA"/>
        </w:rPr>
        <w:t xml:space="preserve"> была произведена в п. 8.9 Главы 8 Обосновывающих материалов.</w:t>
      </w:r>
    </w:p>
    <w:p w14:paraId="3881F8B8" w14:textId="2C77D678" w:rsidR="00283C5B" w:rsidRDefault="00283C5B" w:rsidP="00283C5B">
      <w:r>
        <w:t>Итоговые</w:t>
      </w:r>
      <w:r w:rsidRPr="000A3EEF">
        <w:t xml:space="preserve"> капитальные затраты с НДС в ценах 2020 г. на оборудование УУТЭ существующих потребителей </w:t>
      </w:r>
      <w:r>
        <w:t>г. Глазов («нижний» уровень диспетчеризации)</w:t>
      </w:r>
      <w:r w:rsidRPr="000A3EEF">
        <w:t>, составят</w:t>
      </w:r>
      <w:r>
        <w:t xml:space="preserve"> — </w:t>
      </w:r>
      <w:r w:rsidRPr="00C36E6C">
        <w:t>61965,1</w:t>
      </w:r>
      <w:r>
        <w:t xml:space="preserve"> тыс. руб., в том числе:</w:t>
      </w:r>
    </w:p>
    <w:p w14:paraId="6D2F6ECD" w14:textId="77777777" w:rsidR="00283C5B" w:rsidRDefault="00283C5B" w:rsidP="00283C5B">
      <w:pPr>
        <w:pStyle w:val="a6"/>
        <w:numPr>
          <w:ilvl w:val="0"/>
          <w:numId w:val="26"/>
        </w:numPr>
      </w:pPr>
      <w:r>
        <w:lastRenderedPageBreak/>
        <w:t xml:space="preserve">по МКД — </w:t>
      </w:r>
      <w:r w:rsidRPr="00C36E6C">
        <w:t>57598,3</w:t>
      </w:r>
      <w:r>
        <w:t xml:space="preserve"> тыс. руб.;</w:t>
      </w:r>
    </w:p>
    <w:p w14:paraId="4FBAA502" w14:textId="77777777" w:rsidR="00283C5B" w:rsidRPr="000A3EEF" w:rsidRDefault="00283C5B" w:rsidP="00283C5B">
      <w:pPr>
        <w:pStyle w:val="a6"/>
        <w:numPr>
          <w:ilvl w:val="0"/>
          <w:numId w:val="26"/>
        </w:numPr>
      </w:pPr>
      <w:r>
        <w:t xml:space="preserve">по бюджетным потребителям — </w:t>
      </w:r>
      <w:r w:rsidRPr="00C36E6C">
        <w:t>4366,8</w:t>
      </w:r>
      <w:r>
        <w:t xml:space="preserve"> тыс. руб.</w:t>
      </w:r>
    </w:p>
    <w:p w14:paraId="1570464A" w14:textId="36A7FB15" w:rsidR="006961D2" w:rsidRDefault="006961D2" w:rsidP="006961D2">
      <w:pPr>
        <w:rPr>
          <w:lang w:eastAsia="en-US" w:bidi="ar-SA"/>
        </w:rPr>
      </w:pPr>
    </w:p>
    <w:p w14:paraId="77F9648B" w14:textId="3A0185BC" w:rsidR="006961D2" w:rsidRPr="006961D2" w:rsidRDefault="006961D2" w:rsidP="006961D2">
      <w:pPr>
        <w:keepNext/>
        <w:keepLines/>
        <w:rPr>
          <w:b/>
          <w:lang w:eastAsia="en-US" w:bidi="ar-SA"/>
        </w:rPr>
      </w:pPr>
      <w:r w:rsidRPr="006961D2">
        <w:rPr>
          <w:b/>
          <w:lang w:eastAsia="en-US" w:bidi="ar-SA"/>
        </w:rPr>
        <w:t>Второстепенные мероприятия по замене тепловых сетей в связи с превышением нормативного срока эксплуатации г. Глазов</w:t>
      </w:r>
    </w:p>
    <w:p w14:paraId="22FD5A0E" w14:textId="5875262F" w:rsidR="00C00FC2" w:rsidRDefault="00C00FC2" w:rsidP="00F7172E">
      <w:pPr>
        <w:rPr>
          <w:lang w:eastAsia="en-US" w:bidi="ar-SA"/>
        </w:rPr>
      </w:pPr>
      <w:r>
        <w:rPr>
          <w:lang w:eastAsia="en-US" w:bidi="ar-SA"/>
        </w:rPr>
        <w:t xml:space="preserve">Обоснование необходимости замены участков </w:t>
      </w:r>
      <w:r w:rsidRPr="00C00FC2">
        <w:rPr>
          <w:lang w:eastAsia="en-US" w:bidi="ar-SA"/>
        </w:rPr>
        <w:t>тепловых сетей в связи с превышением нормативного срока эксплуатации</w:t>
      </w:r>
      <w:r>
        <w:rPr>
          <w:lang w:eastAsia="en-US" w:bidi="ar-SA"/>
        </w:rPr>
        <w:t xml:space="preserve"> более подробно было представлено в п. 8.7 </w:t>
      </w:r>
      <w:r w:rsidRPr="00C00FC2">
        <w:rPr>
          <w:lang w:eastAsia="en-US" w:bidi="ar-SA"/>
        </w:rPr>
        <w:t>Главы 8 Обосновывающих материалов</w:t>
      </w:r>
      <w:r>
        <w:rPr>
          <w:lang w:eastAsia="en-US" w:bidi="ar-SA"/>
        </w:rPr>
        <w:t>.</w:t>
      </w:r>
    </w:p>
    <w:p w14:paraId="23593685" w14:textId="2DF1E91A" w:rsidR="00F7172E" w:rsidRPr="00486616" w:rsidRDefault="00F7172E" w:rsidP="00F7172E">
      <w:pPr>
        <w:rPr>
          <w:lang w:eastAsia="en-US" w:bidi="ar-SA"/>
        </w:rPr>
      </w:pPr>
      <w:r w:rsidRPr="00F13659">
        <w:rPr>
          <w:lang w:eastAsia="en-US" w:bidi="ar-SA"/>
        </w:rPr>
        <w:t>Расчет стоимости реализации мероприятий по замене тепловых сетей выполне</w:t>
      </w:r>
      <w:r w:rsidR="00674243">
        <w:rPr>
          <w:lang w:eastAsia="en-US" w:bidi="ar-SA"/>
        </w:rPr>
        <w:t>н на основании НЦС 81-02-13-2021</w:t>
      </w:r>
      <w:r w:rsidRPr="00F13659">
        <w:rPr>
          <w:lang w:eastAsia="en-US" w:bidi="ar-SA"/>
        </w:rPr>
        <w:t xml:space="preserve"> Сборник №</w:t>
      </w:r>
      <w:r w:rsidR="00F03E1F">
        <w:rPr>
          <w:lang w:eastAsia="en-US" w:bidi="ar-SA"/>
        </w:rPr>
        <w:t xml:space="preserve"> </w:t>
      </w:r>
      <w:r w:rsidRPr="00F13659">
        <w:rPr>
          <w:lang w:eastAsia="en-US" w:bidi="ar-SA"/>
        </w:rPr>
        <w:t>13 «Наружные тепловые сети».</w:t>
      </w:r>
    </w:p>
    <w:p w14:paraId="37745109" w14:textId="77777777" w:rsidR="00F7172E" w:rsidRDefault="00F7172E" w:rsidP="00F7172E">
      <w:pPr>
        <w:rPr>
          <w:lang w:eastAsia="en-US" w:bidi="ar-SA"/>
        </w:rPr>
      </w:pPr>
      <w:r w:rsidRPr="002C72AB">
        <w:rPr>
          <w:lang w:eastAsia="en-US" w:bidi="ar-SA"/>
        </w:rPr>
        <w:t>Показатели НЦС рассчитаны в уровне цен по состоянию на 01.01.2020 г. для базового района (Московская область). Переход от цен базового района к уровню цен Удмуртской Республики осуществляется пу</w:t>
      </w:r>
      <w:r>
        <w:rPr>
          <w:lang w:eastAsia="en-US" w:bidi="ar-SA"/>
        </w:rPr>
        <w:t>тем применения к показателю НЦС, поправочных коэффициентов:</w:t>
      </w:r>
    </w:p>
    <w:p w14:paraId="0455A43C" w14:textId="77777777" w:rsidR="00F7172E" w:rsidRPr="002C72AB" w:rsidRDefault="00F7172E" w:rsidP="00F7172E">
      <w:pPr>
        <w:pStyle w:val="a6"/>
        <w:numPr>
          <w:ilvl w:val="0"/>
          <w:numId w:val="8"/>
        </w:numPr>
        <w:ind w:left="1211"/>
      </w:pPr>
      <w:proofErr w:type="spellStart"/>
      <w:r>
        <w:t>К</w:t>
      </w:r>
      <w:r w:rsidRPr="005F0AD1">
        <w:rPr>
          <w:vertAlign w:val="subscript"/>
        </w:rPr>
        <w:t>пер</w:t>
      </w:r>
      <w:proofErr w:type="spellEnd"/>
      <w:r>
        <w:t>=0,91 — к</w:t>
      </w:r>
      <w:r w:rsidRPr="005F0AD1">
        <w:t xml:space="preserve">оэффициент перехода от уровня цен базового </w:t>
      </w:r>
      <w:r>
        <w:t>райо</w:t>
      </w:r>
      <w:r w:rsidRPr="005F0AD1">
        <w:t>на</w:t>
      </w:r>
      <w:r>
        <w:t xml:space="preserve"> к уровню цен субъектов РФ;</w:t>
      </w:r>
    </w:p>
    <w:p w14:paraId="648A4831" w14:textId="77777777" w:rsidR="00F7172E" w:rsidRPr="002C72AB" w:rsidRDefault="00F7172E" w:rsidP="00F7172E">
      <w:pPr>
        <w:pStyle w:val="a6"/>
        <w:numPr>
          <w:ilvl w:val="0"/>
          <w:numId w:val="8"/>
        </w:numPr>
        <w:ind w:left="1211"/>
      </w:pPr>
      <w:r w:rsidRPr="002C72AB">
        <w:t>К</w:t>
      </w:r>
      <w:r w:rsidRPr="005F0AD1">
        <w:rPr>
          <w:vertAlign w:val="subscript"/>
        </w:rPr>
        <w:t>per1</w:t>
      </w:r>
      <w:r>
        <w:t>=1,01 — к</w:t>
      </w:r>
      <w:r w:rsidRPr="002C72AB">
        <w:t>оэффициент, учитывающий изменение стоимости строительства на территории субъектов РФ, связанные с климатическими условиями;</w:t>
      </w:r>
    </w:p>
    <w:p w14:paraId="28007B0F" w14:textId="77777777" w:rsidR="00F7172E" w:rsidRDefault="00F7172E" w:rsidP="00F7172E">
      <w:pPr>
        <w:pStyle w:val="a6"/>
        <w:numPr>
          <w:ilvl w:val="0"/>
          <w:numId w:val="8"/>
        </w:numPr>
        <w:ind w:left="1211"/>
      </w:pPr>
      <w:proofErr w:type="spellStart"/>
      <w:r w:rsidRPr="002C72AB">
        <w:t>К</w:t>
      </w:r>
      <w:r w:rsidRPr="005F0AD1">
        <w:rPr>
          <w:vertAlign w:val="subscript"/>
        </w:rPr>
        <w:t>вр</w:t>
      </w:r>
      <w:proofErr w:type="spellEnd"/>
      <w:r>
        <w:t>=1,01 — к</w:t>
      </w:r>
      <w:r w:rsidRPr="002C72AB">
        <w:t>оэффициент перехода от уровня цен I квартала 2020 года к уровню цен II квартала 2020</w:t>
      </w:r>
      <w:r>
        <w:t xml:space="preserve"> года;</w:t>
      </w:r>
    </w:p>
    <w:p w14:paraId="357DC092" w14:textId="77777777" w:rsidR="00F7172E" w:rsidRDefault="00F7172E" w:rsidP="00F7172E">
      <w:pPr>
        <w:pStyle w:val="a6"/>
        <w:numPr>
          <w:ilvl w:val="0"/>
          <w:numId w:val="8"/>
        </w:numPr>
        <w:ind w:left="1211"/>
      </w:pPr>
      <w:r w:rsidRPr="002C72AB">
        <w:t>К</w:t>
      </w:r>
      <w:r w:rsidRPr="00A24BF0">
        <w:t>с</w:t>
      </w:r>
      <w:r>
        <w:t>=1,06 — к</w:t>
      </w:r>
      <w:r w:rsidRPr="002C72AB">
        <w:t xml:space="preserve">оэффициент </w:t>
      </w:r>
      <w:r w:rsidRPr="0033035A">
        <w:t>учитывающий проведение работ при строительстве в стесненных условиях застроенной части городов</w:t>
      </w:r>
      <w:r>
        <w:t>.</w:t>
      </w:r>
    </w:p>
    <w:p w14:paraId="34517DE0" w14:textId="77777777" w:rsidR="00F7172E" w:rsidRPr="00F13659" w:rsidRDefault="00F7172E" w:rsidP="00F7172E">
      <w:pPr>
        <w:rPr>
          <w:lang w:eastAsia="en-US" w:bidi="ar-SA"/>
        </w:rPr>
      </w:pPr>
      <w:r w:rsidRPr="00F13659">
        <w:rPr>
          <w:lang w:eastAsia="en-US" w:bidi="ar-SA"/>
        </w:rPr>
        <w:t>Стоимость демонтажа старых трубопроводов не учитывается НЦС, и принята отдельно, в размере 20% от стоимости прокладки 1 км трубопровода.</w:t>
      </w:r>
    </w:p>
    <w:p w14:paraId="005BB645" w14:textId="0AD39EBF" w:rsidR="006961D2" w:rsidRDefault="00B83D5A" w:rsidP="00DC391D">
      <w:pPr>
        <w:rPr>
          <w:lang w:eastAsia="en-US" w:bidi="ar-SA"/>
        </w:rPr>
      </w:pPr>
      <w:r w:rsidRPr="000A3EEF">
        <w:rPr>
          <w:lang w:eastAsia="en-US" w:bidi="ar-SA"/>
        </w:rPr>
        <w:t xml:space="preserve">Полный перечень </w:t>
      </w:r>
      <w:r>
        <w:rPr>
          <w:lang w:eastAsia="en-US" w:bidi="ar-SA"/>
        </w:rPr>
        <w:t xml:space="preserve">участков </w:t>
      </w:r>
      <w:r w:rsidRPr="000A3EEF">
        <w:rPr>
          <w:lang w:eastAsia="en-US" w:bidi="ar-SA"/>
        </w:rPr>
        <w:t xml:space="preserve">тепловых сетей, </w:t>
      </w:r>
      <w:r>
        <w:rPr>
          <w:lang w:eastAsia="en-US" w:bidi="ar-SA"/>
        </w:rPr>
        <w:t xml:space="preserve">подлежащих </w:t>
      </w:r>
      <w:r w:rsidRPr="00B83D5A">
        <w:rPr>
          <w:lang w:eastAsia="en-US" w:bidi="ar-SA"/>
        </w:rPr>
        <w:t>замене в связи с превышением нормативного срока эксплуатации</w:t>
      </w:r>
      <w:r w:rsidRPr="000A3EEF">
        <w:rPr>
          <w:lang w:eastAsia="en-US" w:bidi="ar-SA"/>
        </w:rPr>
        <w:t xml:space="preserve"> (с учетом ежегодного «старения» на весь срок актуализации схемы теплоснабжения до 203</w:t>
      </w:r>
      <w:r w:rsidR="00003CFD">
        <w:rPr>
          <w:lang w:eastAsia="en-US" w:bidi="ar-SA"/>
        </w:rPr>
        <w:t>0</w:t>
      </w:r>
      <w:r w:rsidRPr="000A3EEF">
        <w:rPr>
          <w:lang w:eastAsia="en-US" w:bidi="ar-SA"/>
        </w:rPr>
        <w:t xml:space="preserve"> г.)</w:t>
      </w:r>
      <w:r>
        <w:rPr>
          <w:lang w:eastAsia="en-US" w:bidi="ar-SA"/>
        </w:rPr>
        <w:t xml:space="preserve">, в рамках второстепенного мероприятия, </w:t>
      </w:r>
      <w:r w:rsidRPr="000A3EEF">
        <w:rPr>
          <w:lang w:eastAsia="en-US" w:bidi="ar-SA"/>
        </w:rPr>
        <w:t xml:space="preserve">представлен в </w:t>
      </w:r>
      <w:r>
        <w:rPr>
          <w:lang w:eastAsia="en-US" w:bidi="ar-SA"/>
        </w:rPr>
        <w:t>П</w:t>
      </w:r>
      <w:r w:rsidRPr="000A3EEF">
        <w:rPr>
          <w:lang w:eastAsia="en-US" w:bidi="ar-SA"/>
        </w:rPr>
        <w:t xml:space="preserve">риложении 1 к </w:t>
      </w:r>
      <w:r>
        <w:rPr>
          <w:lang w:eastAsia="en-US" w:bidi="ar-SA"/>
        </w:rPr>
        <w:t>Главе</w:t>
      </w:r>
      <w:r w:rsidRPr="00C00FC2">
        <w:rPr>
          <w:lang w:eastAsia="en-US" w:bidi="ar-SA"/>
        </w:rPr>
        <w:t xml:space="preserve"> 8 Обосновывающих материалов</w:t>
      </w:r>
      <w:r>
        <w:rPr>
          <w:lang w:eastAsia="en-US" w:bidi="ar-SA"/>
        </w:rPr>
        <w:t>.</w:t>
      </w:r>
    </w:p>
    <w:p w14:paraId="70A2AEA4" w14:textId="77777777" w:rsidR="00B83D5A" w:rsidRDefault="00B83D5A" w:rsidP="00B83D5A">
      <w:r w:rsidRPr="000A3EEF">
        <w:lastRenderedPageBreak/>
        <w:t xml:space="preserve">Суммарные капитальные затраты </w:t>
      </w:r>
      <w:r>
        <w:t>с</w:t>
      </w:r>
      <w:r w:rsidRPr="000A3EEF">
        <w:t xml:space="preserve"> НДС в ценах 2020 г. </w:t>
      </w:r>
      <w:r>
        <w:t>в замену у</w:t>
      </w:r>
      <w:r w:rsidRPr="00C74416">
        <w:t>частк</w:t>
      </w:r>
      <w:r>
        <w:t>ов тепловых сетей, превысивших</w:t>
      </w:r>
      <w:r w:rsidRPr="00C74416">
        <w:t xml:space="preserve"> свой норма</w:t>
      </w:r>
      <w:r>
        <w:t>тивный срок службы, но находящих</w:t>
      </w:r>
      <w:r w:rsidRPr="00C74416">
        <w:t>ся в удовлетворительном техническом состоянии</w:t>
      </w:r>
      <w:r>
        <w:t>,</w:t>
      </w:r>
      <w:r w:rsidRPr="000A3EEF">
        <w:t xml:space="preserve"> составят </w:t>
      </w:r>
      <w:r w:rsidRPr="00C74416">
        <w:t>3</w:t>
      </w:r>
      <w:r>
        <w:t> 334 </w:t>
      </w:r>
      <w:r w:rsidRPr="000A3EEF">
        <w:t>мл</w:t>
      </w:r>
      <w:r>
        <w:t>рд</w:t>
      </w:r>
      <w:r w:rsidRPr="000A3EEF">
        <w:t>.</w:t>
      </w:r>
      <w:r>
        <w:t> </w:t>
      </w:r>
      <w:r w:rsidRPr="000A3EEF">
        <w:t>руб.</w:t>
      </w:r>
    </w:p>
    <w:p w14:paraId="0716B7F4" w14:textId="1E12D382" w:rsidR="00160C92" w:rsidRPr="00755297" w:rsidRDefault="00160C92" w:rsidP="0096060D">
      <w:pPr>
        <w:rPr>
          <w:lang w:eastAsia="en-US" w:bidi="ar-SA"/>
        </w:rPr>
      </w:pPr>
    </w:p>
    <w:p w14:paraId="16332C9F" w14:textId="77777777" w:rsidR="007A39B7" w:rsidRPr="00FF056B" w:rsidRDefault="007A39B7" w:rsidP="007A39B7">
      <w:pPr>
        <w:pStyle w:val="11"/>
      </w:pPr>
      <w:bookmarkStart w:id="22" w:name="_Toc14090959"/>
      <w:bookmarkStart w:id="23" w:name="_Toc57365150"/>
      <w:r w:rsidRPr="00FF056B">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22"/>
      <w:bookmarkEnd w:id="23"/>
    </w:p>
    <w:p w14:paraId="77BEE88A" w14:textId="34F51AB4" w:rsidR="00C30242" w:rsidRPr="00FF056B" w:rsidRDefault="00C30242" w:rsidP="00C30242">
      <w:pPr>
        <w:rPr>
          <w:lang w:eastAsia="en-US" w:bidi="ar-SA"/>
        </w:rPr>
      </w:pPr>
      <w:r w:rsidRPr="00FF056B">
        <w:rPr>
          <w:lang w:eastAsia="en-US" w:bidi="ar-SA"/>
        </w:rPr>
        <w:t>Объем финансовых потребностей на реализацию плана развития Схемы теплоснабжения в МО</w:t>
      </w:r>
      <w:r w:rsidR="00CA1BB4">
        <w:rPr>
          <w:lang w:eastAsia="en-US" w:bidi="ar-SA"/>
        </w:rPr>
        <w:t xml:space="preserve"> «Городской округ</w:t>
      </w:r>
      <w:r w:rsidRPr="00FF056B">
        <w:rPr>
          <w:lang w:eastAsia="en-US" w:bidi="ar-SA"/>
        </w:rPr>
        <w:t> «Город </w:t>
      </w:r>
      <w:r w:rsidR="002A140B" w:rsidRPr="00FF056B">
        <w:rPr>
          <w:lang w:eastAsia="en-US" w:bidi="ar-SA"/>
        </w:rPr>
        <w:t>Глазов</w:t>
      </w:r>
      <w:r w:rsidRPr="00FF056B">
        <w:rPr>
          <w:lang w:eastAsia="en-US" w:bidi="ar-SA"/>
        </w:rPr>
        <w:t>»</w:t>
      </w:r>
      <w:r w:rsidR="00CA1BB4">
        <w:rPr>
          <w:lang w:eastAsia="en-US" w:bidi="ar-SA"/>
        </w:rPr>
        <w:t xml:space="preserve"> Удмуртской Республики»</w:t>
      </w:r>
      <w:r w:rsidRPr="00FF056B">
        <w:rPr>
          <w:lang w:eastAsia="en-US" w:bidi="ar-SA"/>
        </w:rPr>
        <w:t xml:space="preserve"> определен посредством суммирования финансовых потребностей на реализацию каждого мероприятия по строительству, реконструкции, техническому перевооружению и (или) модернизации.</w:t>
      </w:r>
    </w:p>
    <w:p w14:paraId="05F12093" w14:textId="13F217BC" w:rsidR="00C30242" w:rsidRPr="00FF056B" w:rsidRDefault="00C30242" w:rsidP="00C30242">
      <w:pPr>
        <w:rPr>
          <w:lang w:eastAsia="en-US" w:bidi="ar-SA"/>
        </w:rPr>
      </w:pPr>
      <w:r w:rsidRPr="00FF056B">
        <w:rPr>
          <w:lang w:eastAsia="en-US" w:bidi="ar-SA"/>
        </w:rPr>
        <w:t>Все затраты, реализация которых намечена на период 202</w:t>
      </w:r>
      <w:r w:rsidR="002A140B" w:rsidRPr="00FF056B">
        <w:rPr>
          <w:lang w:eastAsia="en-US" w:bidi="ar-SA"/>
        </w:rPr>
        <w:t>1</w:t>
      </w:r>
      <w:r w:rsidRPr="00FF056B">
        <w:rPr>
          <w:lang w:eastAsia="en-US" w:bidi="ar-SA"/>
        </w:rPr>
        <w:t>-20</w:t>
      </w:r>
      <w:r w:rsidR="002A140B" w:rsidRPr="00FF056B">
        <w:rPr>
          <w:lang w:eastAsia="en-US" w:bidi="ar-SA"/>
        </w:rPr>
        <w:t>3</w:t>
      </w:r>
      <w:r w:rsidR="00003CFD">
        <w:rPr>
          <w:lang w:eastAsia="en-US" w:bidi="ar-SA"/>
        </w:rPr>
        <w:t>0</w:t>
      </w:r>
      <w:r w:rsidRPr="00FF056B">
        <w:rPr>
          <w:lang w:eastAsia="en-US" w:bidi="ar-SA"/>
        </w:rPr>
        <w:t> гг., рассчитаны в ценах соответствующих лет с использованием прогнозных индексов удорожания материалов, работ и оборудования в соответствии с Прогнозом социально-экономического развития Российской Федерации на период до 20</w:t>
      </w:r>
      <w:r w:rsidR="002A140B" w:rsidRPr="00FF056B">
        <w:rPr>
          <w:lang w:eastAsia="en-US" w:bidi="ar-SA"/>
        </w:rPr>
        <w:t>3</w:t>
      </w:r>
      <w:r w:rsidR="00003CFD">
        <w:rPr>
          <w:lang w:eastAsia="en-US" w:bidi="ar-SA"/>
        </w:rPr>
        <w:t>0</w:t>
      </w:r>
      <w:r w:rsidRPr="00FF056B">
        <w:rPr>
          <w:lang w:eastAsia="en-US" w:bidi="ar-SA"/>
        </w:rPr>
        <w:t xml:space="preserve"> года.</w:t>
      </w:r>
    </w:p>
    <w:p w14:paraId="33C5B95A" w14:textId="46AA8754" w:rsidR="003F1110" w:rsidRPr="008E0969" w:rsidRDefault="004D3D91" w:rsidP="00F23E2B">
      <w:r w:rsidRPr="00FF056B">
        <w:rPr>
          <w:lang w:eastAsia="en-US" w:bidi="ar-SA"/>
        </w:rPr>
        <w:t xml:space="preserve">Общая потребность в финансировании проектов по строительству, реконструкции, техническому перевооружению и (или) модернизации источников тепловой энергии </w:t>
      </w:r>
      <w:r w:rsidRPr="008E0969">
        <w:rPr>
          <w:lang w:eastAsia="en-US" w:bidi="ar-SA"/>
        </w:rPr>
        <w:t>составляет</w:t>
      </w:r>
      <w:r>
        <w:rPr>
          <w:lang w:eastAsia="en-US" w:bidi="ar-SA"/>
        </w:rPr>
        <w:t xml:space="preserve">, </w:t>
      </w:r>
      <w:r>
        <w:t>в прогнозных ценах</w:t>
      </w:r>
      <w:r w:rsidR="00F23E2B">
        <w:t xml:space="preserve"> —</w:t>
      </w:r>
      <w:r w:rsidR="003F1110">
        <w:t xml:space="preserve"> </w:t>
      </w:r>
      <w:r w:rsidR="00F23E2B" w:rsidRPr="00F23E2B">
        <w:t>529</w:t>
      </w:r>
      <w:r w:rsidR="00F23E2B">
        <w:t> </w:t>
      </w:r>
      <w:r w:rsidR="00F23E2B" w:rsidRPr="00F23E2B">
        <w:t>642</w:t>
      </w:r>
      <w:r w:rsidR="00F23E2B">
        <w:t> млн</w:t>
      </w:r>
      <w:r w:rsidR="003F1110" w:rsidRPr="008E0969">
        <w:t>. руб</w:t>
      </w:r>
      <w:r w:rsidR="00285286">
        <w:t>.</w:t>
      </w:r>
      <w:r w:rsidR="003F1110" w:rsidRPr="008E0969">
        <w:t xml:space="preserve"> (с НДС)</w:t>
      </w:r>
      <w:r w:rsidR="003F1110">
        <w:t>.</w:t>
      </w:r>
    </w:p>
    <w:p w14:paraId="456AB7D0" w14:textId="01A882E9" w:rsidR="009D4D5E" w:rsidRPr="00FF056B" w:rsidRDefault="004D3D91" w:rsidP="00F23E2B">
      <w:pPr>
        <w:rPr>
          <w:lang w:eastAsia="en-US" w:bidi="ar-SA"/>
        </w:rPr>
      </w:pPr>
      <w:r w:rsidRPr="008E0969">
        <w:rPr>
          <w:lang w:eastAsia="en-US" w:bidi="ar-SA"/>
        </w:rPr>
        <w:t>Общая потребность в финансировании проектов по строительству, реконструкции, техническому перевооружению и (или) модернизации тепловых сетей и сооружений на них составляет</w:t>
      </w:r>
      <w:r>
        <w:rPr>
          <w:lang w:eastAsia="en-US" w:bidi="ar-SA"/>
        </w:rPr>
        <w:t xml:space="preserve">, </w:t>
      </w:r>
      <w:r>
        <w:t>в прогнозных ценах</w:t>
      </w:r>
      <w:r w:rsidR="00F23E2B">
        <w:t xml:space="preserve"> — </w:t>
      </w:r>
      <w:r w:rsidR="003200C4" w:rsidRPr="003200C4">
        <w:t>6</w:t>
      </w:r>
      <w:r w:rsidR="003200C4">
        <w:t>,</w:t>
      </w:r>
      <w:r w:rsidR="003200C4" w:rsidRPr="003200C4">
        <w:t>592</w:t>
      </w:r>
      <w:r w:rsidR="00F23E2B">
        <w:t> млрд</w:t>
      </w:r>
      <w:r w:rsidR="00F23E2B" w:rsidRPr="008E0969">
        <w:t>. руб</w:t>
      </w:r>
      <w:r w:rsidR="00AB3284">
        <w:t>.</w:t>
      </w:r>
      <w:r w:rsidR="00F23E2B" w:rsidRPr="008E0969">
        <w:t xml:space="preserve"> (с НДС)</w:t>
      </w:r>
      <w:r w:rsidR="00F23E2B">
        <w:t>.</w:t>
      </w:r>
    </w:p>
    <w:p w14:paraId="10F19F85" w14:textId="77777777" w:rsidR="00923D43" w:rsidRPr="00FF056B" w:rsidRDefault="00923D43" w:rsidP="00923D43">
      <w:pPr>
        <w:rPr>
          <w:lang w:eastAsia="en-US" w:bidi="ar-SA"/>
        </w:rPr>
      </w:pPr>
      <w:r w:rsidRPr="00FF056B">
        <w:rPr>
          <w:lang w:eastAsia="en-US" w:bidi="ar-SA"/>
        </w:rPr>
        <w:t>Предложения по источникам инвестиций финансовых потребностей для осуществления мероприятий по строительству, реконструкции, техническому перевооружению и (или) модернизации источников теплоснабжения, тепловых сетей и сооружений на них сформированы с учетом требований действующего законодательства:</w:t>
      </w:r>
    </w:p>
    <w:p w14:paraId="20816E63" w14:textId="54297E61" w:rsidR="00923D43" w:rsidRPr="00FF056B" w:rsidRDefault="00923D43" w:rsidP="00D7271E">
      <w:pPr>
        <w:pStyle w:val="a6"/>
        <w:numPr>
          <w:ilvl w:val="0"/>
          <w:numId w:val="12"/>
        </w:numPr>
        <w:ind w:left="1211"/>
      </w:pPr>
      <w:r w:rsidRPr="00FF056B">
        <w:t>Федеральный закон от 27.07.2010 г. №</w:t>
      </w:r>
      <w:r w:rsidR="00D0621C">
        <w:t xml:space="preserve"> </w:t>
      </w:r>
      <w:r w:rsidRPr="00FF056B">
        <w:t>190 «О теплоснабжении»;</w:t>
      </w:r>
    </w:p>
    <w:p w14:paraId="207480DE" w14:textId="46A1E8FD" w:rsidR="00923D43" w:rsidRPr="00FF056B" w:rsidRDefault="00CA1BB4" w:rsidP="00D7271E">
      <w:pPr>
        <w:pStyle w:val="a6"/>
        <w:numPr>
          <w:ilvl w:val="0"/>
          <w:numId w:val="12"/>
        </w:numPr>
        <w:ind w:left="1211"/>
      </w:pPr>
      <w:r>
        <w:t>п</w:t>
      </w:r>
      <w:r w:rsidR="00923D43" w:rsidRPr="00FF056B">
        <w:t>остановление</w:t>
      </w:r>
      <w:r>
        <w:t xml:space="preserve"> П</w:t>
      </w:r>
      <w:r w:rsidR="00D0621C">
        <w:t xml:space="preserve">равительства </w:t>
      </w:r>
      <w:r>
        <w:t xml:space="preserve">Российской </w:t>
      </w:r>
      <w:r w:rsidR="00D0621C">
        <w:t>Ф</w:t>
      </w:r>
      <w:r>
        <w:t>едерации</w:t>
      </w:r>
      <w:r w:rsidR="00D0621C">
        <w:t xml:space="preserve"> от 22.10.2012</w:t>
      </w:r>
      <w:r w:rsidR="00923D43" w:rsidRPr="00FF056B">
        <w:t>г. №</w:t>
      </w:r>
      <w:r w:rsidR="00D0621C">
        <w:t xml:space="preserve"> </w:t>
      </w:r>
      <w:r w:rsidR="00923D43" w:rsidRPr="00FF056B">
        <w:t>1075 «О ценообразовании в сфере теплоснабжения»;</w:t>
      </w:r>
    </w:p>
    <w:p w14:paraId="30808144" w14:textId="3E117AF0" w:rsidR="00923D43" w:rsidRPr="00FF056B" w:rsidRDefault="00D0621C" w:rsidP="00D7271E">
      <w:pPr>
        <w:pStyle w:val="a6"/>
        <w:numPr>
          <w:ilvl w:val="0"/>
          <w:numId w:val="12"/>
        </w:numPr>
        <w:ind w:left="1211"/>
      </w:pPr>
      <w:r>
        <w:lastRenderedPageBreak/>
        <w:t>Приказ ФСТ России от 13.06.2013</w:t>
      </w:r>
      <w:r w:rsidR="00923D43" w:rsidRPr="00FF056B">
        <w:t>г. №</w:t>
      </w:r>
      <w:r>
        <w:t xml:space="preserve"> </w:t>
      </w:r>
      <w:r w:rsidR="00923D43" w:rsidRPr="00FF056B">
        <w:t>760-э «Об утверждении Методических указаний по расчету регулируемых цен (тарифов) в сфере теплоснабжения».</w:t>
      </w:r>
    </w:p>
    <w:p w14:paraId="4CEBE585" w14:textId="77777777" w:rsidR="00923D43" w:rsidRPr="00FF056B" w:rsidRDefault="00923D43" w:rsidP="00923D43">
      <w:pPr>
        <w:rPr>
          <w:lang w:eastAsia="en-US" w:bidi="ar-SA"/>
        </w:rPr>
      </w:pPr>
      <w:r w:rsidRPr="00FF056B">
        <w:rPr>
          <w:lang w:eastAsia="en-US" w:bidi="ar-SA"/>
        </w:rPr>
        <w:t>В качестве источников финансирования, обеспечивающих финансовые потребности для осуществления мероприятий, рассмотрены следующие:</w:t>
      </w:r>
    </w:p>
    <w:p w14:paraId="0AB0FBBA" w14:textId="77777777" w:rsidR="00E71101" w:rsidRDefault="00E71101" w:rsidP="00E71101">
      <w:pPr>
        <w:pStyle w:val="a6"/>
        <w:numPr>
          <w:ilvl w:val="0"/>
          <w:numId w:val="13"/>
        </w:numPr>
        <w:ind w:left="1211"/>
      </w:pPr>
      <w:r>
        <w:t>Бюджетные средства;</w:t>
      </w:r>
    </w:p>
    <w:p w14:paraId="7963C818" w14:textId="2638C04F" w:rsidR="00E71101" w:rsidRDefault="00E71101" w:rsidP="00E71101">
      <w:pPr>
        <w:pStyle w:val="a6"/>
        <w:numPr>
          <w:ilvl w:val="0"/>
          <w:numId w:val="13"/>
        </w:numPr>
        <w:ind w:left="1211"/>
      </w:pPr>
      <w:r>
        <w:t>Средства инвесторов;</w:t>
      </w:r>
    </w:p>
    <w:p w14:paraId="5E933AFD" w14:textId="77777777" w:rsidR="00E71101" w:rsidRDefault="00E71101" w:rsidP="00E71101">
      <w:pPr>
        <w:pStyle w:val="a6"/>
        <w:numPr>
          <w:ilvl w:val="0"/>
          <w:numId w:val="13"/>
        </w:numPr>
        <w:ind w:left="1211"/>
      </w:pPr>
      <w:r w:rsidRPr="00FF056B">
        <w:t>Плата за подключение потребителей;</w:t>
      </w:r>
    </w:p>
    <w:p w14:paraId="3B46CCF7" w14:textId="33990BD4" w:rsidR="00923D43" w:rsidRPr="00FF056B" w:rsidRDefault="00923D43" w:rsidP="00D7271E">
      <w:pPr>
        <w:pStyle w:val="a6"/>
        <w:numPr>
          <w:ilvl w:val="0"/>
          <w:numId w:val="13"/>
        </w:numPr>
        <w:ind w:left="1211"/>
      </w:pPr>
      <w:r w:rsidRPr="00FF056B">
        <w:t>Тариф, в том числе:</w:t>
      </w:r>
    </w:p>
    <w:p w14:paraId="2631E3D8" w14:textId="3BEB4413" w:rsidR="00923D43" w:rsidRPr="00FF056B" w:rsidRDefault="00E029E9" w:rsidP="00E71101">
      <w:pPr>
        <w:pStyle w:val="a6"/>
        <w:ind w:left="1211" w:firstLine="0"/>
      </w:pPr>
      <w:r w:rsidRPr="00FF056B">
        <w:t xml:space="preserve">- </w:t>
      </w:r>
      <w:r w:rsidR="00614C71" w:rsidRPr="00FF056B">
        <w:t>а</w:t>
      </w:r>
      <w:r w:rsidR="00923D43" w:rsidRPr="00FF056B">
        <w:t>мортизационные отчисления;</w:t>
      </w:r>
    </w:p>
    <w:p w14:paraId="62FE8D37" w14:textId="39C00087" w:rsidR="00923D43" w:rsidRPr="00FF056B" w:rsidRDefault="00E029E9" w:rsidP="00E71101">
      <w:pPr>
        <w:pStyle w:val="a6"/>
        <w:ind w:left="1211" w:firstLine="0"/>
      </w:pPr>
      <w:r w:rsidRPr="00FF056B">
        <w:t xml:space="preserve">- </w:t>
      </w:r>
      <w:r w:rsidR="00614C71" w:rsidRPr="00FF056B">
        <w:t>и</w:t>
      </w:r>
      <w:r w:rsidR="00923D43" w:rsidRPr="00FF056B">
        <w:t>нвестиционная составляющая в тарифе;</w:t>
      </w:r>
    </w:p>
    <w:p w14:paraId="5A7C5637" w14:textId="22998A84" w:rsidR="00923D43" w:rsidRPr="00FF056B" w:rsidRDefault="00923D43" w:rsidP="00D7271E">
      <w:pPr>
        <w:pStyle w:val="a6"/>
        <w:numPr>
          <w:ilvl w:val="0"/>
          <w:numId w:val="13"/>
        </w:numPr>
        <w:ind w:left="1211"/>
      </w:pPr>
      <w:r w:rsidRPr="00FF056B">
        <w:t>Прочие источники.</w:t>
      </w:r>
    </w:p>
    <w:p w14:paraId="6F0450A6" w14:textId="77777777" w:rsidR="00923D43" w:rsidRPr="00FF056B" w:rsidRDefault="00923D43" w:rsidP="00923D43">
      <w:pPr>
        <w:rPr>
          <w:lang w:eastAsia="en-US" w:bidi="ar-SA"/>
        </w:rPr>
      </w:pPr>
      <w:r w:rsidRPr="00FF056B">
        <w:rPr>
          <w:lang w:eastAsia="en-US" w:bidi="ar-SA"/>
        </w:rPr>
        <w:t>За счет амортизационных отчислений могут быть реализованы мероприятия по реконструкции ветхих сетей и замене оборудования, выработавшего ресурс.</w:t>
      </w:r>
    </w:p>
    <w:p w14:paraId="1396D3E3" w14:textId="77777777" w:rsidR="00923D43" w:rsidRPr="00FF056B" w:rsidRDefault="00923D43" w:rsidP="00923D43">
      <w:pPr>
        <w:rPr>
          <w:lang w:eastAsia="en-US" w:bidi="ar-SA"/>
        </w:rPr>
      </w:pPr>
      <w:r w:rsidRPr="00FF056B">
        <w:rPr>
          <w:lang w:eastAsia="en-US" w:bidi="ar-SA"/>
        </w:rPr>
        <w:t>В счет платы за подключение потребителей могут быть реализованы мероприятия по увеличению тепловой мощности источников тепловой энергии, мероприятия по реконструкции тепловых сетей с увеличением диаметров, строительству новых участков тепловых сетей. Ввиду того, что мероприятия по реконструкции ветхих тепловых сетей относятся к мероприятиям, направленным на повышение надежности, применение в качестве источника финансирования инвестиционной составляющей в тарифе на тепловую энергию является невозможным.</w:t>
      </w:r>
    </w:p>
    <w:p w14:paraId="1C4B6E61" w14:textId="7FC28FAD" w:rsidR="00923D43" w:rsidRDefault="00923D43" w:rsidP="00923D43">
      <w:pPr>
        <w:rPr>
          <w:lang w:eastAsia="en-US" w:bidi="ar-SA"/>
        </w:rPr>
      </w:pPr>
      <w:r w:rsidRPr="00FF056B">
        <w:rPr>
          <w:lang w:eastAsia="en-US" w:bidi="ar-SA"/>
        </w:rPr>
        <w:t>Инвестиционная составляющая в тарифе на тепловую энергию может быть применена для финансирования мероприятий, направленных на повышение эффективности работы источников тепловой энергии, систем транспорта тепловой энергии и систем теплоснабжения в целом.</w:t>
      </w:r>
    </w:p>
    <w:p w14:paraId="6DB2ABC6" w14:textId="3A44FB3B" w:rsidR="009448BC" w:rsidRDefault="009448BC" w:rsidP="009448BC">
      <w:pPr>
        <w:rPr>
          <w:lang w:eastAsia="en-US" w:bidi="ar-SA"/>
        </w:rPr>
      </w:pPr>
      <w:r>
        <w:rPr>
          <w:lang w:eastAsia="en-US" w:bidi="ar-SA"/>
        </w:rPr>
        <w:t>За счет бюджетных средств или средств инвесторов могут быть реализованы мероприятия по</w:t>
      </w:r>
      <w:r w:rsidRPr="009448BC">
        <w:t xml:space="preserve"> </w:t>
      </w:r>
      <w:r>
        <w:rPr>
          <w:lang w:eastAsia="en-US" w:bidi="ar-SA"/>
        </w:rPr>
        <w:t>с</w:t>
      </w:r>
      <w:r w:rsidRPr="009448BC">
        <w:rPr>
          <w:lang w:eastAsia="en-US" w:bidi="ar-SA"/>
        </w:rPr>
        <w:t>троительству, реконструкции, техническому перевооружению и (или) модернизации тепловых сетей</w:t>
      </w:r>
      <w:r>
        <w:rPr>
          <w:lang w:eastAsia="en-US" w:bidi="ar-SA"/>
        </w:rPr>
        <w:t>.</w:t>
      </w:r>
    </w:p>
    <w:p w14:paraId="14D63A96" w14:textId="77777777" w:rsidR="00923D43" w:rsidRPr="00FF056B" w:rsidRDefault="00923D43" w:rsidP="00923D43">
      <w:pPr>
        <w:rPr>
          <w:lang w:eastAsia="en-US" w:bidi="ar-SA"/>
        </w:rPr>
      </w:pPr>
      <w:r w:rsidRPr="00FF056B">
        <w:rPr>
          <w:lang w:eastAsia="en-US" w:bidi="ar-SA"/>
        </w:rPr>
        <w:t xml:space="preserve">Все мероприятия по строительству, реконструкции, техническому перевооружению и (или) модернизации источников тепловой энергии, а также все мероприятия по строительству, реконструкции, техническому перевооружению и </w:t>
      </w:r>
      <w:r w:rsidRPr="00FF056B">
        <w:rPr>
          <w:lang w:eastAsia="en-US" w:bidi="ar-SA"/>
        </w:rPr>
        <w:lastRenderedPageBreak/>
        <w:t>(или) модернизации тепловых сетей разделены на группы проектов в зависимости от вида и назначения предлагаемых к реализации мероприятий.</w:t>
      </w:r>
    </w:p>
    <w:p w14:paraId="69D3A15C" w14:textId="4ECCED9A" w:rsidR="00DC520B" w:rsidRPr="00FF056B" w:rsidRDefault="00923D43" w:rsidP="00DC520B">
      <w:pPr>
        <w:rPr>
          <w:lang w:eastAsia="en-US" w:bidi="ar-SA"/>
        </w:rPr>
      </w:pPr>
      <w:r w:rsidRPr="00FF056B">
        <w:rPr>
          <w:lang w:eastAsia="en-US" w:bidi="ar-SA"/>
        </w:rPr>
        <w:t xml:space="preserve">Источники финансирования определены для каждой выделенной группы проектов </w:t>
      </w:r>
      <w:r w:rsidR="009448BC">
        <w:rPr>
          <w:lang w:eastAsia="en-US" w:bidi="ar-SA"/>
        </w:rPr>
        <w:t>по источникам/тепловым сетям</w:t>
      </w:r>
      <w:r w:rsidRPr="00FF056B">
        <w:rPr>
          <w:lang w:eastAsia="en-US" w:bidi="ar-SA"/>
        </w:rPr>
        <w:t xml:space="preserve"> и </w:t>
      </w:r>
      <w:r w:rsidR="009448BC">
        <w:rPr>
          <w:lang w:eastAsia="en-US" w:bidi="ar-SA"/>
        </w:rPr>
        <w:t xml:space="preserve">более подробно </w:t>
      </w:r>
      <w:r w:rsidRPr="00FF056B">
        <w:rPr>
          <w:lang w:eastAsia="en-US" w:bidi="ar-SA"/>
        </w:rPr>
        <w:t xml:space="preserve">представлены в </w:t>
      </w:r>
      <w:r w:rsidR="009448BC">
        <w:rPr>
          <w:lang w:eastAsia="en-US" w:bidi="ar-SA"/>
        </w:rPr>
        <w:t>Главе 16 Обосновывающих материалов</w:t>
      </w:r>
      <w:r w:rsidR="00DC520B" w:rsidRPr="00FF056B">
        <w:rPr>
          <w:lang w:eastAsia="en-US" w:bidi="ar-SA"/>
        </w:rPr>
        <w:t>.</w:t>
      </w:r>
    </w:p>
    <w:p w14:paraId="3223EB44" w14:textId="7ADEEFC7" w:rsidR="00C30242" w:rsidRPr="00FF056B" w:rsidRDefault="00C30242" w:rsidP="0096060D">
      <w:pPr>
        <w:rPr>
          <w:lang w:eastAsia="en-US" w:bidi="ar-SA"/>
        </w:rPr>
      </w:pPr>
    </w:p>
    <w:p w14:paraId="79929649" w14:textId="77777777" w:rsidR="007A39B7" w:rsidRPr="001920EA" w:rsidRDefault="007A39B7" w:rsidP="007A39B7">
      <w:pPr>
        <w:pStyle w:val="11"/>
      </w:pPr>
      <w:bookmarkStart w:id="24" w:name="_Toc14090960"/>
      <w:bookmarkStart w:id="25" w:name="_Toc57365151"/>
      <w:r w:rsidRPr="001920EA">
        <w:t>Расчеты экономической эффективности инвестиций</w:t>
      </w:r>
      <w:bookmarkEnd w:id="24"/>
      <w:bookmarkEnd w:id="25"/>
      <w:r w:rsidRPr="001920EA">
        <w:t xml:space="preserve"> </w:t>
      </w:r>
    </w:p>
    <w:p w14:paraId="048730C8" w14:textId="77777777" w:rsidR="000F7553" w:rsidRPr="001920EA" w:rsidRDefault="000F7553" w:rsidP="003C326A">
      <w:pPr>
        <w:keepNext/>
        <w:keepLines/>
        <w:rPr>
          <w:b/>
          <w:lang w:eastAsia="en-US" w:bidi="ar-SA"/>
        </w:rPr>
      </w:pPr>
      <w:r w:rsidRPr="001920EA">
        <w:rPr>
          <w:b/>
          <w:lang w:eastAsia="en-US" w:bidi="ar-SA"/>
        </w:rPr>
        <w:t xml:space="preserve">Инвестиции в мероприятия по реконструкции источников тепловой энергии и тепловых сетей, </w:t>
      </w:r>
      <w:proofErr w:type="gramStart"/>
      <w:r w:rsidRPr="001920EA">
        <w:rPr>
          <w:b/>
          <w:lang w:eastAsia="en-US" w:bidi="ar-SA"/>
        </w:rPr>
        <w:t>расходы</w:t>
      </w:r>
      <w:proofErr w:type="gramEnd"/>
      <w:r w:rsidRPr="001920EA">
        <w:rPr>
          <w:b/>
          <w:lang w:eastAsia="en-US" w:bidi="ar-SA"/>
        </w:rPr>
        <w:t xml:space="preserve"> на реализацию которых покрываются за счет ежегодных амортизационных отчислений</w:t>
      </w:r>
    </w:p>
    <w:p w14:paraId="5167269F" w14:textId="77777777" w:rsidR="000F7553" w:rsidRPr="001920EA" w:rsidRDefault="000F7553" w:rsidP="000F7553">
      <w:pPr>
        <w:rPr>
          <w:lang w:eastAsia="en-US" w:bidi="ar-SA"/>
        </w:rPr>
      </w:pPr>
      <w:r w:rsidRPr="001920EA">
        <w:rPr>
          <w:lang w:eastAsia="en-US" w:bidi="ar-SA"/>
        </w:rPr>
        <w:t>Амортизационные отчисления – отчисления части стоимости основных фондов для возмещения их износа.</w:t>
      </w:r>
    </w:p>
    <w:p w14:paraId="7D4183EA" w14:textId="19BBF21E" w:rsidR="000F7553" w:rsidRPr="001920EA" w:rsidRDefault="000F7553" w:rsidP="000F7553">
      <w:pPr>
        <w:rPr>
          <w:lang w:eastAsia="en-US" w:bidi="ar-SA"/>
        </w:rPr>
      </w:pPr>
      <w:r w:rsidRPr="001920EA">
        <w:rPr>
          <w:lang w:eastAsia="en-US" w:bidi="ar-SA"/>
        </w:rPr>
        <w:t xml:space="preserve">Расчет амортизационных отчислений произведён </w:t>
      </w:r>
      <w:proofErr w:type="gramStart"/>
      <w:r w:rsidRPr="001920EA">
        <w:rPr>
          <w:lang w:eastAsia="en-US" w:bidi="ar-SA"/>
        </w:rPr>
        <w:t>по линейному способу амортизационных отчислений с учетом прироста в связи с реализацией мероприятий по строительству</w:t>
      </w:r>
      <w:proofErr w:type="gramEnd"/>
      <w:r w:rsidRPr="001920EA">
        <w:rPr>
          <w:lang w:eastAsia="en-US" w:bidi="ar-SA"/>
        </w:rPr>
        <w:t xml:space="preserve">, реконструкции, техническому перевооружению и (или) модернизации систем </w:t>
      </w:r>
      <w:r w:rsidR="00567814">
        <w:rPr>
          <w:lang w:eastAsia="en-US" w:bidi="ar-SA"/>
        </w:rPr>
        <w:t>теплоснабжения в период 2021</w:t>
      </w:r>
      <w:r w:rsidR="001920EA" w:rsidRPr="001920EA">
        <w:rPr>
          <w:lang w:eastAsia="en-US" w:bidi="ar-SA"/>
        </w:rPr>
        <w:t>-203</w:t>
      </w:r>
      <w:r w:rsidR="00003CFD">
        <w:rPr>
          <w:lang w:eastAsia="en-US" w:bidi="ar-SA"/>
        </w:rPr>
        <w:t>0</w:t>
      </w:r>
      <w:r w:rsidRPr="001920EA">
        <w:rPr>
          <w:lang w:eastAsia="en-US" w:bidi="ar-SA"/>
        </w:rPr>
        <w:t xml:space="preserve"> гг.</w:t>
      </w:r>
    </w:p>
    <w:p w14:paraId="37998C6C" w14:textId="77777777" w:rsidR="000F7553" w:rsidRPr="001920EA" w:rsidRDefault="000F7553" w:rsidP="000F7553">
      <w:pPr>
        <w:rPr>
          <w:lang w:eastAsia="en-US" w:bidi="ar-SA"/>
        </w:rPr>
      </w:pPr>
      <w:r w:rsidRPr="001920EA">
        <w:rPr>
          <w:lang w:eastAsia="en-US" w:bidi="ar-SA"/>
        </w:rPr>
        <w:t xml:space="preserve">Мероприятия, финансирование которых обеспечивается за счет амортизационных отчислений, являются обязательными и направлены на повышение надежности работы систем теплоснабжения и обновление основных фондов. </w:t>
      </w:r>
    </w:p>
    <w:p w14:paraId="3C5B55E2" w14:textId="77777777" w:rsidR="000F7553" w:rsidRPr="001920EA" w:rsidRDefault="000F7553" w:rsidP="000F7553">
      <w:pPr>
        <w:rPr>
          <w:lang w:eastAsia="en-US" w:bidi="ar-SA"/>
        </w:rPr>
      </w:pPr>
      <w:r w:rsidRPr="001920EA">
        <w:rPr>
          <w:lang w:eastAsia="en-US" w:bidi="ar-SA"/>
        </w:rPr>
        <w:t xml:space="preserve">Данные затраты необходимы для повышения надежности работы энергосистемы, теплоснабжения потребителей тепловой энергией, так как ухудшение состояния оборудования и теплотрасс, приводит к авариям, а невозможность своевременного и качественного ремонта приводит к их росту. </w:t>
      </w:r>
    </w:p>
    <w:p w14:paraId="556EA643" w14:textId="18ACE85F" w:rsidR="000F7553" w:rsidRPr="001920EA" w:rsidRDefault="000F7553" w:rsidP="000F7553">
      <w:pPr>
        <w:rPr>
          <w:lang w:eastAsia="en-US" w:bidi="ar-SA"/>
        </w:rPr>
      </w:pPr>
      <w:r w:rsidRPr="001920EA">
        <w:rPr>
          <w:lang w:eastAsia="en-US" w:bidi="ar-SA"/>
        </w:rPr>
        <w:t>Увеличение аварийных ситуаций приводит к увеличению потерь энергии в сетях при транспортировке, в том числе сверхнормативных, что в свою очередь негативно влияет на качество, безопасность и бесперебойность энергоснабжения населения и других потребителей.</w:t>
      </w:r>
    </w:p>
    <w:p w14:paraId="10ED34BB" w14:textId="3792C005" w:rsidR="000F7553" w:rsidRPr="001920EA" w:rsidRDefault="000F7553" w:rsidP="000F7553">
      <w:pPr>
        <w:rPr>
          <w:lang w:eastAsia="en-US" w:bidi="ar-SA"/>
        </w:rPr>
      </w:pPr>
      <w:r w:rsidRPr="001920EA">
        <w:rPr>
          <w:lang w:eastAsia="en-US" w:bidi="ar-SA"/>
        </w:rPr>
        <w:t>В результате обновления оборудования источников тепловой энергии и тепловых сетей ожидается снижение потерь тепловой энергии при передаче по тепловым сетям, снижение удельных расходов топлива на производство тепловой энергии, в результате чего обеспечивается эффективность инвестиций.</w:t>
      </w:r>
    </w:p>
    <w:p w14:paraId="13DD608D" w14:textId="77777777" w:rsidR="000F7553" w:rsidRPr="00622015" w:rsidRDefault="000F7553" w:rsidP="000F7553">
      <w:pPr>
        <w:rPr>
          <w:highlight w:val="yellow"/>
          <w:lang w:eastAsia="en-US" w:bidi="ar-SA"/>
        </w:rPr>
      </w:pPr>
    </w:p>
    <w:p w14:paraId="770C9BFC" w14:textId="77777777" w:rsidR="000F7553" w:rsidRPr="001920EA" w:rsidRDefault="000F7553" w:rsidP="003C326A">
      <w:pPr>
        <w:keepNext/>
        <w:keepLines/>
        <w:rPr>
          <w:b/>
          <w:lang w:eastAsia="en-US" w:bidi="ar-SA"/>
        </w:rPr>
      </w:pPr>
      <w:r w:rsidRPr="001920EA">
        <w:rPr>
          <w:b/>
          <w:lang w:eastAsia="en-US" w:bidi="ar-SA"/>
        </w:rPr>
        <w:lastRenderedPageBreak/>
        <w:t>Инвестиции, обеспечивающие финансирование мероприятий по строительству, реконструкции, техническому перевооружению и (или) модернизации, направленные на повышение эффективности работы систем теплоснабжения и качества теплоснабжения</w:t>
      </w:r>
    </w:p>
    <w:p w14:paraId="39C8F946" w14:textId="77777777" w:rsidR="000F7553" w:rsidRPr="001920EA" w:rsidRDefault="000F7553" w:rsidP="000F7553">
      <w:pPr>
        <w:rPr>
          <w:lang w:eastAsia="en-US" w:bidi="ar-SA"/>
        </w:rPr>
      </w:pPr>
      <w:r w:rsidRPr="001920EA">
        <w:rPr>
          <w:lang w:eastAsia="en-US" w:bidi="ar-SA"/>
        </w:rPr>
        <w:t>Источником инвестиций, обеспечивающих финансовые потребности для реализации мероприятий, направленных на повышение эффективности работы систем теплоснабжения и качества теплоснабжения, является инвестиционная составляющая в тарифе на тепловую энергию.</w:t>
      </w:r>
    </w:p>
    <w:p w14:paraId="6E0FCD77" w14:textId="77777777" w:rsidR="000F7553" w:rsidRPr="001920EA" w:rsidRDefault="000F7553" w:rsidP="000F7553">
      <w:pPr>
        <w:rPr>
          <w:lang w:eastAsia="en-US" w:bidi="ar-SA"/>
        </w:rPr>
      </w:pPr>
      <w:r w:rsidRPr="001920EA">
        <w:rPr>
          <w:lang w:eastAsia="en-US" w:bidi="ar-SA"/>
        </w:rPr>
        <w:t>При расчете инвестиционной составляющей в тарифе учитываются следующие показатели:</w:t>
      </w:r>
    </w:p>
    <w:p w14:paraId="6F4A42AB" w14:textId="54997178" w:rsidR="000F7553" w:rsidRPr="001920EA" w:rsidRDefault="000F7553" w:rsidP="00D7271E">
      <w:pPr>
        <w:pStyle w:val="a6"/>
        <w:numPr>
          <w:ilvl w:val="0"/>
          <w:numId w:val="14"/>
        </w:numPr>
        <w:ind w:left="1211"/>
      </w:pPr>
      <w:r w:rsidRPr="001920EA">
        <w:t>расходы на реализацию мероприятий, направленных на повышение эффективности работы систем теплоснабжения и повышение качества оказываемых услуг;</w:t>
      </w:r>
    </w:p>
    <w:p w14:paraId="0EEC7E74" w14:textId="0E67FBE5" w:rsidR="000F7553" w:rsidRPr="001920EA" w:rsidRDefault="000F7553" w:rsidP="00D7271E">
      <w:pPr>
        <w:pStyle w:val="a6"/>
        <w:numPr>
          <w:ilvl w:val="0"/>
          <w:numId w:val="14"/>
        </w:numPr>
        <w:ind w:left="1211"/>
      </w:pPr>
      <w:r w:rsidRPr="001920EA">
        <w:t>экономический эффект от реализации мероприятий.</w:t>
      </w:r>
    </w:p>
    <w:p w14:paraId="21BBE403" w14:textId="19CFB0AC" w:rsidR="000F7553" w:rsidRPr="001920EA" w:rsidRDefault="00693CB0" w:rsidP="00D7271E">
      <w:pPr>
        <w:pStyle w:val="a6"/>
        <w:numPr>
          <w:ilvl w:val="0"/>
          <w:numId w:val="14"/>
        </w:numPr>
        <w:ind w:left="1211"/>
      </w:pPr>
      <w:r w:rsidRPr="001920EA">
        <w:t>э</w:t>
      </w:r>
      <w:r w:rsidR="000F7553" w:rsidRPr="001920EA">
        <w:t>ффективность инвестиций обеспечивается достижением следующих результатов:</w:t>
      </w:r>
    </w:p>
    <w:p w14:paraId="4026FF96" w14:textId="4E7B3C28" w:rsidR="000F7553" w:rsidRPr="001920EA" w:rsidRDefault="000F7553" w:rsidP="00D7271E">
      <w:pPr>
        <w:pStyle w:val="a6"/>
        <w:numPr>
          <w:ilvl w:val="0"/>
          <w:numId w:val="14"/>
        </w:numPr>
        <w:ind w:left="1211"/>
      </w:pPr>
      <w:r w:rsidRPr="001920EA">
        <w:t>обеспечение возможности подключения новых потребителей;</w:t>
      </w:r>
    </w:p>
    <w:p w14:paraId="3327F5AF" w14:textId="173F92C0" w:rsidR="000F7553" w:rsidRPr="001920EA" w:rsidRDefault="000F7553" w:rsidP="00D7271E">
      <w:pPr>
        <w:pStyle w:val="a6"/>
        <w:numPr>
          <w:ilvl w:val="0"/>
          <w:numId w:val="14"/>
        </w:numPr>
        <w:ind w:left="1211"/>
      </w:pPr>
      <w:r w:rsidRPr="001920EA">
        <w:t>обеспечение развития инфраструктуры городского округа, в том числе социально-значимых объектов;</w:t>
      </w:r>
    </w:p>
    <w:p w14:paraId="1F090C66" w14:textId="3E519F6F" w:rsidR="000F7553" w:rsidRPr="001920EA" w:rsidRDefault="000F7553" w:rsidP="00D7271E">
      <w:pPr>
        <w:pStyle w:val="a6"/>
        <w:numPr>
          <w:ilvl w:val="0"/>
          <w:numId w:val="14"/>
        </w:numPr>
        <w:ind w:left="1211"/>
      </w:pPr>
      <w:r w:rsidRPr="001920EA">
        <w:t>повышение качества и надежности теплоснабжения;</w:t>
      </w:r>
    </w:p>
    <w:p w14:paraId="392D6605" w14:textId="250C128E" w:rsidR="000F7553" w:rsidRPr="001920EA" w:rsidRDefault="000F7553" w:rsidP="00D7271E">
      <w:pPr>
        <w:pStyle w:val="a6"/>
        <w:numPr>
          <w:ilvl w:val="0"/>
          <w:numId w:val="14"/>
        </w:numPr>
        <w:ind w:left="1211"/>
      </w:pPr>
      <w:r w:rsidRPr="001920EA">
        <w:t>снижение аварийности систем теплоснабжения;</w:t>
      </w:r>
    </w:p>
    <w:p w14:paraId="1DAF93CD" w14:textId="720E2A38" w:rsidR="000F7553" w:rsidRPr="001920EA" w:rsidRDefault="000F7553" w:rsidP="00D7271E">
      <w:pPr>
        <w:pStyle w:val="a6"/>
        <w:numPr>
          <w:ilvl w:val="0"/>
          <w:numId w:val="14"/>
        </w:numPr>
        <w:ind w:left="1211"/>
      </w:pPr>
      <w:r w:rsidRPr="001920EA">
        <w:t>снижение затрат на устранение аварий в системах теплоснабжения;</w:t>
      </w:r>
    </w:p>
    <w:p w14:paraId="73C5EBF9" w14:textId="7605A46F" w:rsidR="000F7553" w:rsidRPr="001920EA" w:rsidRDefault="000F7553" w:rsidP="00D7271E">
      <w:pPr>
        <w:pStyle w:val="a6"/>
        <w:numPr>
          <w:ilvl w:val="0"/>
          <w:numId w:val="14"/>
        </w:numPr>
        <w:ind w:left="1211"/>
      </w:pPr>
      <w:r w:rsidRPr="001920EA">
        <w:t>снижение уровня потерь тепловой энергии, в том числе за счет снижения сверхнормативных утечек теплоносителя в период ликвидации аварий;</w:t>
      </w:r>
    </w:p>
    <w:p w14:paraId="0AFA9AC2" w14:textId="079E76F8" w:rsidR="000F7553" w:rsidRPr="001920EA" w:rsidRDefault="000F7553" w:rsidP="00D7271E">
      <w:pPr>
        <w:pStyle w:val="a6"/>
        <w:numPr>
          <w:ilvl w:val="0"/>
          <w:numId w:val="14"/>
        </w:numPr>
        <w:ind w:left="1211"/>
      </w:pPr>
      <w:r w:rsidRPr="001920EA">
        <w:t>снижение удельных расходов топлива при производстве тепловой энергии;</w:t>
      </w:r>
    </w:p>
    <w:p w14:paraId="48395047" w14:textId="657CC2DF" w:rsidR="007A39B7" w:rsidRPr="001920EA" w:rsidRDefault="000F7553" w:rsidP="00D7271E">
      <w:pPr>
        <w:pStyle w:val="a6"/>
        <w:numPr>
          <w:ilvl w:val="0"/>
          <w:numId w:val="14"/>
        </w:numPr>
        <w:ind w:left="1211"/>
      </w:pPr>
      <w:r w:rsidRPr="001920EA">
        <w:t>снижение численности ППР (при объединении котельных, выводе котельных из эксплуатации и переоборудовании котельных в ЦТП).</w:t>
      </w:r>
    </w:p>
    <w:p w14:paraId="48E2E26B" w14:textId="75756113" w:rsidR="007A39B7" w:rsidRPr="001920EA" w:rsidRDefault="007A39B7" w:rsidP="0096060D">
      <w:pPr>
        <w:rPr>
          <w:lang w:eastAsia="en-US" w:bidi="ar-SA"/>
        </w:rPr>
      </w:pPr>
    </w:p>
    <w:p w14:paraId="3E5FB87F" w14:textId="6F612065" w:rsidR="007A39B7" w:rsidRPr="00D11FB2" w:rsidRDefault="007A39B7" w:rsidP="007A39B7">
      <w:pPr>
        <w:pStyle w:val="11"/>
      </w:pPr>
      <w:bookmarkStart w:id="26" w:name="_Toc14090964"/>
      <w:bookmarkStart w:id="27" w:name="_Toc57365152"/>
      <w:r w:rsidRPr="00D11FB2">
        <w:lastRenderedPageBreak/>
        <w:t>Расчет</w:t>
      </w:r>
      <w:r w:rsidR="00824825" w:rsidRPr="00D11FB2">
        <w:t>ы</w:t>
      </w:r>
      <w:r w:rsidRPr="00D11FB2">
        <w:t xml:space="preserve"> ценовых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26"/>
      <w:bookmarkEnd w:id="27"/>
    </w:p>
    <w:p w14:paraId="1377C77A" w14:textId="718FF105" w:rsidR="00240B6B" w:rsidRPr="00D11FB2" w:rsidRDefault="00240B6B" w:rsidP="00024E53">
      <w:pPr>
        <w:keepNext/>
        <w:keepLines/>
        <w:rPr>
          <w:b/>
          <w:lang w:eastAsia="en-US" w:bidi="ar-SA"/>
        </w:rPr>
      </w:pPr>
      <w:r w:rsidRPr="00D11FB2">
        <w:rPr>
          <w:b/>
          <w:lang w:eastAsia="en-US" w:bidi="ar-SA"/>
        </w:rPr>
        <w:t>Основные принципы расчета ценовых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p>
    <w:p w14:paraId="752579D0" w14:textId="62D53864" w:rsidR="00366645" w:rsidRPr="00D11FB2" w:rsidRDefault="00366645" w:rsidP="00240B6B">
      <w:pPr>
        <w:rPr>
          <w:lang w:eastAsia="en-US" w:bidi="ar-SA"/>
        </w:rPr>
      </w:pPr>
      <w:r w:rsidRPr="00D11FB2">
        <w:rPr>
          <w:lang w:eastAsia="en-US" w:bidi="ar-SA"/>
        </w:rPr>
        <w:t>Расчет ценовых последствий для потребителей выполнен в зонах действия теплоснабжающих организаций, которые предоставили данные о калькуляции тарифных решений за предыдущий отчетный период.</w:t>
      </w:r>
    </w:p>
    <w:p w14:paraId="752C467E" w14:textId="2EA3A9D9" w:rsidR="00240B6B" w:rsidRPr="00D11FB2" w:rsidRDefault="00240B6B" w:rsidP="00240B6B">
      <w:pPr>
        <w:rPr>
          <w:lang w:eastAsia="en-US" w:bidi="ar-SA"/>
        </w:rPr>
      </w:pPr>
      <w:r w:rsidRPr="00D11FB2">
        <w:rPr>
          <w:lang w:eastAsia="en-US" w:bidi="ar-SA"/>
        </w:rPr>
        <w:t>Расчет ценовых последствий для потребителей выполнен в соответствии с требованиями действующего законодательства</w:t>
      </w:r>
      <w:r w:rsidR="00366645" w:rsidRPr="00D11FB2">
        <w:rPr>
          <w:lang w:eastAsia="en-US" w:bidi="ar-SA"/>
        </w:rPr>
        <w:t>, а именно</w:t>
      </w:r>
      <w:r w:rsidRPr="00D11FB2">
        <w:rPr>
          <w:lang w:eastAsia="en-US" w:bidi="ar-SA"/>
        </w:rPr>
        <w:t>:</w:t>
      </w:r>
    </w:p>
    <w:p w14:paraId="3E99524D" w14:textId="306C88BD" w:rsidR="00240B6B" w:rsidRPr="00D11FB2" w:rsidRDefault="00240B6B" w:rsidP="00D7271E">
      <w:pPr>
        <w:pStyle w:val="a6"/>
        <w:numPr>
          <w:ilvl w:val="0"/>
          <w:numId w:val="15"/>
        </w:numPr>
        <w:ind w:left="1211"/>
      </w:pPr>
      <w:r w:rsidRPr="00D11FB2">
        <w:t>Методические указания по расчету регулируемых цен (тарифов) в сфере теплоснабжения, утвержденные Приказом ФСТ России от 13.06.2013 г.</w:t>
      </w:r>
      <w:r w:rsidR="00A62700">
        <w:t xml:space="preserve">     </w:t>
      </w:r>
      <w:r w:rsidRPr="00D11FB2">
        <w:t xml:space="preserve"> №</w:t>
      </w:r>
      <w:r w:rsidR="00A62700">
        <w:t xml:space="preserve"> </w:t>
      </w:r>
      <w:r w:rsidRPr="00D11FB2">
        <w:t>760 э (с изменениями на 18 июля 2018 года);</w:t>
      </w:r>
    </w:p>
    <w:p w14:paraId="1AF717A3" w14:textId="2E7EBAC0" w:rsidR="00240B6B" w:rsidRPr="00D11FB2" w:rsidRDefault="00240B6B" w:rsidP="00D7271E">
      <w:pPr>
        <w:pStyle w:val="a6"/>
        <w:numPr>
          <w:ilvl w:val="0"/>
          <w:numId w:val="15"/>
        </w:numPr>
        <w:ind w:left="1211"/>
      </w:pPr>
      <w:r w:rsidRPr="00D11FB2">
        <w:t xml:space="preserve">Основы ценообразования в сфере теплоснабжения, утвержденные постановлением Правительства Российской Федерации от 22.10.2012 г. </w:t>
      </w:r>
      <w:r w:rsidR="00A62700">
        <w:t xml:space="preserve">   </w:t>
      </w:r>
      <w:r w:rsidRPr="00D11FB2">
        <w:t>№</w:t>
      </w:r>
      <w:r w:rsidR="00285286">
        <w:t xml:space="preserve"> </w:t>
      </w:r>
      <w:r w:rsidRPr="00D11FB2">
        <w:t>1075 (с изменениями на 26 апреля 2019 года);</w:t>
      </w:r>
    </w:p>
    <w:p w14:paraId="14527C85" w14:textId="5513FD64" w:rsidR="00240B6B" w:rsidRPr="00D11FB2" w:rsidRDefault="00240B6B" w:rsidP="00D7271E">
      <w:pPr>
        <w:pStyle w:val="a6"/>
        <w:numPr>
          <w:ilvl w:val="0"/>
          <w:numId w:val="15"/>
        </w:numPr>
        <w:ind w:left="1211"/>
      </w:pPr>
      <w:r w:rsidRPr="00D11FB2">
        <w:t>ФЗ №</w:t>
      </w:r>
      <w:r w:rsidR="00285286">
        <w:t xml:space="preserve"> </w:t>
      </w:r>
      <w:r w:rsidRPr="00D11FB2">
        <w:t>190 от 27.07.2010 г. «О теплоснабжении» (с изменениями на 29 июля 2018 года);</w:t>
      </w:r>
    </w:p>
    <w:p w14:paraId="3B7FA58D" w14:textId="77777777" w:rsidR="00240B6B" w:rsidRPr="00D11FB2" w:rsidRDefault="00240B6B" w:rsidP="00240B6B">
      <w:pPr>
        <w:rPr>
          <w:lang w:eastAsia="en-US" w:bidi="ar-SA"/>
        </w:rPr>
      </w:pPr>
      <w:r w:rsidRPr="00D11FB2">
        <w:rPr>
          <w:lang w:eastAsia="en-US" w:bidi="ar-SA"/>
        </w:rPr>
        <w:t>Расчет ценовых последствий для потребителей выполнен для следующего вида цен (тарифов) в сфере теплоснабжения:</w:t>
      </w:r>
    </w:p>
    <w:p w14:paraId="2AFEE4A5" w14:textId="4F1603B1" w:rsidR="00240B6B" w:rsidRPr="00D11FB2" w:rsidRDefault="00240B6B" w:rsidP="00D7271E">
      <w:pPr>
        <w:pStyle w:val="a6"/>
        <w:numPr>
          <w:ilvl w:val="0"/>
          <w:numId w:val="16"/>
        </w:numPr>
        <w:ind w:left="1211"/>
      </w:pPr>
      <w:r w:rsidRPr="00D11FB2">
        <w:t>тариф на тепловую энергию, поставляемую потребителям.</w:t>
      </w:r>
    </w:p>
    <w:p w14:paraId="16F8C243" w14:textId="2F48AFA6" w:rsidR="00240B6B" w:rsidRPr="00D11FB2" w:rsidRDefault="00240B6B" w:rsidP="00240B6B">
      <w:pPr>
        <w:rPr>
          <w:lang w:eastAsia="en-US" w:bidi="ar-SA"/>
        </w:rPr>
      </w:pPr>
      <w:r w:rsidRPr="00D11FB2">
        <w:rPr>
          <w:lang w:eastAsia="en-US" w:bidi="ar-SA"/>
        </w:rPr>
        <w:t xml:space="preserve">Расчет ценовых последствий для потребителей выполнен для </w:t>
      </w:r>
      <w:r w:rsidR="00D95A6A" w:rsidRPr="00D11FB2">
        <w:rPr>
          <w:lang w:eastAsia="en-US" w:bidi="ar-SA"/>
        </w:rPr>
        <w:t>четырех</w:t>
      </w:r>
      <w:r w:rsidRPr="00D11FB2">
        <w:rPr>
          <w:lang w:eastAsia="en-US" w:bidi="ar-SA"/>
        </w:rPr>
        <w:t xml:space="preserve"> зон:</w:t>
      </w:r>
    </w:p>
    <w:p w14:paraId="744D78C8" w14:textId="34FB62F5" w:rsidR="00240B6B" w:rsidRPr="006133E9" w:rsidRDefault="00240B6B" w:rsidP="00D7271E">
      <w:pPr>
        <w:pStyle w:val="a6"/>
        <w:numPr>
          <w:ilvl w:val="0"/>
          <w:numId w:val="11"/>
        </w:numPr>
        <w:ind w:left="1211"/>
      </w:pPr>
      <w:r w:rsidRPr="006133E9">
        <w:t xml:space="preserve">зона деятельности, образованная на базе </w:t>
      </w:r>
      <w:r w:rsidR="006133E9" w:rsidRPr="006133E9">
        <w:t xml:space="preserve">АО </w:t>
      </w:r>
      <w:r w:rsidRPr="006133E9">
        <w:t>«</w:t>
      </w:r>
      <w:r w:rsidR="006133E9" w:rsidRPr="006133E9">
        <w:t>РИР</w:t>
      </w:r>
      <w:r w:rsidRPr="006133E9">
        <w:t>»;</w:t>
      </w:r>
    </w:p>
    <w:p w14:paraId="5B1F756F" w14:textId="25F77DA5" w:rsidR="00240B6B" w:rsidRPr="006133E9" w:rsidRDefault="00240B6B" w:rsidP="00D7271E">
      <w:pPr>
        <w:pStyle w:val="a6"/>
        <w:numPr>
          <w:ilvl w:val="0"/>
          <w:numId w:val="11"/>
        </w:numPr>
        <w:ind w:left="1211"/>
      </w:pPr>
      <w:r w:rsidRPr="006133E9">
        <w:t xml:space="preserve">зона деятельности, образованная на базе </w:t>
      </w:r>
      <w:r w:rsidR="00536EED">
        <w:t>ООО «Свет</w:t>
      </w:r>
      <w:r w:rsidRPr="006133E9">
        <w:t>»;</w:t>
      </w:r>
    </w:p>
    <w:p w14:paraId="60E90900" w14:textId="192FB6A3" w:rsidR="00240B6B" w:rsidRPr="006133E9" w:rsidRDefault="00240B6B" w:rsidP="00D7271E">
      <w:pPr>
        <w:pStyle w:val="a6"/>
        <w:numPr>
          <w:ilvl w:val="0"/>
          <w:numId w:val="11"/>
        </w:numPr>
        <w:ind w:left="1211"/>
      </w:pPr>
      <w:r w:rsidRPr="006133E9">
        <w:t xml:space="preserve">зона деятельности, образованная на базе </w:t>
      </w:r>
      <w:r w:rsidR="006133E9" w:rsidRPr="006133E9">
        <w:t>ОО</w:t>
      </w:r>
      <w:r w:rsidRPr="006133E9">
        <w:t>О «</w:t>
      </w:r>
      <w:proofErr w:type="spellStart"/>
      <w:r w:rsidR="006133E9" w:rsidRPr="006133E9">
        <w:t>Комэнерго</w:t>
      </w:r>
      <w:proofErr w:type="spellEnd"/>
      <w:r w:rsidRPr="006133E9">
        <w:t>»;</w:t>
      </w:r>
    </w:p>
    <w:p w14:paraId="670B317E" w14:textId="5B1458A6" w:rsidR="00240B6B" w:rsidRPr="006133E9" w:rsidRDefault="00240B6B" w:rsidP="00D7271E">
      <w:pPr>
        <w:pStyle w:val="a6"/>
        <w:numPr>
          <w:ilvl w:val="0"/>
          <w:numId w:val="11"/>
        </w:numPr>
        <w:ind w:left="1211"/>
      </w:pPr>
      <w:r w:rsidRPr="006133E9">
        <w:t xml:space="preserve">зона деятельности, образованная на базе </w:t>
      </w:r>
      <w:r w:rsidR="006133E9" w:rsidRPr="006133E9">
        <w:t>АО</w:t>
      </w:r>
      <w:r w:rsidRPr="006133E9">
        <w:t xml:space="preserve"> «</w:t>
      </w:r>
      <w:proofErr w:type="spellStart"/>
      <w:r w:rsidR="006133E9" w:rsidRPr="006133E9">
        <w:t>Реммаш</w:t>
      </w:r>
      <w:proofErr w:type="spellEnd"/>
      <w:r w:rsidR="006133E9" w:rsidRPr="006133E9">
        <w:t>».</w:t>
      </w:r>
    </w:p>
    <w:p w14:paraId="49CEC684" w14:textId="77777777" w:rsidR="00240B6B" w:rsidRPr="006133E9" w:rsidRDefault="00240B6B" w:rsidP="00240B6B">
      <w:pPr>
        <w:rPr>
          <w:lang w:eastAsia="en-US" w:bidi="ar-SA"/>
        </w:rPr>
      </w:pPr>
      <w:r w:rsidRPr="006133E9">
        <w:rPr>
          <w:lang w:eastAsia="en-US" w:bidi="ar-SA"/>
        </w:rPr>
        <w:t>Ценовые последствия для потребителей тепловой энергии определены как изменение показателя «необходимая валовая выручка (НВВ), отнесенная к полезному отпуску», в течение расчетного периода схемы теплоснабжения.</w:t>
      </w:r>
    </w:p>
    <w:p w14:paraId="1CA29B55" w14:textId="77777777" w:rsidR="00240B6B" w:rsidRPr="006133E9" w:rsidRDefault="00240B6B" w:rsidP="00240B6B">
      <w:pPr>
        <w:rPr>
          <w:lang w:eastAsia="en-US" w:bidi="ar-SA"/>
        </w:rPr>
      </w:pPr>
      <w:r w:rsidRPr="006133E9">
        <w:rPr>
          <w:lang w:eastAsia="en-US" w:bidi="ar-SA"/>
        </w:rPr>
        <w:t>Данный показатель отражает изменения постоянных и переменных затрат на производство, передачу и сбыт тепловой энергии потребителям.</w:t>
      </w:r>
    </w:p>
    <w:p w14:paraId="252DDC81" w14:textId="77777777" w:rsidR="00240B6B" w:rsidRPr="006133E9" w:rsidRDefault="00240B6B" w:rsidP="00240B6B">
      <w:pPr>
        <w:rPr>
          <w:lang w:eastAsia="en-US" w:bidi="ar-SA"/>
        </w:rPr>
      </w:pPr>
      <w:r w:rsidRPr="006133E9">
        <w:rPr>
          <w:lang w:eastAsia="en-US" w:bidi="ar-SA"/>
        </w:rPr>
        <w:lastRenderedPageBreak/>
        <w:t>Расчеты ценовых последствий произведены с учетом следующих допущений:</w:t>
      </w:r>
    </w:p>
    <w:p w14:paraId="6B71056C" w14:textId="4C5CE85F" w:rsidR="00240B6B" w:rsidRPr="006133E9" w:rsidRDefault="00240B6B" w:rsidP="00240B6B">
      <w:pPr>
        <w:rPr>
          <w:lang w:eastAsia="en-US" w:bidi="ar-SA"/>
        </w:rPr>
      </w:pPr>
      <w:r w:rsidRPr="006133E9">
        <w:rPr>
          <w:lang w:eastAsia="en-US" w:bidi="ar-SA"/>
        </w:rPr>
        <w:t>1)</w:t>
      </w:r>
      <w:r w:rsidRPr="006133E9">
        <w:rPr>
          <w:lang w:eastAsia="en-US" w:bidi="ar-SA"/>
        </w:rPr>
        <w:tab/>
        <w:t>За базу приняты калькуляции тарифных решений 2019 года;</w:t>
      </w:r>
    </w:p>
    <w:p w14:paraId="69E9E1CA" w14:textId="46587EBD" w:rsidR="00240B6B" w:rsidRPr="006133E9" w:rsidRDefault="00240B6B" w:rsidP="00240B6B">
      <w:pPr>
        <w:rPr>
          <w:lang w:eastAsia="en-US" w:bidi="ar-SA"/>
        </w:rPr>
      </w:pPr>
      <w:r w:rsidRPr="006133E9">
        <w:rPr>
          <w:lang w:eastAsia="en-US" w:bidi="ar-SA"/>
        </w:rPr>
        <w:t>2)</w:t>
      </w:r>
      <w:r w:rsidRPr="006133E9">
        <w:rPr>
          <w:lang w:eastAsia="en-US" w:bidi="ar-SA"/>
        </w:rPr>
        <w:tab/>
        <w:t xml:space="preserve">Баланс тепловой энергии принят на уровне </w:t>
      </w:r>
      <w:proofErr w:type="gramStart"/>
      <w:r w:rsidRPr="006133E9">
        <w:rPr>
          <w:lang w:eastAsia="en-US" w:bidi="ar-SA"/>
        </w:rPr>
        <w:t>утвержденного</w:t>
      </w:r>
      <w:proofErr w:type="gramEnd"/>
      <w:r w:rsidRPr="006133E9">
        <w:rPr>
          <w:lang w:eastAsia="en-US" w:bidi="ar-SA"/>
        </w:rPr>
        <w:t xml:space="preserve"> на 201</w:t>
      </w:r>
      <w:r w:rsidR="00366645" w:rsidRPr="006133E9">
        <w:rPr>
          <w:lang w:eastAsia="en-US" w:bidi="ar-SA"/>
        </w:rPr>
        <w:t>9</w:t>
      </w:r>
      <w:r w:rsidRPr="006133E9">
        <w:rPr>
          <w:lang w:eastAsia="en-US" w:bidi="ar-SA"/>
        </w:rPr>
        <w:t xml:space="preserve"> год;</w:t>
      </w:r>
    </w:p>
    <w:p w14:paraId="331A1342" w14:textId="04DB7FB4" w:rsidR="007A39B7" w:rsidRPr="006133E9" w:rsidRDefault="00240B6B" w:rsidP="00240B6B">
      <w:pPr>
        <w:rPr>
          <w:lang w:eastAsia="en-US" w:bidi="ar-SA"/>
        </w:rPr>
      </w:pPr>
      <w:r w:rsidRPr="006133E9">
        <w:rPr>
          <w:lang w:eastAsia="en-US" w:bidi="ar-SA"/>
        </w:rPr>
        <w:t>3)</w:t>
      </w:r>
      <w:r w:rsidRPr="006133E9">
        <w:rPr>
          <w:lang w:eastAsia="en-US" w:bidi="ar-SA"/>
        </w:rPr>
        <w:tab/>
        <w:t>Индексы-дефляторы приняты в соответствии с прогнозом социально-экономического развития Российской Федерации на период до 20</w:t>
      </w:r>
      <w:r w:rsidR="006133E9" w:rsidRPr="006133E9">
        <w:rPr>
          <w:lang w:eastAsia="en-US" w:bidi="ar-SA"/>
        </w:rPr>
        <w:t>3</w:t>
      </w:r>
      <w:r w:rsidR="00003CFD">
        <w:rPr>
          <w:lang w:eastAsia="en-US" w:bidi="ar-SA"/>
        </w:rPr>
        <w:t>0</w:t>
      </w:r>
      <w:r w:rsidRPr="006133E9">
        <w:rPr>
          <w:lang w:eastAsia="en-US" w:bidi="ar-SA"/>
        </w:rPr>
        <w:t xml:space="preserve"> года.</w:t>
      </w:r>
    </w:p>
    <w:p w14:paraId="79A52C27" w14:textId="574D87FC" w:rsidR="007A39B7" w:rsidRPr="00622015" w:rsidRDefault="007A39B7" w:rsidP="0096060D">
      <w:pPr>
        <w:rPr>
          <w:highlight w:val="yellow"/>
          <w:lang w:eastAsia="en-US" w:bidi="ar-SA"/>
        </w:rPr>
      </w:pPr>
    </w:p>
    <w:p w14:paraId="2FD277BA" w14:textId="72E63A58" w:rsidR="00366645" w:rsidRPr="006133E9" w:rsidRDefault="00366645" w:rsidP="00ED59C7">
      <w:pPr>
        <w:keepNext/>
        <w:keepLines/>
        <w:rPr>
          <w:b/>
          <w:lang w:eastAsia="en-US" w:bidi="ar-SA"/>
        </w:rPr>
      </w:pPr>
      <w:r w:rsidRPr="006133E9">
        <w:rPr>
          <w:b/>
          <w:lang w:eastAsia="en-US" w:bidi="ar-SA"/>
        </w:rPr>
        <w:t>Исходные данные для расчета ценовых последствий для потребителей</w:t>
      </w:r>
    </w:p>
    <w:p w14:paraId="3847D9F6" w14:textId="030C5C3F" w:rsidR="00366645" w:rsidRPr="006133E9" w:rsidRDefault="00366645" w:rsidP="00640355">
      <w:pPr>
        <w:pStyle w:val="a6"/>
        <w:numPr>
          <w:ilvl w:val="0"/>
          <w:numId w:val="17"/>
        </w:numPr>
        <w:rPr>
          <w:lang w:eastAsia="en-US" w:bidi="ar-SA"/>
        </w:rPr>
      </w:pPr>
      <w:r w:rsidRPr="006133E9">
        <w:rPr>
          <w:lang w:eastAsia="en-US" w:bidi="ar-SA"/>
        </w:rPr>
        <w:t xml:space="preserve">Зона деятельности, образованная на базе </w:t>
      </w:r>
      <w:r w:rsidR="006133E9" w:rsidRPr="006133E9">
        <w:rPr>
          <w:lang w:eastAsia="en-US" w:bidi="ar-SA"/>
        </w:rPr>
        <w:t>АО</w:t>
      </w:r>
      <w:r w:rsidR="00ED59C7" w:rsidRPr="006133E9">
        <w:rPr>
          <w:lang w:eastAsia="en-US" w:bidi="ar-SA"/>
        </w:rPr>
        <w:t> «</w:t>
      </w:r>
      <w:r w:rsidR="006133E9" w:rsidRPr="006133E9">
        <w:rPr>
          <w:lang w:eastAsia="en-US" w:bidi="ar-SA"/>
        </w:rPr>
        <w:t>РИР</w:t>
      </w:r>
      <w:r w:rsidR="00ED59C7" w:rsidRPr="006133E9">
        <w:rPr>
          <w:lang w:eastAsia="en-US" w:bidi="ar-SA"/>
        </w:rPr>
        <w:t xml:space="preserve">» </w:t>
      </w:r>
    </w:p>
    <w:p w14:paraId="37817F78" w14:textId="6AA04E2C" w:rsidR="00366645" w:rsidRPr="006133E9" w:rsidRDefault="00366645" w:rsidP="00366645">
      <w:pPr>
        <w:rPr>
          <w:lang w:eastAsia="en-US" w:bidi="ar-SA"/>
        </w:rPr>
      </w:pPr>
      <w:r w:rsidRPr="006133E9">
        <w:rPr>
          <w:lang w:eastAsia="en-US" w:bidi="ar-SA"/>
        </w:rPr>
        <w:t>В качестве исходных данных для расчета ценовых последствий использованы показатели 201</w:t>
      </w:r>
      <w:r w:rsidR="00ED59C7" w:rsidRPr="006133E9">
        <w:rPr>
          <w:lang w:eastAsia="en-US" w:bidi="ar-SA"/>
        </w:rPr>
        <w:t>9</w:t>
      </w:r>
      <w:r w:rsidRPr="006133E9">
        <w:rPr>
          <w:lang w:eastAsia="en-US" w:bidi="ar-SA"/>
        </w:rPr>
        <w:t xml:space="preserve"> г. Исходные данные приведены в таблице ниже.</w:t>
      </w:r>
    </w:p>
    <w:p w14:paraId="287D944A" w14:textId="7C297FD3" w:rsidR="00ED59C7" w:rsidRPr="006133E9" w:rsidRDefault="00ED59C7" w:rsidP="00ED59C7">
      <w:pPr>
        <w:pStyle w:val="af4"/>
      </w:pPr>
      <w:r w:rsidRPr="006133E9">
        <w:t xml:space="preserve">Таблица </w:t>
      </w:r>
      <w:r w:rsidRPr="006133E9">
        <w:fldChar w:fldCharType="begin"/>
      </w:r>
      <w:r w:rsidRPr="006133E9">
        <w:instrText xml:space="preserve"> SEQ Таблица \* ARABIC </w:instrText>
      </w:r>
      <w:r w:rsidRPr="006133E9">
        <w:fldChar w:fldCharType="separate"/>
      </w:r>
      <w:r w:rsidR="00A75381">
        <w:rPr>
          <w:noProof/>
        </w:rPr>
        <w:t>10</w:t>
      </w:r>
      <w:r w:rsidRPr="006133E9">
        <w:fldChar w:fldCharType="end"/>
      </w:r>
      <w:r w:rsidRPr="006133E9">
        <w:t>. Исходные данные для расчета ценовых последствий для потребителей при реализации мероприятий в зоне деятельности</w:t>
      </w:r>
    </w:p>
    <w:tbl>
      <w:tblPr>
        <w:tblW w:w="5000" w:type="pct"/>
        <w:tblLook w:val="04A0" w:firstRow="1" w:lastRow="0" w:firstColumn="1" w:lastColumn="0" w:noHBand="0" w:noVBand="1"/>
      </w:tblPr>
      <w:tblGrid>
        <w:gridCol w:w="6234"/>
        <w:gridCol w:w="1295"/>
        <w:gridCol w:w="2326"/>
      </w:tblGrid>
      <w:tr w:rsidR="006133E9" w:rsidRPr="006133E9" w14:paraId="3BDFECF9" w14:textId="77777777" w:rsidTr="006133E9">
        <w:trPr>
          <w:trHeight w:val="20"/>
        </w:trPr>
        <w:tc>
          <w:tcPr>
            <w:tcW w:w="31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44073E" w14:textId="5640B8C6" w:rsidR="006133E9" w:rsidRPr="006133E9" w:rsidRDefault="006133E9" w:rsidP="006133E9">
            <w:pPr>
              <w:spacing w:line="276" w:lineRule="auto"/>
              <w:ind w:firstLine="0"/>
              <w:jc w:val="center"/>
              <w:rPr>
                <w:b/>
                <w:bCs/>
                <w:sz w:val="18"/>
                <w:szCs w:val="18"/>
                <w:lang w:bidi="ar-SA"/>
              </w:rPr>
            </w:pPr>
            <w:r>
              <w:rPr>
                <w:b/>
                <w:bCs/>
                <w:sz w:val="18"/>
                <w:szCs w:val="18"/>
              </w:rPr>
              <w:t>АО «РИР»</w:t>
            </w:r>
          </w:p>
        </w:tc>
        <w:tc>
          <w:tcPr>
            <w:tcW w:w="657" w:type="pct"/>
            <w:tcBorders>
              <w:top w:val="single" w:sz="4" w:space="0" w:color="auto"/>
              <w:left w:val="nil"/>
              <w:bottom w:val="single" w:sz="4" w:space="0" w:color="auto"/>
              <w:right w:val="single" w:sz="4" w:space="0" w:color="auto"/>
            </w:tcBorders>
            <w:shd w:val="clear" w:color="auto" w:fill="auto"/>
            <w:vAlign w:val="center"/>
            <w:hideMark/>
          </w:tcPr>
          <w:p w14:paraId="57D691D7" w14:textId="77777777" w:rsidR="006133E9" w:rsidRPr="006133E9" w:rsidRDefault="006133E9" w:rsidP="006133E9">
            <w:pPr>
              <w:spacing w:line="276" w:lineRule="auto"/>
              <w:ind w:firstLine="0"/>
              <w:jc w:val="center"/>
              <w:rPr>
                <w:b/>
                <w:bCs/>
                <w:sz w:val="18"/>
                <w:szCs w:val="18"/>
              </w:rPr>
            </w:pPr>
            <w:r w:rsidRPr="006133E9">
              <w:rPr>
                <w:b/>
                <w:bCs/>
                <w:sz w:val="18"/>
                <w:szCs w:val="18"/>
              </w:rPr>
              <w:t>Ед. изм.</w:t>
            </w:r>
          </w:p>
        </w:tc>
        <w:tc>
          <w:tcPr>
            <w:tcW w:w="1180" w:type="pct"/>
            <w:tcBorders>
              <w:top w:val="single" w:sz="4" w:space="0" w:color="auto"/>
              <w:left w:val="nil"/>
              <w:bottom w:val="single" w:sz="4" w:space="0" w:color="auto"/>
              <w:right w:val="single" w:sz="4" w:space="0" w:color="auto"/>
            </w:tcBorders>
            <w:shd w:val="clear" w:color="auto" w:fill="auto"/>
            <w:vAlign w:val="center"/>
            <w:hideMark/>
          </w:tcPr>
          <w:p w14:paraId="5DA5C769" w14:textId="77777777" w:rsidR="006133E9" w:rsidRPr="006133E9" w:rsidRDefault="006133E9" w:rsidP="006133E9">
            <w:pPr>
              <w:spacing w:line="276" w:lineRule="auto"/>
              <w:ind w:firstLine="0"/>
              <w:jc w:val="center"/>
              <w:rPr>
                <w:b/>
                <w:bCs/>
                <w:sz w:val="18"/>
                <w:szCs w:val="18"/>
              </w:rPr>
            </w:pPr>
            <w:r w:rsidRPr="006133E9">
              <w:rPr>
                <w:b/>
                <w:bCs/>
                <w:sz w:val="18"/>
                <w:szCs w:val="18"/>
              </w:rPr>
              <w:t>2019</w:t>
            </w:r>
          </w:p>
        </w:tc>
      </w:tr>
      <w:tr w:rsidR="009F4C82" w:rsidRPr="006133E9" w14:paraId="77A6FB78"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1892E088" w14:textId="77777777" w:rsidR="009F4C82" w:rsidRPr="006133E9" w:rsidRDefault="009F4C82" w:rsidP="009F4C82">
            <w:pPr>
              <w:spacing w:line="276" w:lineRule="auto"/>
              <w:ind w:firstLine="0"/>
              <w:jc w:val="left"/>
              <w:rPr>
                <w:sz w:val="18"/>
                <w:szCs w:val="18"/>
              </w:rPr>
            </w:pPr>
            <w:r w:rsidRPr="006133E9">
              <w:rPr>
                <w:sz w:val="18"/>
                <w:szCs w:val="18"/>
              </w:rPr>
              <w:t>Полезный отпуск тепловой энергии</w:t>
            </w:r>
          </w:p>
        </w:tc>
        <w:tc>
          <w:tcPr>
            <w:tcW w:w="657" w:type="pct"/>
            <w:tcBorders>
              <w:top w:val="nil"/>
              <w:left w:val="nil"/>
              <w:bottom w:val="single" w:sz="4" w:space="0" w:color="000000"/>
              <w:right w:val="nil"/>
            </w:tcBorders>
            <w:shd w:val="clear" w:color="auto" w:fill="auto"/>
            <w:vAlign w:val="center"/>
            <w:hideMark/>
          </w:tcPr>
          <w:p w14:paraId="55BC6D3D" w14:textId="77777777" w:rsidR="009F4C82" w:rsidRPr="006133E9" w:rsidRDefault="009F4C82" w:rsidP="009F4C82">
            <w:pPr>
              <w:spacing w:line="276" w:lineRule="auto"/>
              <w:ind w:firstLine="0"/>
              <w:jc w:val="center"/>
              <w:rPr>
                <w:sz w:val="18"/>
                <w:szCs w:val="18"/>
              </w:rPr>
            </w:pPr>
            <w:proofErr w:type="spellStart"/>
            <w:r w:rsidRPr="006133E9">
              <w:rPr>
                <w:sz w:val="18"/>
                <w:szCs w:val="18"/>
              </w:rPr>
              <w:t>тыс</w:t>
            </w:r>
            <w:proofErr w:type="gramStart"/>
            <w:r w:rsidRPr="006133E9">
              <w:rPr>
                <w:sz w:val="18"/>
                <w:szCs w:val="18"/>
              </w:rPr>
              <w:t>.Г</w:t>
            </w:r>
            <w:proofErr w:type="gramEnd"/>
            <w:r w:rsidRPr="006133E9">
              <w:rPr>
                <w:sz w:val="18"/>
                <w:szCs w:val="18"/>
              </w:rPr>
              <w:t>кал</w:t>
            </w:r>
            <w:proofErr w:type="spellEnd"/>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38B7A0F7" w14:textId="164165E3" w:rsidR="009F4C82" w:rsidRPr="006133E9" w:rsidRDefault="009F4C82" w:rsidP="009F4C82">
            <w:pPr>
              <w:spacing w:line="276" w:lineRule="auto"/>
              <w:ind w:firstLine="0"/>
              <w:jc w:val="center"/>
              <w:rPr>
                <w:color w:val="000000"/>
                <w:sz w:val="18"/>
                <w:szCs w:val="18"/>
              </w:rPr>
            </w:pPr>
            <w:r>
              <w:rPr>
                <w:color w:val="000000"/>
                <w:sz w:val="18"/>
                <w:szCs w:val="18"/>
              </w:rPr>
              <w:t>912,8</w:t>
            </w:r>
          </w:p>
        </w:tc>
      </w:tr>
      <w:tr w:rsidR="009F4C82" w:rsidRPr="006133E9" w14:paraId="4DE45658"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5C0A1F55" w14:textId="77777777" w:rsidR="009F4C82" w:rsidRPr="006133E9" w:rsidRDefault="009F4C82" w:rsidP="009F4C82">
            <w:pPr>
              <w:spacing w:line="276" w:lineRule="auto"/>
              <w:ind w:firstLine="0"/>
              <w:jc w:val="left"/>
              <w:rPr>
                <w:sz w:val="18"/>
                <w:szCs w:val="18"/>
              </w:rPr>
            </w:pPr>
            <w:r w:rsidRPr="006133E9">
              <w:rPr>
                <w:sz w:val="18"/>
                <w:szCs w:val="18"/>
              </w:rPr>
              <w:t>Затрачено топлива на выработку тепловой энергии</w:t>
            </w:r>
          </w:p>
        </w:tc>
        <w:tc>
          <w:tcPr>
            <w:tcW w:w="657" w:type="pct"/>
            <w:tcBorders>
              <w:top w:val="nil"/>
              <w:left w:val="nil"/>
              <w:bottom w:val="single" w:sz="4" w:space="0" w:color="000000"/>
              <w:right w:val="nil"/>
            </w:tcBorders>
            <w:shd w:val="clear" w:color="auto" w:fill="auto"/>
            <w:vAlign w:val="center"/>
            <w:hideMark/>
          </w:tcPr>
          <w:p w14:paraId="0B60D9B9" w14:textId="77777777" w:rsidR="009F4C82" w:rsidRPr="006133E9" w:rsidRDefault="009F4C82" w:rsidP="009F4C82">
            <w:pPr>
              <w:spacing w:line="276" w:lineRule="auto"/>
              <w:ind w:firstLine="0"/>
              <w:jc w:val="center"/>
              <w:rPr>
                <w:sz w:val="18"/>
                <w:szCs w:val="18"/>
              </w:rPr>
            </w:pPr>
            <w:r w:rsidRPr="006133E9">
              <w:rPr>
                <w:sz w:val="18"/>
                <w:szCs w:val="18"/>
              </w:rPr>
              <w:t xml:space="preserve">тыс. т </w:t>
            </w:r>
            <w:proofErr w:type="spellStart"/>
            <w:r w:rsidRPr="006133E9">
              <w:rPr>
                <w:sz w:val="18"/>
                <w:szCs w:val="18"/>
              </w:rPr>
              <w:t>у.</w:t>
            </w:r>
            <w:proofErr w:type="gramStart"/>
            <w:r w:rsidRPr="006133E9">
              <w:rPr>
                <w:sz w:val="18"/>
                <w:szCs w:val="18"/>
              </w:rPr>
              <w:t>т</w:t>
            </w:r>
            <w:proofErr w:type="spellEnd"/>
            <w:proofErr w:type="gramEnd"/>
            <w:r w:rsidRPr="006133E9">
              <w:rPr>
                <w:sz w:val="18"/>
                <w:szCs w:val="18"/>
              </w:rPr>
              <w:t>.</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1D8D3985" w14:textId="05D25C03" w:rsidR="009F4C82" w:rsidRPr="006133E9" w:rsidRDefault="009F4C82" w:rsidP="009F4C82">
            <w:pPr>
              <w:spacing w:line="276" w:lineRule="auto"/>
              <w:ind w:firstLine="0"/>
              <w:jc w:val="center"/>
              <w:rPr>
                <w:color w:val="000000"/>
                <w:sz w:val="18"/>
                <w:szCs w:val="18"/>
              </w:rPr>
            </w:pPr>
            <w:r>
              <w:rPr>
                <w:color w:val="000000"/>
                <w:sz w:val="18"/>
                <w:szCs w:val="18"/>
              </w:rPr>
              <w:t>162,9</w:t>
            </w:r>
          </w:p>
        </w:tc>
      </w:tr>
      <w:tr w:rsidR="009F4C82" w:rsidRPr="006133E9" w14:paraId="35C5CB37"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4BD13C32" w14:textId="77777777" w:rsidR="009F4C82" w:rsidRPr="006133E9" w:rsidRDefault="009F4C82" w:rsidP="009F4C82">
            <w:pPr>
              <w:spacing w:line="276" w:lineRule="auto"/>
              <w:ind w:firstLine="0"/>
              <w:jc w:val="left"/>
              <w:rPr>
                <w:sz w:val="18"/>
                <w:szCs w:val="18"/>
              </w:rPr>
            </w:pPr>
            <w:r w:rsidRPr="006133E9">
              <w:rPr>
                <w:sz w:val="18"/>
                <w:szCs w:val="18"/>
              </w:rPr>
              <w:t>Сырье, основные материалы</w:t>
            </w:r>
          </w:p>
        </w:tc>
        <w:tc>
          <w:tcPr>
            <w:tcW w:w="657" w:type="pct"/>
            <w:tcBorders>
              <w:top w:val="nil"/>
              <w:left w:val="nil"/>
              <w:bottom w:val="single" w:sz="4" w:space="0" w:color="000000"/>
              <w:right w:val="nil"/>
            </w:tcBorders>
            <w:shd w:val="clear" w:color="auto" w:fill="auto"/>
            <w:vAlign w:val="center"/>
            <w:hideMark/>
          </w:tcPr>
          <w:p w14:paraId="34FF15EB"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38F8A459" w14:textId="666CF8CE" w:rsidR="009F4C82" w:rsidRPr="006133E9" w:rsidRDefault="009F4C82" w:rsidP="009F4C82">
            <w:pPr>
              <w:spacing w:line="276" w:lineRule="auto"/>
              <w:ind w:firstLine="0"/>
              <w:jc w:val="center"/>
              <w:rPr>
                <w:color w:val="000000"/>
                <w:sz w:val="18"/>
                <w:szCs w:val="18"/>
              </w:rPr>
            </w:pPr>
            <w:r>
              <w:rPr>
                <w:color w:val="000000"/>
                <w:sz w:val="18"/>
                <w:szCs w:val="18"/>
              </w:rPr>
              <w:t>3298,9</w:t>
            </w:r>
          </w:p>
        </w:tc>
      </w:tr>
      <w:tr w:rsidR="009F4C82" w:rsidRPr="006133E9" w14:paraId="43464CF1"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0011D181" w14:textId="77777777" w:rsidR="009F4C82" w:rsidRPr="006133E9" w:rsidRDefault="009F4C82" w:rsidP="009F4C82">
            <w:pPr>
              <w:spacing w:line="276" w:lineRule="auto"/>
              <w:ind w:firstLine="0"/>
              <w:jc w:val="left"/>
              <w:rPr>
                <w:sz w:val="18"/>
                <w:szCs w:val="18"/>
              </w:rPr>
            </w:pPr>
            <w:r w:rsidRPr="006133E9">
              <w:rPr>
                <w:sz w:val="18"/>
                <w:szCs w:val="18"/>
              </w:rPr>
              <w:t>Общепроизводственные расходы</w:t>
            </w:r>
          </w:p>
        </w:tc>
        <w:tc>
          <w:tcPr>
            <w:tcW w:w="657" w:type="pct"/>
            <w:tcBorders>
              <w:top w:val="nil"/>
              <w:left w:val="nil"/>
              <w:bottom w:val="single" w:sz="4" w:space="0" w:color="000000"/>
              <w:right w:val="nil"/>
            </w:tcBorders>
            <w:shd w:val="clear" w:color="auto" w:fill="auto"/>
            <w:vAlign w:val="center"/>
            <w:hideMark/>
          </w:tcPr>
          <w:p w14:paraId="469EF125"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5A95E385" w14:textId="5E2D4C73" w:rsidR="009F4C82" w:rsidRPr="006133E9" w:rsidRDefault="009F4C82" w:rsidP="009F4C82">
            <w:pPr>
              <w:spacing w:line="276" w:lineRule="auto"/>
              <w:ind w:firstLine="0"/>
              <w:jc w:val="center"/>
              <w:rPr>
                <w:color w:val="000000"/>
                <w:sz w:val="18"/>
                <w:szCs w:val="18"/>
              </w:rPr>
            </w:pPr>
            <w:r>
              <w:rPr>
                <w:color w:val="000000"/>
                <w:sz w:val="18"/>
                <w:szCs w:val="18"/>
              </w:rPr>
              <w:t>46612,0</w:t>
            </w:r>
          </w:p>
        </w:tc>
      </w:tr>
      <w:tr w:rsidR="009F4C82" w:rsidRPr="006133E9" w14:paraId="4CB4A21F"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7B029B67" w14:textId="77777777" w:rsidR="009F4C82" w:rsidRPr="006133E9" w:rsidRDefault="009F4C82" w:rsidP="009F4C82">
            <w:pPr>
              <w:spacing w:line="276" w:lineRule="auto"/>
              <w:ind w:firstLine="0"/>
              <w:jc w:val="left"/>
              <w:rPr>
                <w:sz w:val="18"/>
                <w:szCs w:val="18"/>
              </w:rPr>
            </w:pPr>
            <w:r w:rsidRPr="006133E9">
              <w:rPr>
                <w:sz w:val="18"/>
                <w:szCs w:val="18"/>
              </w:rPr>
              <w:t>Общехозяйственные расходы, в том числе:</w:t>
            </w:r>
          </w:p>
        </w:tc>
        <w:tc>
          <w:tcPr>
            <w:tcW w:w="657" w:type="pct"/>
            <w:tcBorders>
              <w:top w:val="nil"/>
              <w:left w:val="nil"/>
              <w:bottom w:val="single" w:sz="4" w:space="0" w:color="000000"/>
              <w:right w:val="nil"/>
            </w:tcBorders>
            <w:shd w:val="clear" w:color="auto" w:fill="auto"/>
            <w:vAlign w:val="center"/>
            <w:hideMark/>
          </w:tcPr>
          <w:p w14:paraId="2E10C72A"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54B55CC4" w14:textId="046F39F8" w:rsidR="009F4C82" w:rsidRPr="006133E9" w:rsidRDefault="009F4C82" w:rsidP="009F4C82">
            <w:pPr>
              <w:spacing w:line="276" w:lineRule="auto"/>
              <w:ind w:firstLine="0"/>
              <w:jc w:val="center"/>
              <w:rPr>
                <w:color w:val="000000"/>
                <w:sz w:val="18"/>
                <w:szCs w:val="18"/>
              </w:rPr>
            </w:pPr>
            <w:r>
              <w:rPr>
                <w:color w:val="000000"/>
                <w:sz w:val="18"/>
                <w:szCs w:val="18"/>
              </w:rPr>
              <w:t>31318,9</w:t>
            </w:r>
          </w:p>
        </w:tc>
      </w:tr>
      <w:tr w:rsidR="009F4C82" w:rsidRPr="006133E9" w14:paraId="1A95AA5D"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48BC4DB6" w14:textId="77777777" w:rsidR="009F4C82" w:rsidRPr="006133E9" w:rsidRDefault="009F4C82" w:rsidP="009F4C82">
            <w:pPr>
              <w:spacing w:line="276" w:lineRule="auto"/>
              <w:ind w:firstLine="0"/>
              <w:jc w:val="left"/>
              <w:rPr>
                <w:sz w:val="18"/>
                <w:szCs w:val="18"/>
              </w:rPr>
            </w:pPr>
            <w:r w:rsidRPr="006133E9">
              <w:rPr>
                <w:sz w:val="18"/>
                <w:szCs w:val="18"/>
              </w:rPr>
              <w:t>Расходы на капитальный и текущий ремонт основных производственных средств</w:t>
            </w:r>
          </w:p>
        </w:tc>
        <w:tc>
          <w:tcPr>
            <w:tcW w:w="657" w:type="pct"/>
            <w:tcBorders>
              <w:top w:val="nil"/>
              <w:left w:val="nil"/>
              <w:bottom w:val="single" w:sz="4" w:space="0" w:color="000000"/>
              <w:right w:val="nil"/>
            </w:tcBorders>
            <w:shd w:val="clear" w:color="auto" w:fill="auto"/>
            <w:vAlign w:val="center"/>
            <w:hideMark/>
          </w:tcPr>
          <w:p w14:paraId="7AFE1FC5"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0215D4E9" w14:textId="022C0014" w:rsidR="009F4C82" w:rsidRPr="006133E9" w:rsidRDefault="009F4C82" w:rsidP="009F4C82">
            <w:pPr>
              <w:spacing w:line="276" w:lineRule="auto"/>
              <w:ind w:firstLine="0"/>
              <w:jc w:val="center"/>
              <w:rPr>
                <w:color w:val="000000"/>
                <w:sz w:val="18"/>
                <w:szCs w:val="18"/>
              </w:rPr>
            </w:pPr>
            <w:r>
              <w:rPr>
                <w:color w:val="000000"/>
                <w:sz w:val="18"/>
                <w:szCs w:val="18"/>
              </w:rPr>
              <w:t>2644,3</w:t>
            </w:r>
          </w:p>
        </w:tc>
      </w:tr>
      <w:tr w:rsidR="009F4C82" w:rsidRPr="006133E9" w14:paraId="5BAB69C5"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7AB582B5" w14:textId="77777777" w:rsidR="009F4C82" w:rsidRPr="006133E9" w:rsidRDefault="009F4C82" w:rsidP="009F4C82">
            <w:pPr>
              <w:spacing w:line="276" w:lineRule="auto"/>
              <w:ind w:firstLine="0"/>
              <w:jc w:val="left"/>
              <w:rPr>
                <w:sz w:val="18"/>
                <w:szCs w:val="18"/>
              </w:rPr>
            </w:pPr>
            <w:r w:rsidRPr="006133E9">
              <w:rPr>
                <w:sz w:val="18"/>
                <w:szCs w:val="18"/>
              </w:rPr>
              <w:t>Расходы на топливо:</w:t>
            </w:r>
          </w:p>
        </w:tc>
        <w:tc>
          <w:tcPr>
            <w:tcW w:w="657" w:type="pct"/>
            <w:tcBorders>
              <w:top w:val="nil"/>
              <w:left w:val="nil"/>
              <w:bottom w:val="single" w:sz="4" w:space="0" w:color="000000"/>
              <w:right w:val="nil"/>
            </w:tcBorders>
            <w:shd w:val="clear" w:color="auto" w:fill="auto"/>
            <w:vAlign w:val="center"/>
            <w:hideMark/>
          </w:tcPr>
          <w:p w14:paraId="20645131"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438B8CF5" w14:textId="7393032E" w:rsidR="009F4C82" w:rsidRPr="006133E9" w:rsidRDefault="009F4C82" w:rsidP="009F4C82">
            <w:pPr>
              <w:spacing w:line="276" w:lineRule="auto"/>
              <w:ind w:firstLine="0"/>
              <w:jc w:val="center"/>
              <w:rPr>
                <w:color w:val="000000"/>
                <w:sz w:val="18"/>
                <w:szCs w:val="18"/>
              </w:rPr>
            </w:pPr>
            <w:r>
              <w:rPr>
                <w:color w:val="000000"/>
                <w:sz w:val="18"/>
                <w:szCs w:val="18"/>
              </w:rPr>
              <w:t>636336,1</w:t>
            </w:r>
          </w:p>
        </w:tc>
      </w:tr>
      <w:tr w:rsidR="009F4C82" w:rsidRPr="006133E9" w14:paraId="275094EA"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5A059171" w14:textId="77777777" w:rsidR="009F4C82" w:rsidRPr="006133E9" w:rsidRDefault="009F4C82" w:rsidP="009F4C82">
            <w:pPr>
              <w:spacing w:line="276" w:lineRule="auto"/>
              <w:ind w:firstLine="0"/>
              <w:jc w:val="left"/>
              <w:rPr>
                <w:sz w:val="18"/>
                <w:szCs w:val="18"/>
              </w:rPr>
            </w:pPr>
            <w:r w:rsidRPr="006133E9">
              <w:rPr>
                <w:sz w:val="18"/>
                <w:szCs w:val="18"/>
              </w:rPr>
              <w:t>Покупная энергия всего, в том числе:</w:t>
            </w:r>
          </w:p>
        </w:tc>
        <w:tc>
          <w:tcPr>
            <w:tcW w:w="657" w:type="pct"/>
            <w:tcBorders>
              <w:top w:val="nil"/>
              <w:left w:val="nil"/>
              <w:bottom w:val="single" w:sz="4" w:space="0" w:color="000000"/>
              <w:right w:val="nil"/>
            </w:tcBorders>
            <w:shd w:val="clear" w:color="auto" w:fill="auto"/>
            <w:vAlign w:val="center"/>
            <w:hideMark/>
          </w:tcPr>
          <w:p w14:paraId="22A984F4"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5C5E4381" w14:textId="67B86AD7" w:rsidR="009F4C82" w:rsidRPr="006133E9" w:rsidRDefault="009F4C82" w:rsidP="009F4C82">
            <w:pPr>
              <w:spacing w:line="276" w:lineRule="auto"/>
              <w:ind w:firstLine="0"/>
              <w:jc w:val="center"/>
              <w:rPr>
                <w:color w:val="000000"/>
                <w:sz w:val="18"/>
                <w:szCs w:val="18"/>
              </w:rPr>
            </w:pPr>
            <w:r>
              <w:rPr>
                <w:color w:val="000000"/>
                <w:sz w:val="18"/>
                <w:szCs w:val="18"/>
              </w:rPr>
              <w:t>31774,8</w:t>
            </w:r>
          </w:p>
        </w:tc>
      </w:tr>
      <w:tr w:rsidR="009F4C82" w:rsidRPr="006133E9" w14:paraId="50E7AA8E"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596DA1CF" w14:textId="77777777" w:rsidR="009F4C82" w:rsidRPr="006133E9" w:rsidRDefault="009F4C82" w:rsidP="009F4C82">
            <w:pPr>
              <w:spacing w:line="276" w:lineRule="auto"/>
              <w:ind w:firstLine="0"/>
              <w:jc w:val="left"/>
              <w:rPr>
                <w:sz w:val="18"/>
                <w:szCs w:val="18"/>
              </w:rPr>
            </w:pPr>
            <w:r w:rsidRPr="006133E9">
              <w:rPr>
                <w:sz w:val="18"/>
                <w:szCs w:val="18"/>
              </w:rPr>
              <w:t>покупная электрическая энергия</w:t>
            </w:r>
          </w:p>
        </w:tc>
        <w:tc>
          <w:tcPr>
            <w:tcW w:w="657" w:type="pct"/>
            <w:tcBorders>
              <w:top w:val="nil"/>
              <w:left w:val="nil"/>
              <w:bottom w:val="single" w:sz="4" w:space="0" w:color="000000"/>
              <w:right w:val="nil"/>
            </w:tcBorders>
            <w:shd w:val="clear" w:color="auto" w:fill="auto"/>
            <w:vAlign w:val="center"/>
            <w:hideMark/>
          </w:tcPr>
          <w:p w14:paraId="5DE56301"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44141147" w14:textId="5CF199B9" w:rsidR="009F4C82" w:rsidRPr="006133E9" w:rsidRDefault="009F4C82" w:rsidP="009F4C82">
            <w:pPr>
              <w:spacing w:line="276" w:lineRule="auto"/>
              <w:ind w:firstLine="0"/>
              <w:jc w:val="center"/>
              <w:rPr>
                <w:color w:val="000000"/>
                <w:sz w:val="18"/>
                <w:szCs w:val="18"/>
              </w:rPr>
            </w:pPr>
            <w:r>
              <w:rPr>
                <w:color w:val="000000"/>
                <w:sz w:val="18"/>
                <w:szCs w:val="18"/>
              </w:rPr>
              <w:t>31774,8</w:t>
            </w:r>
          </w:p>
        </w:tc>
      </w:tr>
      <w:tr w:rsidR="009F4C82" w:rsidRPr="006133E9" w14:paraId="31BCF3AA"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6286FAA7" w14:textId="77777777" w:rsidR="009F4C82" w:rsidRPr="006133E9" w:rsidRDefault="009F4C82" w:rsidP="009F4C82">
            <w:pPr>
              <w:spacing w:line="276" w:lineRule="auto"/>
              <w:ind w:firstLine="0"/>
              <w:jc w:val="left"/>
              <w:rPr>
                <w:sz w:val="18"/>
                <w:szCs w:val="18"/>
              </w:rPr>
            </w:pPr>
            <w:r w:rsidRPr="006133E9">
              <w:rPr>
                <w:sz w:val="18"/>
                <w:szCs w:val="18"/>
              </w:rPr>
              <w:t>Расходы на холодную воду</w:t>
            </w:r>
          </w:p>
        </w:tc>
        <w:tc>
          <w:tcPr>
            <w:tcW w:w="657" w:type="pct"/>
            <w:tcBorders>
              <w:top w:val="nil"/>
              <w:left w:val="nil"/>
              <w:bottom w:val="single" w:sz="4" w:space="0" w:color="000000"/>
              <w:right w:val="nil"/>
            </w:tcBorders>
            <w:shd w:val="clear" w:color="auto" w:fill="auto"/>
            <w:vAlign w:val="center"/>
            <w:hideMark/>
          </w:tcPr>
          <w:p w14:paraId="6F4AB62D"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203BD090" w14:textId="7FDC2827" w:rsidR="009F4C82" w:rsidRPr="006133E9" w:rsidRDefault="009F4C82" w:rsidP="009F4C82">
            <w:pPr>
              <w:spacing w:line="276" w:lineRule="auto"/>
              <w:ind w:firstLine="0"/>
              <w:jc w:val="center"/>
              <w:rPr>
                <w:color w:val="000000"/>
                <w:sz w:val="18"/>
                <w:szCs w:val="18"/>
              </w:rPr>
            </w:pPr>
            <w:r>
              <w:rPr>
                <w:color w:val="000000"/>
                <w:sz w:val="18"/>
                <w:szCs w:val="18"/>
              </w:rPr>
              <w:t>4325,3</w:t>
            </w:r>
          </w:p>
        </w:tc>
      </w:tr>
      <w:tr w:rsidR="009F4C82" w:rsidRPr="006133E9" w14:paraId="264BB5E1"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38DC81F2" w14:textId="77777777" w:rsidR="009F4C82" w:rsidRPr="006133E9" w:rsidRDefault="009F4C82" w:rsidP="009F4C82">
            <w:pPr>
              <w:spacing w:line="276" w:lineRule="auto"/>
              <w:ind w:firstLine="0"/>
              <w:jc w:val="left"/>
              <w:rPr>
                <w:sz w:val="18"/>
                <w:szCs w:val="18"/>
              </w:rPr>
            </w:pPr>
            <w:r w:rsidRPr="006133E9">
              <w:rPr>
                <w:sz w:val="18"/>
                <w:szCs w:val="18"/>
              </w:rPr>
              <w:t>Затраты на оплату труда</w:t>
            </w:r>
          </w:p>
        </w:tc>
        <w:tc>
          <w:tcPr>
            <w:tcW w:w="657" w:type="pct"/>
            <w:tcBorders>
              <w:top w:val="nil"/>
              <w:left w:val="nil"/>
              <w:bottom w:val="single" w:sz="4" w:space="0" w:color="000000"/>
              <w:right w:val="nil"/>
            </w:tcBorders>
            <w:shd w:val="clear" w:color="auto" w:fill="auto"/>
            <w:vAlign w:val="center"/>
            <w:hideMark/>
          </w:tcPr>
          <w:p w14:paraId="7E71FBCC"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75D5CDF9" w14:textId="0366C2AD" w:rsidR="009F4C82" w:rsidRPr="006133E9" w:rsidRDefault="009F4C82" w:rsidP="009F4C82">
            <w:pPr>
              <w:spacing w:line="276" w:lineRule="auto"/>
              <w:ind w:firstLine="0"/>
              <w:jc w:val="center"/>
              <w:rPr>
                <w:color w:val="000000"/>
                <w:sz w:val="18"/>
                <w:szCs w:val="18"/>
              </w:rPr>
            </w:pPr>
            <w:r>
              <w:rPr>
                <w:color w:val="000000"/>
                <w:sz w:val="18"/>
                <w:szCs w:val="18"/>
              </w:rPr>
              <w:t>42014,9</w:t>
            </w:r>
          </w:p>
        </w:tc>
      </w:tr>
      <w:tr w:rsidR="009F4C82" w:rsidRPr="006133E9" w14:paraId="71652775"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418D4C49" w14:textId="77777777" w:rsidR="009F4C82" w:rsidRPr="006133E9" w:rsidRDefault="009F4C82" w:rsidP="009F4C82">
            <w:pPr>
              <w:spacing w:line="276" w:lineRule="auto"/>
              <w:ind w:firstLine="0"/>
              <w:jc w:val="left"/>
              <w:rPr>
                <w:sz w:val="18"/>
                <w:szCs w:val="18"/>
              </w:rPr>
            </w:pPr>
            <w:r w:rsidRPr="006133E9">
              <w:rPr>
                <w:sz w:val="18"/>
                <w:szCs w:val="18"/>
              </w:rPr>
              <w:t>Отчисления на социальные нужды</w:t>
            </w:r>
          </w:p>
        </w:tc>
        <w:tc>
          <w:tcPr>
            <w:tcW w:w="657" w:type="pct"/>
            <w:tcBorders>
              <w:top w:val="nil"/>
              <w:left w:val="nil"/>
              <w:bottom w:val="single" w:sz="4" w:space="0" w:color="000000"/>
              <w:right w:val="nil"/>
            </w:tcBorders>
            <w:shd w:val="clear" w:color="auto" w:fill="auto"/>
            <w:vAlign w:val="center"/>
            <w:hideMark/>
          </w:tcPr>
          <w:p w14:paraId="64B4544D"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7512E842" w14:textId="7D3F3780" w:rsidR="009F4C82" w:rsidRPr="006133E9" w:rsidRDefault="009F4C82" w:rsidP="009F4C82">
            <w:pPr>
              <w:spacing w:line="276" w:lineRule="auto"/>
              <w:ind w:firstLine="0"/>
              <w:jc w:val="center"/>
              <w:rPr>
                <w:color w:val="000000"/>
                <w:sz w:val="18"/>
                <w:szCs w:val="18"/>
              </w:rPr>
            </w:pPr>
            <w:r>
              <w:rPr>
                <w:color w:val="000000"/>
                <w:sz w:val="18"/>
                <w:szCs w:val="18"/>
              </w:rPr>
              <w:t>13652,1</w:t>
            </w:r>
          </w:p>
        </w:tc>
      </w:tr>
      <w:tr w:rsidR="009F4C82" w:rsidRPr="006133E9" w14:paraId="22254BE6"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50A79A88" w14:textId="77777777" w:rsidR="009F4C82" w:rsidRPr="006133E9" w:rsidRDefault="009F4C82" w:rsidP="009F4C82">
            <w:pPr>
              <w:spacing w:line="276" w:lineRule="auto"/>
              <w:ind w:firstLine="0"/>
              <w:jc w:val="left"/>
              <w:rPr>
                <w:sz w:val="18"/>
                <w:szCs w:val="18"/>
              </w:rPr>
            </w:pPr>
            <w:r w:rsidRPr="006133E9">
              <w:rPr>
                <w:sz w:val="18"/>
                <w:szCs w:val="18"/>
              </w:rPr>
              <w:t>Амортизация основных средств</w:t>
            </w:r>
          </w:p>
        </w:tc>
        <w:tc>
          <w:tcPr>
            <w:tcW w:w="657" w:type="pct"/>
            <w:tcBorders>
              <w:top w:val="nil"/>
              <w:left w:val="nil"/>
              <w:bottom w:val="single" w:sz="4" w:space="0" w:color="000000"/>
              <w:right w:val="nil"/>
            </w:tcBorders>
            <w:shd w:val="clear" w:color="auto" w:fill="auto"/>
            <w:vAlign w:val="center"/>
            <w:hideMark/>
          </w:tcPr>
          <w:p w14:paraId="48E023F4"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59D02B98" w14:textId="44D333A1" w:rsidR="009F4C82" w:rsidRPr="006133E9" w:rsidRDefault="009F4C82" w:rsidP="009F4C82">
            <w:pPr>
              <w:spacing w:line="276" w:lineRule="auto"/>
              <w:ind w:firstLine="0"/>
              <w:jc w:val="center"/>
              <w:rPr>
                <w:color w:val="000000"/>
                <w:sz w:val="18"/>
                <w:szCs w:val="18"/>
              </w:rPr>
            </w:pPr>
            <w:r>
              <w:rPr>
                <w:color w:val="000000"/>
                <w:sz w:val="18"/>
                <w:szCs w:val="18"/>
              </w:rPr>
              <w:t>37415,2</w:t>
            </w:r>
          </w:p>
        </w:tc>
      </w:tr>
      <w:tr w:rsidR="009F4C82" w:rsidRPr="006133E9" w14:paraId="06289040"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0BDD7CB1" w14:textId="77777777" w:rsidR="009F4C82" w:rsidRPr="006133E9" w:rsidRDefault="009F4C82" w:rsidP="009F4C82">
            <w:pPr>
              <w:spacing w:line="276" w:lineRule="auto"/>
              <w:ind w:firstLine="0"/>
              <w:jc w:val="left"/>
              <w:rPr>
                <w:sz w:val="18"/>
                <w:szCs w:val="18"/>
              </w:rPr>
            </w:pPr>
            <w:r w:rsidRPr="006133E9">
              <w:rPr>
                <w:sz w:val="18"/>
                <w:szCs w:val="18"/>
              </w:rPr>
              <w:t>Прочие затраты, в том числе:</w:t>
            </w:r>
          </w:p>
        </w:tc>
        <w:tc>
          <w:tcPr>
            <w:tcW w:w="657" w:type="pct"/>
            <w:tcBorders>
              <w:top w:val="nil"/>
              <w:left w:val="nil"/>
              <w:bottom w:val="single" w:sz="4" w:space="0" w:color="000000"/>
              <w:right w:val="nil"/>
            </w:tcBorders>
            <w:shd w:val="clear" w:color="auto" w:fill="auto"/>
            <w:vAlign w:val="center"/>
            <w:hideMark/>
          </w:tcPr>
          <w:p w14:paraId="4B054660"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2469B3EF" w14:textId="756C6439" w:rsidR="009F4C82" w:rsidRPr="006133E9" w:rsidRDefault="009F4C82" w:rsidP="009F4C82">
            <w:pPr>
              <w:spacing w:line="276" w:lineRule="auto"/>
              <w:ind w:firstLine="0"/>
              <w:jc w:val="center"/>
              <w:rPr>
                <w:color w:val="000000"/>
                <w:sz w:val="18"/>
                <w:szCs w:val="18"/>
              </w:rPr>
            </w:pPr>
            <w:r>
              <w:rPr>
                <w:color w:val="000000"/>
                <w:sz w:val="18"/>
                <w:szCs w:val="18"/>
              </w:rPr>
              <w:t>32715,0</w:t>
            </w:r>
          </w:p>
        </w:tc>
      </w:tr>
      <w:tr w:rsidR="009F4C82" w:rsidRPr="006133E9" w14:paraId="75118A10"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5D32921C" w14:textId="77777777" w:rsidR="009F4C82" w:rsidRPr="006133E9" w:rsidRDefault="009F4C82" w:rsidP="009F4C82">
            <w:pPr>
              <w:spacing w:line="276" w:lineRule="auto"/>
              <w:ind w:firstLine="0"/>
              <w:jc w:val="left"/>
              <w:rPr>
                <w:sz w:val="18"/>
                <w:szCs w:val="18"/>
              </w:rPr>
            </w:pPr>
            <w:r w:rsidRPr="006133E9">
              <w:rPr>
                <w:sz w:val="18"/>
                <w:szCs w:val="18"/>
              </w:rPr>
              <w:t>Прочие затраты без учета инвестиционной составляющей</w:t>
            </w:r>
          </w:p>
        </w:tc>
        <w:tc>
          <w:tcPr>
            <w:tcW w:w="657" w:type="pct"/>
            <w:tcBorders>
              <w:top w:val="nil"/>
              <w:left w:val="nil"/>
              <w:bottom w:val="single" w:sz="4" w:space="0" w:color="000000"/>
              <w:right w:val="nil"/>
            </w:tcBorders>
            <w:shd w:val="clear" w:color="auto" w:fill="auto"/>
            <w:vAlign w:val="center"/>
            <w:hideMark/>
          </w:tcPr>
          <w:p w14:paraId="781C121D"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67EFC97C" w14:textId="771FF164" w:rsidR="009F4C82" w:rsidRPr="006133E9" w:rsidRDefault="009F4C82" w:rsidP="009F4C82">
            <w:pPr>
              <w:spacing w:line="276" w:lineRule="auto"/>
              <w:ind w:firstLine="0"/>
              <w:jc w:val="center"/>
              <w:rPr>
                <w:color w:val="000000"/>
                <w:sz w:val="18"/>
                <w:szCs w:val="18"/>
              </w:rPr>
            </w:pPr>
            <w:r>
              <w:rPr>
                <w:color w:val="000000"/>
                <w:sz w:val="18"/>
                <w:szCs w:val="18"/>
              </w:rPr>
              <w:t>32715,0</w:t>
            </w:r>
          </w:p>
        </w:tc>
      </w:tr>
      <w:tr w:rsidR="009F4C82" w:rsidRPr="006133E9" w14:paraId="759A1906" w14:textId="77777777" w:rsidTr="006133E9">
        <w:trPr>
          <w:trHeight w:val="20"/>
        </w:trPr>
        <w:tc>
          <w:tcPr>
            <w:tcW w:w="3163" w:type="pct"/>
            <w:tcBorders>
              <w:top w:val="nil"/>
              <w:left w:val="single" w:sz="4" w:space="0" w:color="000000"/>
              <w:bottom w:val="single" w:sz="4" w:space="0" w:color="000000"/>
              <w:right w:val="single" w:sz="4" w:space="0" w:color="000000"/>
            </w:tcBorders>
            <w:shd w:val="clear" w:color="auto" w:fill="auto"/>
            <w:vAlign w:val="center"/>
            <w:hideMark/>
          </w:tcPr>
          <w:p w14:paraId="3CEA76DB" w14:textId="77777777" w:rsidR="009F4C82" w:rsidRPr="006133E9" w:rsidRDefault="009F4C82" w:rsidP="009F4C82">
            <w:pPr>
              <w:spacing w:line="276" w:lineRule="auto"/>
              <w:ind w:firstLine="0"/>
              <w:jc w:val="left"/>
              <w:rPr>
                <w:sz w:val="18"/>
                <w:szCs w:val="18"/>
              </w:rPr>
            </w:pPr>
            <w:r w:rsidRPr="006133E9">
              <w:rPr>
                <w:sz w:val="18"/>
                <w:szCs w:val="18"/>
              </w:rPr>
              <w:t>Прибыль всего:</w:t>
            </w:r>
          </w:p>
        </w:tc>
        <w:tc>
          <w:tcPr>
            <w:tcW w:w="657" w:type="pct"/>
            <w:tcBorders>
              <w:top w:val="nil"/>
              <w:left w:val="nil"/>
              <w:bottom w:val="single" w:sz="4" w:space="0" w:color="000000"/>
              <w:right w:val="nil"/>
            </w:tcBorders>
            <w:shd w:val="clear" w:color="auto" w:fill="auto"/>
            <w:vAlign w:val="center"/>
            <w:hideMark/>
          </w:tcPr>
          <w:p w14:paraId="09DE90E5"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3A6952CB" w14:textId="0595B0AD" w:rsidR="009F4C82" w:rsidRPr="006133E9" w:rsidRDefault="009F4C82" w:rsidP="009F4C82">
            <w:pPr>
              <w:spacing w:line="276" w:lineRule="auto"/>
              <w:ind w:firstLine="0"/>
              <w:jc w:val="center"/>
              <w:rPr>
                <w:color w:val="000000"/>
                <w:sz w:val="18"/>
                <w:szCs w:val="18"/>
              </w:rPr>
            </w:pPr>
            <w:r>
              <w:rPr>
                <w:color w:val="000000"/>
                <w:sz w:val="18"/>
                <w:szCs w:val="18"/>
              </w:rPr>
              <w:t>0,0</w:t>
            </w:r>
          </w:p>
        </w:tc>
      </w:tr>
      <w:tr w:rsidR="009F4C82" w:rsidRPr="006133E9" w14:paraId="304A62A7" w14:textId="77777777" w:rsidTr="009F4C82">
        <w:trPr>
          <w:trHeight w:val="20"/>
        </w:trPr>
        <w:tc>
          <w:tcPr>
            <w:tcW w:w="3163" w:type="pct"/>
            <w:tcBorders>
              <w:top w:val="nil"/>
              <w:left w:val="single" w:sz="4" w:space="0" w:color="000000"/>
              <w:bottom w:val="single" w:sz="4" w:space="0" w:color="auto"/>
              <w:right w:val="single" w:sz="4" w:space="0" w:color="000000"/>
            </w:tcBorders>
            <w:shd w:val="clear" w:color="auto" w:fill="auto"/>
            <w:vAlign w:val="center"/>
            <w:hideMark/>
          </w:tcPr>
          <w:p w14:paraId="33BEEEDF" w14:textId="77777777" w:rsidR="009F4C82" w:rsidRPr="006133E9" w:rsidRDefault="009F4C82" w:rsidP="009F4C82">
            <w:pPr>
              <w:spacing w:line="276" w:lineRule="auto"/>
              <w:ind w:firstLine="0"/>
              <w:jc w:val="left"/>
              <w:rPr>
                <w:sz w:val="18"/>
                <w:szCs w:val="18"/>
              </w:rPr>
            </w:pPr>
            <w:r w:rsidRPr="006133E9">
              <w:rPr>
                <w:sz w:val="18"/>
                <w:szCs w:val="18"/>
              </w:rPr>
              <w:t>Необходимая валовая выручка</w:t>
            </w:r>
          </w:p>
        </w:tc>
        <w:tc>
          <w:tcPr>
            <w:tcW w:w="657" w:type="pct"/>
            <w:tcBorders>
              <w:top w:val="nil"/>
              <w:left w:val="nil"/>
              <w:bottom w:val="single" w:sz="4" w:space="0" w:color="auto"/>
              <w:right w:val="nil"/>
            </w:tcBorders>
            <w:shd w:val="clear" w:color="auto" w:fill="auto"/>
            <w:vAlign w:val="center"/>
            <w:hideMark/>
          </w:tcPr>
          <w:p w14:paraId="3EDEA5DF" w14:textId="77777777" w:rsidR="009F4C82" w:rsidRPr="006133E9" w:rsidRDefault="009F4C82" w:rsidP="009F4C82">
            <w:pPr>
              <w:spacing w:line="276" w:lineRule="auto"/>
              <w:ind w:firstLine="0"/>
              <w:jc w:val="center"/>
              <w:rPr>
                <w:sz w:val="18"/>
                <w:szCs w:val="18"/>
              </w:rPr>
            </w:pPr>
            <w:r w:rsidRPr="006133E9">
              <w:rPr>
                <w:sz w:val="18"/>
                <w:szCs w:val="18"/>
              </w:rPr>
              <w:t>тыс.руб.</w:t>
            </w:r>
          </w:p>
        </w:tc>
        <w:tc>
          <w:tcPr>
            <w:tcW w:w="1180" w:type="pct"/>
            <w:tcBorders>
              <w:top w:val="nil"/>
              <w:left w:val="single" w:sz="4" w:space="0" w:color="auto"/>
              <w:bottom w:val="single" w:sz="4" w:space="0" w:color="auto"/>
              <w:right w:val="single" w:sz="4" w:space="0" w:color="auto"/>
            </w:tcBorders>
            <w:shd w:val="clear" w:color="auto" w:fill="auto"/>
            <w:vAlign w:val="center"/>
            <w:hideMark/>
          </w:tcPr>
          <w:p w14:paraId="7E8E3313" w14:textId="675BC8B6" w:rsidR="009F4C82" w:rsidRPr="006133E9" w:rsidRDefault="009F4C82" w:rsidP="009F4C82">
            <w:pPr>
              <w:spacing w:line="276" w:lineRule="auto"/>
              <w:ind w:firstLine="0"/>
              <w:jc w:val="center"/>
              <w:rPr>
                <w:color w:val="000000"/>
                <w:sz w:val="18"/>
                <w:szCs w:val="18"/>
              </w:rPr>
            </w:pPr>
            <w:r>
              <w:rPr>
                <w:color w:val="000000"/>
                <w:sz w:val="18"/>
                <w:szCs w:val="18"/>
              </w:rPr>
              <w:t>882107,6</w:t>
            </w:r>
          </w:p>
        </w:tc>
      </w:tr>
      <w:tr w:rsidR="009F4C82" w:rsidRPr="006133E9" w14:paraId="77408C7D" w14:textId="77777777" w:rsidTr="009F4C82">
        <w:trPr>
          <w:trHeight w:val="20"/>
        </w:trPr>
        <w:tc>
          <w:tcPr>
            <w:tcW w:w="31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B77929" w14:textId="77777777" w:rsidR="009F4C82" w:rsidRPr="006133E9" w:rsidRDefault="009F4C82" w:rsidP="009F4C82">
            <w:pPr>
              <w:spacing w:line="276" w:lineRule="auto"/>
              <w:ind w:firstLine="0"/>
              <w:jc w:val="left"/>
              <w:rPr>
                <w:sz w:val="18"/>
                <w:szCs w:val="18"/>
              </w:rPr>
            </w:pPr>
            <w:r w:rsidRPr="006133E9">
              <w:rPr>
                <w:sz w:val="18"/>
                <w:szCs w:val="18"/>
              </w:rPr>
              <w:t>Тариф на производство тепловой энергии</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AFE13B" w14:textId="77777777" w:rsidR="009F4C82" w:rsidRPr="006133E9" w:rsidRDefault="009F4C82" w:rsidP="009F4C82">
            <w:pPr>
              <w:spacing w:line="276" w:lineRule="auto"/>
              <w:ind w:firstLine="0"/>
              <w:jc w:val="center"/>
              <w:rPr>
                <w:sz w:val="18"/>
                <w:szCs w:val="18"/>
              </w:rPr>
            </w:pPr>
            <w:r w:rsidRPr="006133E9">
              <w:rPr>
                <w:sz w:val="18"/>
                <w:szCs w:val="18"/>
              </w:rPr>
              <w:t>руб./Гкал</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6044EA" w14:textId="14D97156" w:rsidR="009F4C82" w:rsidRPr="006133E9" w:rsidRDefault="009F4C82" w:rsidP="009F4C82">
            <w:pPr>
              <w:spacing w:line="276" w:lineRule="auto"/>
              <w:ind w:firstLine="0"/>
              <w:jc w:val="center"/>
              <w:rPr>
                <w:color w:val="000000"/>
                <w:sz w:val="18"/>
                <w:szCs w:val="18"/>
              </w:rPr>
            </w:pPr>
            <w:r>
              <w:rPr>
                <w:color w:val="000000"/>
                <w:sz w:val="18"/>
                <w:szCs w:val="18"/>
              </w:rPr>
              <w:t>966,4</w:t>
            </w:r>
          </w:p>
        </w:tc>
      </w:tr>
    </w:tbl>
    <w:p w14:paraId="3D4A8702" w14:textId="23FF2B75" w:rsidR="00ED59C7" w:rsidRDefault="00ED59C7" w:rsidP="00ED59C7">
      <w:pPr>
        <w:rPr>
          <w:lang w:eastAsia="en-US" w:bidi="ar-SA"/>
        </w:rPr>
      </w:pPr>
    </w:p>
    <w:p w14:paraId="10B1541A" w14:textId="77777777" w:rsidR="006133E9" w:rsidRPr="006133E9" w:rsidRDefault="00ED59C7" w:rsidP="006133E9">
      <w:pPr>
        <w:pStyle w:val="a6"/>
        <w:numPr>
          <w:ilvl w:val="0"/>
          <w:numId w:val="17"/>
        </w:numPr>
        <w:rPr>
          <w:lang w:eastAsia="en-US" w:bidi="ar-SA"/>
        </w:rPr>
      </w:pPr>
      <w:r w:rsidRPr="006133E9">
        <w:rPr>
          <w:lang w:eastAsia="en-US" w:bidi="ar-SA"/>
        </w:rPr>
        <w:t xml:space="preserve">Зона деятельности, образованная на базе </w:t>
      </w:r>
      <w:r w:rsidR="006133E9" w:rsidRPr="006133E9">
        <w:rPr>
          <w:lang w:eastAsia="en-US" w:bidi="ar-SA"/>
        </w:rPr>
        <w:t>АО «</w:t>
      </w:r>
      <w:proofErr w:type="spellStart"/>
      <w:r w:rsidR="006133E9" w:rsidRPr="006133E9">
        <w:rPr>
          <w:lang w:eastAsia="en-US" w:bidi="ar-SA"/>
        </w:rPr>
        <w:t>Реммаш</w:t>
      </w:r>
      <w:proofErr w:type="spellEnd"/>
      <w:r w:rsidR="006133E9" w:rsidRPr="006133E9">
        <w:rPr>
          <w:lang w:eastAsia="en-US" w:bidi="ar-SA"/>
        </w:rPr>
        <w:t>»</w:t>
      </w:r>
    </w:p>
    <w:p w14:paraId="27E3DC19" w14:textId="231C5338" w:rsidR="00ED59C7" w:rsidRPr="006133E9" w:rsidRDefault="006133E9" w:rsidP="006133E9">
      <w:pPr>
        <w:rPr>
          <w:lang w:eastAsia="en-US" w:bidi="ar-SA"/>
        </w:rPr>
      </w:pPr>
      <w:r w:rsidRPr="006133E9">
        <w:rPr>
          <w:lang w:eastAsia="en-US" w:bidi="ar-SA"/>
        </w:rPr>
        <w:t xml:space="preserve"> </w:t>
      </w:r>
      <w:r w:rsidR="00ED59C7" w:rsidRPr="006133E9">
        <w:rPr>
          <w:lang w:eastAsia="en-US" w:bidi="ar-SA"/>
        </w:rPr>
        <w:t>В качестве исходных данных для расчета ценовых последствий использованы показатели 2019 г. Исходные данные приведены в таблице ниже.</w:t>
      </w:r>
    </w:p>
    <w:p w14:paraId="6B7F6E4A" w14:textId="540206CE" w:rsidR="00ED59C7" w:rsidRPr="006133E9" w:rsidRDefault="00ED59C7" w:rsidP="00ED59C7">
      <w:pPr>
        <w:pStyle w:val="af4"/>
      </w:pPr>
      <w:r w:rsidRPr="006133E9">
        <w:t xml:space="preserve">Таблица </w:t>
      </w:r>
      <w:r w:rsidRPr="006133E9">
        <w:fldChar w:fldCharType="begin"/>
      </w:r>
      <w:r w:rsidRPr="006133E9">
        <w:instrText xml:space="preserve"> SEQ Таблица \* ARABIC </w:instrText>
      </w:r>
      <w:r w:rsidRPr="006133E9">
        <w:fldChar w:fldCharType="separate"/>
      </w:r>
      <w:r w:rsidR="00A75381">
        <w:rPr>
          <w:noProof/>
        </w:rPr>
        <w:t>11</w:t>
      </w:r>
      <w:r w:rsidRPr="006133E9">
        <w:fldChar w:fldCharType="end"/>
      </w:r>
      <w:r w:rsidRPr="006133E9">
        <w:t>. Исходные данные для расчета ценовых последствий для потребителей при реализации мероприятий в зоне деятельности</w:t>
      </w:r>
    </w:p>
    <w:tbl>
      <w:tblPr>
        <w:tblW w:w="5000" w:type="pct"/>
        <w:tblLook w:val="04A0" w:firstRow="1" w:lastRow="0" w:firstColumn="1" w:lastColumn="0" w:noHBand="0" w:noVBand="1"/>
      </w:tblPr>
      <w:tblGrid>
        <w:gridCol w:w="6552"/>
        <w:gridCol w:w="1462"/>
        <w:gridCol w:w="1841"/>
      </w:tblGrid>
      <w:tr w:rsidR="006133E9" w:rsidRPr="006133E9" w14:paraId="5AD80998" w14:textId="77777777" w:rsidTr="009F4C82">
        <w:trPr>
          <w:trHeight w:val="255"/>
          <w:tblHeader/>
        </w:trPr>
        <w:tc>
          <w:tcPr>
            <w:tcW w:w="3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DB92AA" w14:textId="6A4E0258" w:rsidR="006133E9" w:rsidRPr="006133E9" w:rsidRDefault="006133E9" w:rsidP="006133E9">
            <w:pPr>
              <w:autoSpaceDE/>
              <w:autoSpaceDN/>
              <w:spacing w:line="240" w:lineRule="auto"/>
              <w:ind w:firstLine="0"/>
              <w:jc w:val="center"/>
              <w:rPr>
                <w:b/>
                <w:bCs/>
                <w:sz w:val="18"/>
                <w:szCs w:val="18"/>
                <w:lang w:bidi="ar-SA"/>
              </w:rPr>
            </w:pPr>
            <w:r>
              <w:rPr>
                <w:b/>
                <w:bCs/>
                <w:sz w:val="18"/>
                <w:szCs w:val="18"/>
                <w:lang w:bidi="ar-SA"/>
              </w:rPr>
              <w:t>АО «</w:t>
            </w:r>
            <w:proofErr w:type="spellStart"/>
            <w:r>
              <w:rPr>
                <w:b/>
                <w:bCs/>
                <w:sz w:val="18"/>
                <w:szCs w:val="18"/>
                <w:lang w:bidi="ar-SA"/>
              </w:rPr>
              <w:t>Реммаш</w:t>
            </w:r>
            <w:proofErr w:type="spellEnd"/>
            <w:r>
              <w:rPr>
                <w:b/>
                <w:bCs/>
                <w:sz w:val="18"/>
                <w:szCs w:val="18"/>
                <w:lang w:bidi="ar-SA"/>
              </w:rPr>
              <w:t>»</w:t>
            </w:r>
          </w:p>
        </w:tc>
        <w:tc>
          <w:tcPr>
            <w:tcW w:w="742" w:type="pct"/>
            <w:tcBorders>
              <w:top w:val="single" w:sz="4" w:space="0" w:color="auto"/>
              <w:left w:val="nil"/>
              <w:bottom w:val="single" w:sz="4" w:space="0" w:color="auto"/>
              <w:right w:val="single" w:sz="4" w:space="0" w:color="auto"/>
            </w:tcBorders>
            <w:shd w:val="clear" w:color="auto" w:fill="auto"/>
            <w:vAlign w:val="center"/>
            <w:hideMark/>
          </w:tcPr>
          <w:p w14:paraId="0C96398F" w14:textId="77777777" w:rsidR="006133E9" w:rsidRPr="006133E9" w:rsidRDefault="006133E9" w:rsidP="006133E9">
            <w:pPr>
              <w:autoSpaceDE/>
              <w:autoSpaceDN/>
              <w:spacing w:line="240" w:lineRule="auto"/>
              <w:ind w:firstLine="0"/>
              <w:jc w:val="center"/>
              <w:rPr>
                <w:b/>
                <w:bCs/>
                <w:sz w:val="18"/>
                <w:szCs w:val="18"/>
                <w:lang w:bidi="ar-SA"/>
              </w:rPr>
            </w:pPr>
            <w:r w:rsidRPr="006133E9">
              <w:rPr>
                <w:b/>
                <w:bCs/>
                <w:sz w:val="18"/>
                <w:szCs w:val="18"/>
                <w:lang w:bidi="ar-SA"/>
              </w:rPr>
              <w:t>Ед. изм.</w:t>
            </w:r>
          </w:p>
        </w:tc>
        <w:tc>
          <w:tcPr>
            <w:tcW w:w="934" w:type="pct"/>
            <w:tcBorders>
              <w:top w:val="single" w:sz="4" w:space="0" w:color="auto"/>
              <w:left w:val="nil"/>
              <w:bottom w:val="single" w:sz="4" w:space="0" w:color="auto"/>
              <w:right w:val="single" w:sz="4" w:space="0" w:color="auto"/>
            </w:tcBorders>
            <w:shd w:val="clear" w:color="auto" w:fill="auto"/>
            <w:vAlign w:val="center"/>
            <w:hideMark/>
          </w:tcPr>
          <w:p w14:paraId="7A2AE675" w14:textId="77777777" w:rsidR="006133E9" w:rsidRPr="006133E9" w:rsidRDefault="006133E9" w:rsidP="006133E9">
            <w:pPr>
              <w:autoSpaceDE/>
              <w:autoSpaceDN/>
              <w:spacing w:line="240" w:lineRule="auto"/>
              <w:ind w:firstLine="0"/>
              <w:jc w:val="center"/>
              <w:rPr>
                <w:b/>
                <w:bCs/>
                <w:sz w:val="18"/>
                <w:szCs w:val="18"/>
                <w:lang w:bidi="ar-SA"/>
              </w:rPr>
            </w:pPr>
            <w:r w:rsidRPr="006133E9">
              <w:rPr>
                <w:b/>
                <w:bCs/>
                <w:sz w:val="18"/>
                <w:szCs w:val="18"/>
                <w:lang w:bidi="ar-SA"/>
              </w:rPr>
              <w:t>2019</w:t>
            </w:r>
          </w:p>
        </w:tc>
      </w:tr>
      <w:tr w:rsidR="009F4C82" w:rsidRPr="006133E9" w14:paraId="5D0E71E4"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2CF4E60F"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Полезный отпуск тепловой энергии</w:t>
            </w:r>
          </w:p>
        </w:tc>
        <w:tc>
          <w:tcPr>
            <w:tcW w:w="742" w:type="pct"/>
            <w:tcBorders>
              <w:top w:val="nil"/>
              <w:left w:val="nil"/>
              <w:bottom w:val="single" w:sz="4" w:space="0" w:color="000000"/>
              <w:right w:val="nil"/>
            </w:tcBorders>
            <w:shd w:val="clear" w:color="auto" w:fill="auto"/>
            <w:vAlign w:val="center"/>
            <w:hideMark/>
          </w:tcPr>
          <w:p w14:paraId="4A2A9F1F" w14:textId="77777777" w:rsidR="009F4C82" w:rsidRPr="006133E9" w:rsidRDefault="009F4C82" w:rsidP="009F4C82">
            <w:pPr>
              <w:autoSpaceDE/>
              <w:autoSpaceDN/>
              <w:spacing w:line="240" w:lineRule="auto"/>
              <w:ind w:firstLine="0"/>
              <w:jc w:val="center"/>
              <w:rPr>
                <w:sz w:val="18"/>
                <w:szCs w:val="18"/>
                <w:lang w:bidi="ar-SA"/>
              </w:rPr>
            </w:pPr>
            <w:proofErr w:type="spellStart"/>
            <w:r w:rsidRPr="006133E9">
              <w:rPr>
                <w:sz w:val="18"/>
                <w:szCs w:val="18"/>
                <w:lang w:bidi="ar-SA"/>
              </w:rPr>
              <w:t>тыс</w:t>
            </w:r>
            <w:proofErr w:type="gramStart"/>
            <w:r w:rsidRPr="006133E9">
              <w:rPr>
                <w:sz w:val="18"/>
                <w:szCs w:val="18"/>
                <w:lang w:bidi="ar-SA"/>
              </w:rPr>
              <w:t>.Г</w:t>
            </w:r>
            <w:proofErr w:type="gramEnd"/>
            <w:r w:rsidRPr="006133E9">
              <w:rPr>
                <w:sz w:val="18"/>
                <w:szCs w:val="18"/>
                <w:lang w:bidi="ar-SA"/>
              </w:rPr>
              <w:t>кал</w:t>
            </w:r>
            <w:proofErr w:type="spellEnd"/>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602741A6" w14:textId="5AEFE6CA"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15,2</w:t>
            </w:r>
          </w:p>
        </w:tc>
      </w:tr>
      <w:tr w:rsidR="009F4C82" w:rsidRPr="006133E9" w14:paraId="0B85ADA4"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0E3429F3"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Затрачено топлива на выработку тепловой энергии</w:t>
            </w:r>
          </w:p>
        </w:tc>
        <w:tc>
          <w:tcPr>
            <w:tcW w:w="742" w:type="pct"/>
            <w:tcBorders>
              <w:top w:val="nil"/>
              <w:left w:val="nil"/>
              <w:bottom w:val="single" w:sz="4" w:space="0" w:color="000000"/>
              <w:right w:val="nil"/>
            </w:tcBorders>
            <w:shd w:val="clear" w:color="auto" w:fill="auto"/>
            <w:vAlign w:val="center"/>
            <w:hideMark/>
          </w:tcPr>
          <w:p w14:paraId="0239F4E5"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 xml:space="preserve">тыс. т </w:t>
            </w:r>
            <w:proofErr w:type="spellStart"/>
            <w:r w:rsidRPr="006133E9">
              <w:rPr>
                <w:sz w:val="18"/>
                <w:szCs w:val="18"/>
                <w:lang w:bidi="ar-SA"/>
              </w:rPr>
              <w:t>у.</w:t>
            </w:r>
            <w:proofErr w:type="gramStart"/>
            <w:r w:rsidRPr="006133E9">
              <w:rPr>
                <w:sz w:val="18"/>
                <w:szCs w:val="18"/>
                <w:lang w:bidi="ar-SA"/>
              </w:rPr>
              <w:t>т</w:t>
            </w:r>
            <w:proofErr w:type="spellEnd"/>
            <w:proofErr w:type="gramEnd"/>
            <w:r w:rsidRPr="006133E9">
              <w:rPr>
                <w:sz w:val="18"/>
                <w:szCs w:val="18"/>
                <w:lang w:bidi="ar-SA"/>
              </w:rPr>
              <w:t>.</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0474AFB7" w14:textId="7CC85DC8"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3,3</w:t>
            </w:r>
          </w:p>
        </w:tc>
      </w:tr>
      <w:tr w:rsidR="009F4C82" w:rsidRPr="006133E9" w14:paraId="721B40B9"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226332DB"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Сырье, основные материалы</w:t>
            </w:r>
          </w:p>
        </w:tc>
        <w:tc>
          <w:tcPr>
            <w:tcW w:w="742" w:type="pct"/>
            <w:tcBorders>
              <w:top w:val="nil"/>
              <w:left w:val="nil"/>
              <w:bottom w:val="single" w:sz="4" w:space="0" w:color="000000"/>
              <w:right w:val="nil"/>
            </w:tcBorders>
            <w:shd w:val="clear" w:color="auto" w:fill="auto"/>
            <w:vAlign w:val="center"/>
            <w:hideMark/>
          </w:tcPr>
          <w:p w14:paraId="52A2AE50"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46061332" w14:textId="2368C889"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0,0</w:t>
            </w:r>
          </w:p>
        </w:tc>
      </w:tr>
      <w:tr w:rsidR="009F4C82" w:rsidRPr="006133E9" w14:paraId="3E45E8E4"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1A8EF810"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Общепроизводственные расходы</w:t>
            </w:r>
          </w:p>
        </w:tc>
        <w:tc>
          <w:tcPr>
            <w:tcW w:w="742" w:type="pct"/>
            <w:tcBorders>
              <w:top w:val="nil"/>
              <w:left w:val="nil"/>
              <w:bottom w:val="single" w:sz="4" w:space="0" w:color="000000"/>
              <w:right w:val="nil"/>
            </w:tcBorders>
            <w:shd w:val="clear" w:color="auto" w:fill="auto"/>
            <w:vAlign w:val="center"/>
            <w:hideMark/>
          </w:tcPr>
          <w:p w14:paraId="79CF4537"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1F9F5328" w14:textId="494A31DB"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0,0</w:t>
            </w:r>
          </w:p>
        </w:tc>
      </w:tr>
      <w:tr w:rsidR="009F4C82" w:rsidRPr="006133E9" w14:paraId="601CA18E"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1B0457FC"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Общехозяйственные расходы, в том числе:</w:t>
            </w:r>
          </w:p>
        </w:tc>
        <w:tc>
          <w:tcPr>
            <w:tcW w:w="742" w:type="pct"/>
            <w:tcBorders>
              <w:top w:val="nil"/>
              <w:left w:val="nil"/>
              <w:bottom w:val="single" w:sz="4" w:space="0" w:color="000000"/>
              <w:right w:val="nil"/>
            </w:tcBorders>
            <w:shd w:val="clear" w:color="auto" w:fill="auto"/>
            <w:vAlign w:val="center"/>
            <w:hideMark/>
          </w:tcPr>
          <w:p w14:paraId="10B01A45"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4EEC73A0" w14:textId="22911215"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0,0</w:t>
            </w:r>
          </w:p>
        </w:tc>
      </w:tr>
      <w:tr w:rsidR="009F4C82" w:rsidRPr="006133E9" w14:paraId="63B23BD2" w14:textId="77777777" w:rsidTr="009F4C82">
        <w:trPr>
          <w:trHeight w:val="48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456EBC06"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lastRenderedPageBreak/>
              <w:t>Расходы на капитальный и текущий ремонт основных производственных средств</w:t>
            </w:r>
          </w:p>
        </w:tc>
        <w:tc>
          <w:tcPr>
            <w:tcW w:w="742" w:type="pct"/>
            <w:tcBorders>
              <w:top w:val="nil"/>
              <w:left w:val="nil"/>
              <w:bottom w:val="single" w:sz="4" w:space="0" w:color="000000"/>
              <w:right w:val="nil"/>
            </w:tcBorders>
            <w:shd w:val="clear" w:color="auto" w:fill="auto"/>
            <w:vAlign w:val="center"/>
            <w:hideMark/>
          </w:tcPr>
          <w:p w14:paraId="442FFA30"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7F9DCC44" w14:textId="78D1D69A"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0,0</w:t>
            </w:r>
          </w:p>
        </w:tc>
      </w:tr>
      <w:tr w:rsidR="009F4C82" w:rsidRPr="006133E9" w14:paraId="2EE2F041"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47ADCF84"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Расходы на топливо:</w:t>
            </w:r>
          </w:p>
        </w:tc>
        <w:tc>
          <w:tcPr>
            <w:tcW w:w="742" w:type="pct"/>
            <w:tcBorders>
              <w:top w:val="nil"/>
              <w:left w:val="nil"/>
              <w:bottom w:val="single" w:sz="4" w:space="0" w:color="000000"/>
              <w:right w:val="nil"/>
            </w:tcBorders>
            <w:shd w:val="clear" w:color="auto" w:fill="auto"/>
            <w:vAlign w:val="center"/>
            <w:hideMark/>
          </w:tcPr>
          <w:p w14:paraId="71FEC7D4"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5644F7CA" w14:textId="44E4A1F7"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12063,7</w:t>
            </w:r>
          </w:p>
        </w:tc>
      </w:tr>
      <w:tr w:rsidR="009F4C82" w:rsidRPr="006133E9" w14:paraId="05ACBCB9"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5327A85B"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Покупная энергия всего, в том числе:</w:t>
            </w:r>
          </w:p>
        </w:tc>
        <w:tc>
          <w:tcPr>
            <w:tcW w:w="742" w:type="pct"/>
            <w:tcBorders>
              <w:top w:val="nil"/>
              <w:left w:val="nil"/>
              <w:bottom w:val="single" w:sz="4" w:space="0" w:color="000000"/>
              <w:right w:val="nil"/>
            </w:tcBorders>
            <w:shd w:val="clear" w:color="auto" w:fill="auto"/>
            <w:vAlign w:val="center"/>
            <w:hideMark/>
          </w:tcPr>
          <w:p w14:paraId="3372947C"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4DB72254" w14:textId="66E2E863"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2044,9</w:t>
            </w:r>
          </w:p>
        </w:tc>
      </w:tr>
      <w:tr w:rsidR="009F4C82" w:rsidRPr="006133E9" w14:paraId="125702D6"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4ED0AE44"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покупная электрическая энергия</w:t>
            </w:r>
          </w:p>
        </w:tc>
        <w:tc>
          <w:tcPr>
            <w:tcW w:w="742" w:type="pct"/>
            <w:tcBorders>
              <w:top w:val="nil"/>
              <w:left w:val="nil"/>
              <w:bottom w:val="single" w:sz="4" w:space="0" w:color="000000"/>
              <w:right w:val="nil"/>
            </w:tcBorders>
            <w:shd w:val="clear" w:color="auto" w:fill="auto"/>
            <w:vAlign w:val="center"/>
            <w:hideMark/>
          </w:tcPr>
          <w:p w14:paraId="36BA5539"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2564427A" w14:textId="784DACDB"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2044,9</w:t>
            </w:r>
          </w:p>
        </w:tc>
      </w:tr>
      <w:tr w:rsidR="009F4C82" w:rsidRPr="006133E9" w14:paraId="570A7073"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2F148E48"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Расходы на холодную воду</w:t>
            </w:r>
          </w:p>
        </w:tc>
        <w:tc>
          <w:tcPr>
            <w:tcW w:w="742" w:type="pct"/>
            <w:tcBorders>
              <w:top w:val="nil"/>
              <w:left w:val="nil"/>
              <w:bottom w:val="single" w:sz="4" w:space="0" w:color="000000"/>
              <w:right w:val="nil"/>
            </w:tcBorders>
            <w:shd w:val="clear" w:color="auto" w:fill="auto"/>
            <w:vAlign w:val="center"/>
            <w:hideMark/>
          </w:tcPr>
          <w:p w14:paraId="42A31F05"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06E9EBDF" w14:textId="661842D4"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0,0</w:t>
            </w:r>
          </w:p>
        </w:tc>
      </w:tr>
      <w:tr w:rsidR="009F4C82" w:rsidRPr="006133E9" w14:paraId="0D2FAA8C"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4688CC96"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Затраты на оплату труда</w:t>
            </w:r>
          </w:p>
        </w:tc>
        <w:tc>
          <w:tcPr>
            <w:tcW w:w="742" w:type="pct"/>
            <w:tcBorders>
              <w:top w:val="nil"/>
              <w:left w:val="nil"/>
              <w:bottom w:val="single" w:sz="4" w:space="0" w:color="000000"/>
              <w:right w:val="nil"/>
            </w:tcBorders>
            <w:shd w:val="clear" w:color="auto" w:fill="auto"/>
            <w:vAlign w:val="center"/>
            <w:hideMark/>
          </w:tcPr>
          <w:p w14:paraId="091D640C"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4793D3C3" w14:textId="6AFE6B52"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3579,2</w:t>
            </w:r>
          </w:p>
        </w:tc>
      </w:tr>
      <w:tr w:rsidR="009F4C82" w:rsidRPr="006133E9" w14:paraId="39D8D716"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78AE7401"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Отчисления на социальные нужды</w:t>
            </w:r>
          </w:p>
        </w:tc>
        <w:tc>
          <w:tcPr>
            <w:tcW w:w="742" w:type="pct"/>
            <w:tcBorders>
              <w:top w:val="nil"/>
              <w:left w:val="nil"/>
              <w:bottom w:val="single" w:sz="4" w:space="0" w:color="000000"/>
              <w:right w:val="nil"/>
            </w:tcBorders>
            <w:shd w:val="clear" w:color="auto" w:fill="auto"/>
            <w:vAlign w:val="center"/>
            <w:hideMark/>
          </w:tcPr>
          <w:p w14:paraId="57A53E93"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795E831D" w14:textId="5EAED8D1"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0,0</w:t>
            </w:r>
          </w:p>
        </w:tc>
      </w:tr>
      <w:tr w:rsidR="009F4C82" w:rsidRPr="006133E9" w14:paraId="32E8EB01"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4EC04208"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Амортизация основных средств</w:t>
            </w:r>
          </w:p>
        </w:tc>
        <w:tc>
          <w:tcPr>
            <w:tcW w:w="742" w:type="pct"/>
            <w:tcBorders>
              <w:top w:val="nil"/>
              <w:left w:val="nil"/>
              <w:bottom w:val="single" w:sz="4" w:space="0" w:color="000000"/>
              <w:right w:val="nil"/>
            </w:tcBorders>
            <w:shd w:val="clear" w:color="auto" w:fill="auto"/>
            <w:vAlign w:val="center"/>
            <w:hideMark/>
          </w:tcPr>
          <w:p w14:paraId="40B1FAFB"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06F6535E" w14:textId="1F4E713F"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718,9</w:t>
            </w:r>
          </w:p>
        </w:tc>
      </w:tr>
      <w:tr w:rsidR="009F4C82" w:rsidRPr="006133E9" w14:paraId="5C3208A6"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2C8C657F"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Прочие затраты, в том числе:</w:t>
            </w:r>
          </w:p>
        </w:tc>
        <w:tc>
          <w:tcPr>
            <w:tcW w:w="742" w:type="pct"/>
            <w:tcBorders>
              <w:top w:val="nil"/>
              <w:left w:val="nil"/>
              <w:bottom w:val="single" w:sz="4" w:space="0" w:color="000000"/>
              <w:right w:val="nil"/>
            </w:tcBorders>
            <w:shd w:val="clear" w:color="auto" w:fill="auto"/>
            <w:vAlign w:val="center"/>
            <w:hideMark/>
          </w:tcPr>
          <w:p w14:paraId="211E94B4"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2D3B6F85" w14:textId="099B41C9"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665,0</w:t>
            </w:r>
          </w:p>
        </w:tc>
      </w:tr>
      <w:tr w:rsidR="009F4C82" w:rsidRPr="006133E9" w14:paraId="61F9C636"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06829F27"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Прочие затраты без учета инвестиционной составляющей</w:t>
            </w:r>
          </w:p>
        </w:tc>
        <w:tc>
          <w:tcPr>
            <w:tcW w:w="742" w:type="pct"/>
            <w:tcBorders>
              <w:top w:val="nil"/>
              <w:left w:val="nil"/>
              <w:bottom w:val="single" w:sz="4" w:space="0" w:color="000000"/>
              <w:right w:val="nil"/>
            </w:tcBorders>
            <w:shd w:val="clear" w:color="auto" w:fill="auto"/>
            <w:vAlign w:val="center"/>
            <w:hideMark/>
          </w:tcPr>
          <w:p w14:paraId="5C203C49"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5BB5A14C" w14:textId="00638E4B"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665,0</w:t>
            </w:r>
          </w:p>
        </w:tc>
      </w:tr>
      <w:tr w:rsidR="009F4C82" w:rsidRPr="006133E9" w14:paraId="77BDE084" w14:textId="77777777" w:rsidTr="009F4C82">
        <w:trPr>
          <w:trHeight w:val="255"/>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4635EB25"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Прибыль всего:</w:t>
            </w:r>
          </w:p>
        </w:tc>
        <w:tc>
          <w:tcPr>
            <w:tcW w:w="742" w:type="pct"/>
            <w:tcBorders>
              <w:top w:val="nil"/>
              <w:left w:val="nil"/>
              <w:bottom w:val="single" w:sz="4" w:space="0" w:color="000000"/>
              <w:right w:val="nil"/>
            </w:tcBorders>
            <w:shd w:val="clear" w:color="auto" w:fill="auto"/>
            <w:vAlign w:val="center"/>
            <w:hideMark/>
          </w:tcPr>
          <w:p w14:paraId="1D8AC901"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704DE7AE" w14:textId="3E6490EF"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-1266,7</w:t>
            </w:r>
          </w:p>
        </w:tc>
      </w:tr>
      <w:tr w:rsidR="009F4C82" w:rsidRPr="006133E9" w14:paraId="5FA466E6" w14:textId="77777777" w:rsidTr="009F4C82">
        <w:trPr>
          <w:trHeight w:val="255"/>
        </w:trPr>
        <w:tc>
          <w:tcPr>
            <w:tcW w:w="3324" w:type="pct"/>
            <w:tcBorders>
              <w:top w:val="nil"/>
              <w:left w:val="single" w:sz="4" w:space="0" w:color="000000"/>
              <w:bottom w:val="single" w:sz="4" w:space="0" w:color="auto"/>
              <w:right w:val="single" w:sz="4" w:space="0" w:color="000000"/>
            </w:tcBorders>
            <w:shd w:val="clear" w:color="auto" w:fill="auto"/>
            <w:vAlign w:val="center"/>
            <w:hideMark/>
          </w:tcPr>
          <w:p w14:paraId="4A5B0DC8"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Необходимая валовая выручка</w:t>
            </w:r>
          </w:p>
        </w:tc>
        <w:tc>
          <w:tcPr>
            <w:tcW w:w="742" w:type="pct"/>
            <w:tcBorders>
              <w:top w:val="nil"/>
              <w:left w:val="nil"/>
              <w:bottom w:val="single" w:sz="4" w:space="0" w:color="auto"/>
              <w:right w:val="nil"/>
            </w:tcBorders>
            <w:shd w:val="clear" w:color="auto" w:fill="auto"/>
            <w:vAlign w:val="center"/>
            <w:hideMark/>
          </w:tcPr>
          <w:p w14:paraId="222C85CE"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2115E2A4" w14:textId="624E7CB9"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17804,9</w:t>
            </w:r>
          </w:p>
        </w:tc>
      </w:tr>
      <w:tr w:rsidR="009F4C82" w:rsidRPr="006133E9" w14:paraId="5655CBE8" w14:textId="77777777" w:rsidTr="009F4C82">
        <w:trPr>
          <w:trHeight w:val="255"/>
        </w:trPr>
        <w:tc>
          <w:tcPr>
            <w:tcW w:w="3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0C5DAC"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Тариф на производство тепловой энергии</w:t>
            </w:r>
          </w:p>
        </w:tc>
        <w:tc>
          <w:tcPr>
            <w:tcW w:w="7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725A57"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руб./Гкал</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0080B0" w14:textId="27B493E6"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1174,5</w:t>
            </w:r>
          </w:p>
        </w:tc>
      </w:tr>
    </w:tbl>
    <w:p w14:paraId="4696A8CE" w14:textId="77777777" w:rsidR="006133E9" w:rsidRPr="006133E9" w:rsidRDefault="006133E9" w:rsidP="00ED59C7">
      <w:pPr>
        <w:rPr>
          <w:lang w:eastAsia="en-US" w:bidi="ar-SA"/>
        </w:rPr>
      </w:pPr>
    </w:p>
    <w:p w14:paraId="63CC65BE" w14:textId="448C3342" w:rsidR="00ED59C7" w:rsidRPr="006133E9" w:rsidRDefault="00ED59C7" w:rsidP="00640355">
      <w:pPr>
        <w:pStyle w:val="a6"/>
        <w:numPr>
          <w:ilvl w:val="0"/>
          <w:numId w:val="17"/>
        </w:numPr>
        <w:rPr>
          <w:lang w:eastAsia="en-US" w:bidi="ar-SA"/>
        </w:rPr>
      </w:pPr>
      <w:r w:rsidRPr="006133E9">
        <w:rPr>
          <w:lang w:eastAsia="en-US" w:bidi="ar-SA"/>
        </w:rPr>
        <w:t xml:space="preserve">Зона деятельности, образованная на базе </w:t>
      </w:r>
      <w:r w:rsidR="006133E9" w:rsidRPr="006133E9">
        <w:rPr>
          <w:lang w:eastAsia="en-US" w:bidi="ar-SA"/>
        </w:rPr>
        <w:t>ООО</w:t>
      </w:r>
      <w:r w:rsidRPr="006133E9">
        <w:rPr>
          <w:lang w:eastAsia="en-US" w:bidi="ar-SA"/>
        </w:rPr>
        <w:t> «</w:t>
      </w:r>
      <w:proofErr w:type="spellStart"/>
      <w:r w:rsidR="006133E9" w:rsidRPr="006133E9">
        <w:rPr>
          <w:lang w:eastAsia="en-US" w:bidi="ar-SA"/>
        </w:rPr>
        <w:t>Комэнерго</w:t>
      </w:r>
      <w:proofErr w:type="spellEnd"/>
      <w:r w:rsidRPr="006133E9">
        <w:rPr>
          <w:lang w:eastAsia="en-US" w:bidi="ar-SA"/>
        </w:rPr>
        <w:t xml:space="preserve">» </w:t>
      </w:r>
    </w:p>
    <w:p w14:paraId="336814A6" w14:textId="77777777" w:rsidR="00ED59C7" w:rsidRPr="006133E9" w:rsidRDefault="00ED59C7" w:rsidP="00ED59C7">
      <w:pPr>
        <w:rPr>
          <w:lang w:eastAsia="en-US" w:bidi="ar-SA"/>
        </w:rPr>
      </w:pPr>
      <w:r w:rsidRPr="006133E9">
        <w:rPr>
          <w:lang w:eastAsia="en-US" w:bidi="ar-SA"/>
        </w:rPr>
        <w:t>В качестве исходных данных для расчета ценовых последствий использованы показатели 2019 г. Исходные данные приведены в таблице ниже.</w:t>
      </w:r>
    </w:p>
    <w:p w14:paraId="3AECE9FD" w14:textId="6C733351" w:rsidR="00ED59C7" w:rsidRPr="006133E9" w:rsidRDefault="00ED59C7" w:rsidP="00ED59C7">
      <w:pPr>
        <w:pStyle w:val="af4"/>
      </w:pPr>
      <w:r w:rsidRPr="006133E9">
        <w:t xml:space="preserve">Таблица </w:t>
      </w:r>
      <w:r w:rsidRPr="006133E9">
        <w:fldChar w:fldCharType="begin"/>
      </w:r>
      <w:r w:rsidRPr="006133E9">
        <w:instrText xml:space="preserve"> SEQ Таблица \* ARABIC </w:instrText>
      </w:r>
      <w:r w:rsidRPr="006133E9">
        <w:fldChar w:fldCharType="separate"/>
      </w:r>
      <w:r w:rsidR="00A75381">
        <w:rPr>
          <w:noProof/>
        </w:rPr>
        <w:t>12</w:t>
      </w:r>
      <w:r w:rsidRPr="006133E9">
        <w:fldChar w:fldCharType="end"/>
      </w:r>
      <w:r w:rsidRPr="006133E9">
        <w:t>. Исходные данные для расчета ценовых последствий для потребителей при реализации мероприятий в зоне деятельности</w:t>
      </w:r>
    </w:p>
    <w:tbl>
      <w:tblPr>
        <w:tblW w:w="5000" w:type="pct"/>
        <w:tblLook w:val="04A0" w:firstRow="1" w:lastRow="0" w:firstColumn="1" w:lastColumn="0" w:noHBand="0" w:noVBand="1"/>
      </w:tblPr>
      <w:tblGrid>
        <w:gridCol w:w="6552"/>
        <w:gridCol w:w="1462"/>
        <w:gridCol w:w="1841"/>
      </w:tblGrid>
      <w:tr w:rsidR="006133E9" w:rsidRPr="006133E9" w14:paraId="6D225F29" w14:textId="77777777" w:rsidTr="006133E9">
        <w:trPr>
          <w:trHeight w:val="20"/>
        </w:trPr>
        <w:tc>
          <w:tcPr>
            <w:tcW w:w="3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DA1606" w14:textId="315582B9" w:rsidR="006133E9" w:rsidRPr="006133E9" w:rsidRDefault="006133E9" w:rsidP="006133E9">
            <w:pPr>
              <w:autoSpaceDE/>
              <w:autoSpaceDN/>
              <w:spacing w:line="240" w:lineRule="auto"/>
              <w:ind w:firstLine="0"/>
              <w:jc w:val="center"/>
              <w:rPr>
                <w:b/>
                <w:bCs/>
                <w:sz w:val="18"/>
                <w:szCs w:val="18"/>
                <w:lang w:bidi="ar-SA"/>
              </w:rPr>
            </w:pPr>
            <w:r>
              <w:rPr>
                <w:b/>
                <w:bCs/>
                <w:sz w:val="18"/>
                <w:szCs w:val="18"/>
                <w:lang w:bidi="ar-SA"/>
              </w:rPr>
              <w:t>ООО «</w:t>
            </w:r>
            <w:proofErr w:type="spellStart"/>
            <w:r>
              <w:rPr>
                <w:b/>
                <w:bCs/>
                <w:sz w:val="18"/>
                <w:szCs w:val="18"/>
                <w:lang w:bidi="ar-SA"/>
              </w:rPr>
              <w:t>Комэнерго</w:t>
            </w:r>
            <w:proofErr w:type="spellEnd"/>
            <w:r>
              <w:rPr>
                <w:b/>
                <w:bCs/>
                <w:sz w:val="18"/>
                <w:szCs w:val="18"/>
                <w:lang w:bidi="ar-SA"/>
              </w:rPr>
              <w:t>»</w:t>
            </w:r>
          </w:p>
        </w:tc>
        <w:tc>
          <w:tcPr>
            <w:tcW w:w="742" w:type="pct"/>
            <w:tcBorders>
              <w:top w:val="single" w:sz="4" w:space="0" w:color="auto"/>
              <w:left w:val="nil"/>
              <w:bottom w:val="single" w:sz="4" w:space="0" w:color="auto"/>
              <w:right w:val="single" w:sz="4" w:space="0" w:color="auto"/>
            </w:tcBorders>
            <w:shd w:val="clear" w:color="auto" w:fill="auto"/>
            <w:vAlign w:val="center"/>
            <w:hideMark/>
          </w:tcPr>
          <w:p w14:paraId="058BD853" w14:textId="77777777" w:rsidR="006133E9" w:rsidRPr="006133E9" w:rsidRDefault="006133E9" w:rsidP="006133E9">
            <w:pPr>
              <w:autoSpaceDE/>
              <w:autoSpaceDN/>
              <w:spacing w:line="240" w:lineRule="auto"/>
              <w:ind w:firstLine="0"/>
              <w:jc w:val="center"/>
              <w:rPr>
                <w:b/>
                <w:bCs/>
                <w:sz w:val="18"/>
                <w:szCs w:val="18"/>
                <w:lang w:bidi="ar-SA"/>
              </w:rPr>
            </w:pPr>
            <w:r w:rsidRPr="006133E9">
              <w:rPr>
                <w:b/>
                <w:bCs/>
                <w:sz w:val="18"/>
                <w:szCs w:val="18"/>
                <w:lang w:bidi="ar-SA"/>
              </w:rPr>
              <w:t>Ед. изм.</w:t>
            </w:r>
          </w:p>
        </w:tc>
        <w:tc>
          <w:tcPr>
            <w:tcW w:w="934" w:type="pct"/>
            <w:tcBorders>
              <w:top w:val="single" w:sz="4" w:space="0" w:color="auto"/>
              <w:left w:val="nil"/>
              <w:bottom w:val="single" w:sz="4" w:space="0" w:color="auto"/>
              <w:right w:val="single" w:sz="4" w:space="0" w:color="auto"/>
            </w:tcBorders>
            <w:shd w:val="clear" w:color="auto" w:fill="auto"/>
            <w:vAlign w:val="center"/>
            <w:hideMark/>
          </w:tcPr>
          <w:p w14:paraId="60F68A3E" w14:textId="77777777" w:rsidR="006133E9" w:rsidRPr="006133E9" w:rsidRDefault="006133E9" w:rsidP="006133E9">
            <w:pPr>
              <w:autoSpaceDE/>
              <w:autoSpaceDN/>
              <w:spacing w:line="240" w:lineRule="auto"/>
              <w:ind w:firstLine="0"/>
              <w:jc w:val="center"/>
              <w:rPr>
                <w:b/>
                <w:bCs/>
                <w:sz w:val="18"/>
                <w:szCs w:val="18"/>
                <w:lang w:bidi="ar-SA"/>
              </w:rPr>
            </w:pPr>
            <w:r w:rsidRPr="006133E9">
              <w:rPr>
                <w:b/>
                <w:bCs/>
                <w:sz w:val="18"/>
                <w:szCs w:val="18"/>
                <w:lang w:bidi="ar-SA"/>
              </w:rPr>
              <w:t>2019</w:t>
            </w:r>
          </w:p>
        </w:tc>
      </w:tr>
      <w:tr w:rsidR="009F4C82" w:rsidRPr="006133E9" w14:paraId="35FC0CA7"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5AA9A4A6"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Полезный отпуск тепловой энергии</w:t>
            </w:r>
          </w:p>
        </w:tc>
        <w:tc>
          <w:tcPr>
            <w:tcW w:w="742" w:type="pct"/>
            <w:tcBorders>
              <w:top w:val="nil"/>
              <w:left w:val="nil"/>
              <w:bottom w:val="single" w:sz="4" w:space="0" w:color="000000"/>
              <w:right w:val="nil"/>
            </w:tcBorders>
            <w:shd w:val="clear" w:color="auto" w:fill="auto"/>
            <w:vAlign w:val="center"/>
            <w:hideMark/>
          </w:tcPr>
          <w:p w14:paraId="391E5EC7" w14:textId="77777777" w:rsidR="009F4C82" w:rsidRPr="006133E9" w:rsidRDefault="009F4C82" w:rsidP="009F4C82">
            <w:pPr>
              <w:autoSpaceDE/>
              <w:autoSpaceDN/>
              <w:spacing w:line="240" w:lineRule="auto"/>
              <w:ind w:firstLine="0"/>
              <w:jc w:val="center"/>
              <w:rPr>
                <w:sz w:val="18"/>
                <w:szCs w:val="18"/>
                <w:lang w:bidi="ar-SA"/>
              </w:rPr>
            </w:pPr>
            <w:proofErr w:type="spellStart"/>
            <w:r w:rsidRPr="006133E9">
              <w:rPr>
                <w:sz w:val="18"/>
                <w:szCs w:val="18"/>
                <w:lang w:bidi="ar-SA"/>
              </w:rPr>
              <w:t>тыс</w:t>
            </w:r>
            <w:proofErr w:type="gramStart"/>
            <w:r w:rsidRPr="006133E9">
              <w:rPr>
                <w:sz w:val="18"/>
                <w:szCs w:val="18"/>
                <w:lang w:bidi="ar-SA"/>
              </w:rPr>
              <w:t>.Г</w:t>
            </w:r>
            <w:proofErr w:type="gramEnd"/>
            <w:r w:rsidRPr="006133E9">
              <w:rPr>
                <w:sz w:val="18"/>
                <w:szCs w:val="18"/>
                <w:lang w:bidi="ar-SA"/>
              </w:rPr>
              <w:t>кал</w:t>
            </w:r>
            <w:proofErr w:type="spellEnd"/>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5D26D667" w14:textId="2615A110"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41,4</w:t>
            </w:r>
          </w:p>
        </w:tc>
      </w:tr>
      <w:tr w:rsidR="009F4C82" w:rsidRPr="006133E9" w14:paraId="307E5C27"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217E3757"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Затрачено топлива на выработку тепловой энергии</w:t>
            </w:r>
          </w:p>
        </w:tc>
        <w:tc>
          <w:tcPr>
            <w:tcW w:w="742" w:type="pct"/>
            <w:tcBorders>
              <w:top w:val="nil"/>
              <w:left w:val="nil"/>
              <w:bottom w:val="single" w:sz="4" w:space="0" w:color="000000"/>
              <w:right w:val="nil"/>
            </w:tcBorders>
            <w:shd w:val="clear" w:color="auto" w:fill="auto"/>
            <w:vAlign w:val="center"/>
            <w:hideMark/>
          </w:tcPr>
          <w:p w14:paraId="021DC1D3"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 xml:space="preserve">тыс. т </w:t>
            </w:r>
            <w:proofErr w:type="spellStart"/>
            <w:r w:rsidRPr="006133E9">
              <w:rPr>
                <w:sz w:val="18"/>
                <w:szCs w:val="18"/>
                <w:lang w:bidi="ar-SA"/>
              </w:rPr>
              <w:t>у.</w:t>
            </w:r>
            <w:proofErr w:type="gramStart"/>
            <w:r w:rsidRPr="006133E9">
              <w:rPr>
                <w:sz w:val="18"/>
                <w:szCs w:val="18"/>
                <w:lang w:bidi="ar-SA"/>
              </w:rPr>
              <w:t>т</w:t>
            </w:r>
            <w:proofErr w:type="spellEnd"/>
            <w:proofErr w:type="gramEnd"/>
            <w:r w:rsidRPr="006133E9">
              <w:rPr>
                <w:sz w:val="18"/>
                <w:szCs w:val="18"/>
                <w:lang w:bidi="ar-SA"/>
              </w:rPr>
              <w:t>.</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4AA17E7D" w14:textId="2D0270F5"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6,5</w:t>
            </w:r>
          </w:p>
        </w:tc>
      </w:tr>
      <w:tr w:rsidR="009F4C82" w:rsidRPr="006133E9" w14:paraId="5A41D4A0"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7AA20D5F"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Сырье, основные материалы</w:t>
            </w:r>
          </w:p>
        </w:tc>
        <w:tc>
          <w:tcPr>
            <w:tcW w:w="742" w:type="pct"/>
            <w:tcBorders>
              <w:top w:val="nil"/>
              <w:left w:val="nil"/>
              <w:bottom w:val="single" w:sz="4" w:space="0" w:color="000000"/>
              <w:right w:val="nil"/>
            </w:tcBorders>
            <w:shd w:val="clear" w:color="auto" w:fill="auto"/>
            <w:vAlign w:val="center"/>
            <w:hideMark/>
          </w:tcPr>
          <w:p w14:paraId="35E7E11C"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1BB3C2B8" w14:textId="0B704CE9"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108,9</w:t>
            </w:r>
          </w:p>
        </w:tc>
      </w:tr>
      <w:tr w:rsidR="009F4C82" w:rsidRPr="006133E9" w14:paraId="2BE74CA4"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2A86D86A"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Общепроизводственные расходы</w:t>
            </w:r>
          </w:p>
        </w:tc>
        <w:tc>
          <w:tcPr>
            <w:tcW w:w="742" w:type="pct"/>
            <w:tcBorders>
              <w:top w:val="nil"/>
              <w:left w:val="nil"/>
              <w:bottom w:val="single" w:sz="4" w:space="0" w:color="000000"/>
              <w:right w:val="nil"/>
            </w:tcBorders>
            <w:shd w:val="clear" w:color="auto" w:fill="auto"/>
            <w:vAlign w:val="center"/>
            <w:hideMark/>
          </w:tcPr>
          <w:p w14:paraId="12292FA1"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5114F427" w14:textId="25D714E4"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606,6</w:t>
            </w:r>
          </w:p>
        </w:tc>
      </w:tr>
      <w:tr w:rsidR="009F4C82" w:rsidRPr="006133E9" w14:paraId="40832B48"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63740C90"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Общехозяйственные расходы, в том числе:</w:t>
            </w:r>
          </w:p>
        </w:tc>
        <w:tc>
          <w:tcPr>
            <w:tcW w:w="742" w:type="pct"/>
            <w:tcBorders>
              <w:top w:val="nil"/>
              <w:left w:val="nil"/>
              <w:bottom w:val="single" w:sz="4" w:space="0" w:color="000000"/>
              <w:right w:val="nil"/>
            </w:tcBorders>
            <w:shd w:val="clear" w:color="auto" w:fill="auto"/>
            <w:vAlign w:val="center"/>
            <w:hideMark/>
          </w:tcPr>
          <w:p w14:paraId="7612DA1C"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4C46504B" w14:textId="5DAA0581"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1154,8</w:t>
            </w:r>
          </w:p>
        </w:tc>
      </w:tr>
      <w:tr w:rsidR="009F4C82" w:rsidRPr="006133E9" w14:paraId="01104552"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0320416D"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Расходы на капитальный и текущий ремонт основных производственных средств</w:t>
            </w:r>
          </w:p>
        </w:tc>
        <w:tc>
          <w:tcPr>
            <w:tcW w:w="742" w:type="pct"/>
            <w:tcBorders>
              <w:top w:val="nil"/>
              <w:left w:val="nil"/>
              <w:bottom w:val="single" w:sz="4" w:space="0" w:color="000000"/>
              <w:right w:val="nil"/>
            </w:tcBorders>
            <w:shd w:val="clear" w:color="auto" w:fill="auto"/>
            <w:vAlign w:val="center"/>
            <w:hideMark/>
          </w:tcPr>
          <w:p w14:paraId="077AA507"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0719BA64" w14:textId="09905A69"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0,0</w:t>
            </w:r>
          </w:p>
        </w:tc>
      </w:tr>
      <w:tr w:rsidR="009F4C82" w:rsidRPr="006133E9" w14:paraId="5240F16E"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68400B72"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Расходы на топливо:</w:t>
            </w:r>
          </w:p>
        </w:tc>
        <w:tc>
          <w:tcPr>
            <w:tcW w:w="742" w:type="pct"/>
            <w:tcBorders>
              <w:top w:val="nil"/>
              <w:left w:val="nil"/>
              <w:bottom w:val="single" w:sz="4" w:space="0" w:color="000000"/>
              <w:right w:val="nil"/>
            </w:tcBorders>
            <w:shd w:val="clear" w:color="auto" w:fill="auto"/>
            <w:vAlign w:val="center"/>
            <w:hideMark/>
          </w:tcPr>
          <w:p w14:paraId="7C03F13D"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3E4AAFA4" w14:textId="65C778EF"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26082,3</w:t>
            </w:r>
          </w:p>
        </w:tc>
      </w:tr>
      <w:tr w:rsidR="009F4C82" w:rsidRPr="006133E9" w14:paraId="0BC87142"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207AF469"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Покупная энергия всего, в том числе:</w:t>
            </w:r>
          </w:p>
        </w:tc>
        <w:tc>
          <w:tcPr>
            <w:tcW w:w="742" w:type="pct"/>
            <w:tcBorders>
              <w:top w:val="nil"/>
              <w:left w:val="nil"/>
              <w:bottom w:val="single" w:sz="4" w:space="0" w:color="000000"/>
              <w:right w:val="nil"/>
            </w:tcBorders>
            <w:shd w:val="clear" w:color="auto" w:fill="auto"/>
            <w:vAlign w:val="center"/>
            <w:hideMark/>
          </w:tcPr>
          <w:p w14:paraId="27FF25C1"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02582D24" w14:textId="6E2DAF6D"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2900,8</w:t>
            </w:r>
          </w:p>
        </w:tc>
      </w:tr>
      <w:tr w:rsidR="009F4C82" w:rsidRPr="006133E9" w14:paraId="438E534C"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23ADA6C8"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покупная электрическая энергия</w:t>
            </w:r>
          </w:p>
        </w:tc>
        <w:tc>
          <w:tcPr>
            <w:tcW w:w="742" w:type="pct"/>
            <w:tcBorders>
              <w:top w:val="nil"/>
              <w:left w:val="nil"/>
              <w:bottom w:val="single" w:sz="4" w:space="0" w:color="000000"/>
              <w:right w:val="nil"/>
            </w:tcBorders>
            <w:shd w:val="clear" w:color="auto" w:fill="auto"/>
            <w:vAlign w:val="center"/>
            <w:hideMark/>
          </w:tcPr>
          <w:p w14:paraId="57E3FACC"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60193EE2" w14:textId="18E25BEB"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2900,8</w:t>
            </w:r>
          </w:p>
        </w:tc>
      </w:tr>
      <w:tr w:rsidR="009F4C82" w:rsidRPr="006133E9" w14:paraId="32109B9E"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461E535D"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Расходы на холодную воду</w:t>
            </w:r>
          </w:p>
        </w:tc>
        <w:tc>
          <w:tcPr>
            <w:tcW w:w="742" w:type="pct"/>
            <w:tcBorders>
              <w:top w:val="nil"/>
              <w:left w:val="nil"/>
              <w:bottom w:val="single" w:sz="4" w:space="0" w:color="000000"/>
              <w:right w:val="nil"/>
            </w:tcBorders>
            <w:shd w:val="clear" w:color="auto" w:fill="auto"/>
            <w:vAlign w:val="center"/>
            <w:hideMark/>
          </w:tcPr>
          <w:p w14:paraId="1470FEF0"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4DF10318" w14:textId="282ABE1D"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1698,0</w:t>
            </w:r>
          </w:p>
        </w:tc>
      </w:tr>
      <w:tr w:rsidR="009F4C82" w:rsidRPr="006133E9" w14:paraId="45F7E55F"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422EC574"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Затраты на оплату труда</w:t>
            </w:r>
          </w:p>
        </w:tc>
        <w:tc>
          <w:tcPr>
            <w:tcW w:w="742" w:type="pct"/>
            <w:tcBorders>
              <w:top w:val="nil"/>
              <w:left w:val="nil"/>
              <w:bottom w:val="single" w:sz="4" w:space="0" w:color="000000"/>
              <w:right w:val="nil"/>
            </w:tcBorders>
            <w:shd w:val="clear" w:color="auto" w:fill="auto"/>
            <w:vAlign w:val="center"/>
            <w:hideMark/>
          </w:tcPr>
          <w:p w14:paraId="1759D0CE"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6BAC2442" w14:textId="537C9C02"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8039,6</w:t>
            </w:r>
          </w:p>
        </w:tc>
      </w:tr>
      <w:tr w:rsidR="009F4C82" w:rsidRPr="006133E9" w14:paraId="71AD44A2"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52274ED8"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Отчисления на социальные нужды</w:t>
            </w:r>
          </w:p>
        </w:tc>
        <w:tc>
          <w:tcPr>
            <w:tcW w:w="742" w:type="pct"/>
            <w:tcBorders>
              <w:top w:val="nil"/>
              <w:left w:val="nil"/>
              <w:bottom w:val="single" w:sz="4" w:space="0" w:color="000000"/>
              <w:right w:val="nil"/>
            </w:tcBorders>
            <w:shd w:val="clear" w:color="auto" w:fill="auto"/>
            <w:vAlign w:val="center"/>
            <w:hideMark/>
          </w:tcPr>
          <w:p w14:paraId="49088C6F"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6800619A" w14:textId="54EE5B0F"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2373,5</w:t>
            </w:r>
          </w:p>
        </w:tc>
      </w:tr>
      <w:tr w:rsidR="009F4C82" w:rsidRPr="006133E9" w14:paraId="0D93C3FE"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1F2EE614"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Амортизация основных средств</w:t>
            </w:r>
          </w:p>
        </w:tc>
        <w:tc>
          <w:tcPr>
            <w:tcW w:w="742" w:type="pct"/>
            <w:tcBorders>
              <w:top w:val="nil"/>
              <w:left w:val="nil"/>
              <w:bottom w:val="single" w:sz="4" w:space="0" w:color="000000"/>
              <w:right w:val="nil"/>
            </w:tcBorders>
            <w:shd w:val="clear" w:color="auto" w:fill="auto"/>
            <w:vAlign w:val="center"/>
            <w:hideMark/>
          </w:tcPr>
          <w:p w14:paraId="653D3E0B"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79820F59" w14:textId="3C7B9B16"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19,3</w:t>
            </w:r>
          </w:p>
        </w:tc>
      </w:tr>
      <w:tr w:rsidR="009F4C82" w:rsidRPr="006133E9" w14:paraId="12800572"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78D2A815"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Прочие затраты, в том числе:</w:t>
            </w:r>
          </w:p>
        </w:tc>
        <w:tc>
          <w:tcPr>
            <w:tcW w:w="742" w:type="pct"/>
            <w:tcBorders>
              <w:top w:val="nil"/>
              <w:left w:val="nil"/>
              <w:bottom w:val="single" w:sz="4" w:space="0" w:color="000000"/>
              <w:right w:val="nil"/>
            </w:tcBorders>
            <w:shd w:val="clear" w:color="auto" w:fill="auto"/>
            <w:vAlign w:val="center"/>
            <w:hideMark/>
          </w:tcPr>
          <w:p w14:paraId="44873267"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11A56E2A" w14:textId="39E9D6B5"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291,5</w:t>
            </w:r>
          </w:p>
        </w:tc>
      </w:tr>
      <w:tr w:rsidR="009F4C82" w:rsidRPr="006133E9" w14:paraId="11DE5B79"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545DA521"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Прочие затраты без учета инвестиционной составляющей</w:t>
            </w:r>
          </w:p>
        </w:tc>
        <w:tc>
          <w:tcPr>
            <w:tcW w:w="742" w:type="pct"/>
            <w:tcBorders>
              <w:top w:val="nil"/>
              <w:left w:val="nil"/>
              <w:bottom w:val="single" w:sz="4" w:space="0" w:color="000000"/>
              <w:right w:val="nil"/>
            </w:tcBorders>
            <w:shd w:val="clear" w:color="auto" w:fill="auto"/>
            <w:vAlign w:val="center"/>
            <w:hideMark/>
          </w:tcPr>
          <w:p w14:paraId="2794BE1A"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104DC07E" w14:textId="29C0BBBA"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291,5</w:t>
            </w:r>
          </w:p>
        </w:tc>
      </w:tr>
      <w:tr w:rsidR="009F4C82" w:rsidRPr="006133E9" w14:paraId="194A7B94" w14:textId="77777777" w:rsidTr="006133E9">
        <w:trPr>
          <w:trHeight w:val="20"/>
        </w:trPr>
        <w:tc>
          <w:tcPr>
            <w:tcW w:w="3324" w:type="pct"/>
            <w:tcBorders>
              <w:top w:val="nil"/>
              <w:left w:val="single" w:sz="4" w:space="0" w:color="000000"/>
              <w:bottom w:val="single" w:sz="4" w:space="0" w:color="000000"/>
              <w:right w:val="single" w:sz="4" w:space="0" w:color="000000"/>
            </w:tcBorders>
            <w:shd w:val="clear" w:color="auto" w:fill="auto"/>
            <w:vAlign w:val="center"/>
            <w:hideMark/>
          </w:tcPr>
          <w:p w14:paraId="1A67DF31"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Прибыль всего:</w:t>
            </w:r>
          </w:p>
        </w:tc>
        <w:tc>
          <w:tcPr>
            <w:tcW w:w="742" w:type="pct"/>
            <w:tcBorders>
              <w:top w:val="nil"/>
              <w:left w:val="nil"/>
              <w:bottom w:val="single" w:sz="4" w:space="0" w:color="000000"/>
              <w:right w:val="nil"/>
            </w:tcBorders>
            <w:shd w:val="clear" w:color="auto" w:fill="auto"/>
            <w:vAlign w:val="center"/>
            <w:hideMark/>
          </w:tcPr>
          <w:p w14:paraId="1DEA110D"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379CE6AE" w14:textId="166D131F"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2658,6</w:t>
            </w:r>
          </w:p>
        </w:tc>
      </w:tr>
      <w:tr w:rsidR="009F4C82" w:rsidRPr="006133E9" w14:paraId="0C2AE2E6" w14:textId="77777777" w:rsidTr="009F4C82">
        <w:trPr>
          <w:trHeight w:val="20"/>
        </w:trPr>
        <w:tc>
          <w:tcPr>
            <w:tcW w:w="3324" w:type="pct"/>
            <w:tcBorders>
              <w:top w:val="nil"/>
              <w:left w:val="single" w:sz="4" w:space="0" w:color="000000"/>
              <w:bottom w:val="single" w:sz="4" w:space="0" w:color="auto"/>
              <w:right w:val="single" w:sz="4" w:space="0" w:color="000000"/>
            </w:tcBorders>
            <w:shd w:val="clear" w:color="auto" w:fill="auto"/>
            <w:vAlign w:val="center"/>
            <w:hideMark/>
          </w:tcPr>
          <w:p w14:paraId="5973927D"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Необходимая валовая выручка</w:t>
            </w:r>
          </w:p>
        </w:tc>
        <w:tc>
          <w:tcPr>
            <w:tcW w:w="742" w:type="pct"/>
            <w:tcBorders>
              <w:top w:val="nil"/>
              <w:left w:val="nil"/>
              <w:bottom w:val="single" w:sz="4" w:space="0" w:color="auto"/>
              <w:right w:val="nil"/>
            </w:tcBorders>
            <w:shd w:val="clear" w:color="auto" w:fill="auto"/>
            <w:vAlign w:val="center"/>
            <w:hideMark/>
          </w:tcPr>
          <w:p w14:paraId="41C7A851"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934" w:type="pct"/>
            <w:tcBorders>
              <w:top w:val="nil"/>
              <w:left w:val="single" w:sz="4" w:space="0" w:color="auto"/>
              <w:bottom w:val="single" w:sz="4" w:space="0" w:color="auto"/>
              <w:right w:val="single" w:sz="4" w:space="0" w:color="auto"/>
            </w:tcBorders>
            <w:shd w:val="clear" w:color="auto" w:fill="auto"/>
            <w:vAlign w:val="center"/>
            <w:hideMark/>
          </w:tcPr>
          <w:p w14:paraId="2390FC47" w14:textId="52A70D8A"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46834,9</w:t>
            </w:r>
          </w:p>
        </w:tc>
      </w:tr>
      <w:tr w:rsidR="009F4C82" w:rsidRPr="006133E9" w14:paraId="32C46830" w14:textId="77777777" w:rsidTr="009F4C82">
        <w:trPr>
          <w:trHeight w:val="20"/>
        </w:trPr>
        <w:tc>
          <w:tcPr>
            <w:tcW w:w="3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4F4062"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Тариф на производство тепловой энергии</w:t>
            </w:r>
          </w:p>
        </w:tc>
        <w:tc>
          <w:tcPr>
            <w:tcW w:w="7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65DD98"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руб./Гкал</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F302F0" w14:textId="5E06D84C"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1132,6</w:t>
            </w:r>
          </w:p>
        </w:tc>
      </w:tr>
    </w:tbl>
    <w:p w14:paraId="20B898FC" w14:textId="77777777" w:rsidR="006133E9" w:rsidRPr="00622015" w:rsidRDefault="006133E9" w:rsidP="00ED59C7">
      <w:pPr>
        <w:rPr>
          <w:highlight w:val="yellow"/>
          <w:lang w:eastAsia="en-US" w:bidi="ar-SA"/>
        </w:rPr>
      </w:pPr>
    </w:p>
    <w:p w14:paraId="04181B6E" w14:textId="5B6948DB" w:rsidR="00ED59C7" w:rsidRPr="006133E9" w:rsidRDefault="00ED59C7" w:rsidP="00640355">
      <w:pPr>
        <w:pStyle w:val="a6"/>
        <w:numPr>
          <w:ilvl w:val="0"/>
          <w:numId w:val="17"/>
        </w:numPr>
        <w:rPr>
          <w:lang w:eastAsia="en-US" w:bidi="ar-SA"/>
        </w:rPr>
      </w:pPr>
      <w:r w:rsidRPr="006133E9">
        <w:rPr>
          <w:lang w:eastAsia="en-US" w:bidi="ar-SA"/>
        </w:rPr>
        <w:t xml:space="preserve">Зона деятельности, образованная на базе </w:t>
      </w:r>
      <w:r w:rsidR="00536EED">
        <w:rPr>
          <w:lang w:eastAsia="en-US" w:bidi="ar-SA"/>
        </w:rPr>
        <w:t>ООО «Свет</w:t>
      </w:r>
      <w:r w:rsidR="006133E9" w:rsidRPr="006133E9">
        <w:rPr>
          <w:lang w:eastAsia="en-US" w:bidi="ar-SA"/>
        </w:rPr>
        <w:t>»</w:t>
      </w:r>
      <w:r w:rsidRPr="006133E9">
        <w:rPr>
          <w:lang w:eastAsia="en-US" w:bidi="ar-SA"/>
        </w:rPr>
        <w:t xml:space="preserve"> </w:t>
      </w:r>
    </w:p>
    <w:p w14:paraId="2BE10063" w14:textId="77777777" w:rsidR="00ED59C7" w:rsidRPr="006133E9" w:rsidRDefault="00ED59C7" w:rsidP="00ED59C7">
      <w:pPr>
        <w:rPr>
          <w:lang w:eastAsia="en-US" w:bidi="ar-SA"/>
        </w:rPr>
      </w:pPr>
      <w:r w:rsidRPr="006133E9">
        <w:rPr>
          <w:lang w:eastAsia="en-US" w:bidi="ar-SA"/>
        </w:rPr>
        <w:t>В качестве исходных данных для расчета ценовых последствий использованы показатели 2019 г. Исходные данные приведены в таблице ниже.</w:t>
      </w:r>
    </w:p>
    <w:p w14:paraId="71D89CFF" w14:textId="59D50EC3" w:rsidR="00ED59C7" w:rsidRPr="006133E9" w:rsidRDefault="00ED59C7" w:rsidP="00ED59C7">
      <w:pPr>
        <w:pStyle w:val="af4"/>
      </w:pPr>
      <w:r w:rsidRPr="006133E9">
        <w:t xml:space="preserve">Таблица </w:t>
      </w:r>
      <w:r w:rsidRPr="006133E9">
        <w:fldChar w:fldCharType="begin"/>
      </w:r>
      <w:r w:rsidRPr="006133E9">
        <w:instrText xml:space="preserve"> SEQ Таблица \* ARABIC </w:instrText>
      </w:r>
      <w:r w:rsidRPr="006133E9">
        <w:fldChar w:fldCharType="separate"/>
      </w:r>
      <w:r w:rsidR="00A75381">
        <w:rPr>
          <w:noProof/>
        </w:rPr>
        <w:t>13</w:t>
      </w:r>
      <w:r w:rsidRPr="006133E9">
        <w:fldChar w:fldCharType="end"/>
      </w:r>
      <w:r w:rsidRPr="006133E9">
        <w:t>. Исходные данные для расчета ценовых последствий для потребителей при реализации мероприятий в зоне деятельности</w:t>
      </w:r>
    </w:p>
    <w:tbl>
      <w:tblPr>
        <w:tblW w:w="5000" w:type="pct"/>
        <w:tblLook w:val="04A0" w:firstRow="1" w:lastRow="0" w:firstColumn="1" w:lastColumn="0" w:noHBand="0" w:noVBand="1"/>
      </w:tblPr>
      <w:tblGrid>
        <w:gridCol w:w="6957"/>
        <w:gridCol w:w="1307"/>
        <w:gridCol w:w="1591"/>
      </w:tblGrid>
      <w:tr w:rsidR="006133E9" w:rsidRPr="006133E9" w14:paraId="4BEF0D39" w14:textId="77777777" w:rsidTr="009F4C82">
        <w:trPr>
          <w:trHeight w:val="255"/>
          <w:tblHeader/>
        </w:trPr>
        <w:tc>
          <w:tcPr>
            <w:tcW w:w="35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2E1C43" w14:textId="77777777" w:rsidR="006133E9" w:rsidRPr="006133E9" w:rsidRDefault="006133E9" w:rsidP="006133E9">
            <w:pPr>
              <w:autoSpaceDE/>
              <w:autoSpaceDN/>
              <w:spacing w:line="240" w:lineRule="auto"/>
              <w:ind w:firstLine="0"/>
              <w:jc w:val="center"/>
              <w:rPr>
                <w:b/>
                <w:bCs/>
                <w:sz w:val="18"/>
                <w:szCs w:val="18"/>
                <w:lang w:bidi="ar-SA"/>
              </w:rPr>
            </w:pPr>
            <w:r w:rsidRPr="006133E9">
              <w:rPr>
                <w:b/>
                <w:bCs/>
                <w:sz w:val="18"/>
                <w:szCs w:val="18"/>
                <w:lang w:bidi="ar-SA"/>
              </w:rPr>
              <w:t>Показатели</w:t>
            </w:r>
          </w:p>
        </w:tc>
        <w:tc>
          <w:tcPr>
            <w:tcW w:w="663" w:type="pct"/>
            <w:tcBorders>
              <w:top w:val="single" w:sz="4" w:space="0" w:color="auto"/>
              <w:left w:val="nil"/>
              <w:bottom w:val="single" w:sz="4" w:space="0" w:color="auto"/>
              <w:right w:val="single" w:sz="4" w:space="0" w:color="auto"/>
            </w:tcBorders>
            <w:shd w:val="clear" w:color="auto" w:fill="auto"/>
            <w:vAlign w:val="center"/>
            <w:hideMark/>
          </w:tcPr>
          <w:p w14:paraId="17FEEB04" w14:textId="77777777" w:rsidR="006133E9" w:rsidRPr="006133E9" w:rsidRDefault="006133E9" w:rsidP="006133E9">
            <w:pPr>
              <w:autoSpaceDE/>
              <w:autoSpaceDN/>
              <w:spacing w:line="240" w:lineRule="auto"/>
              <w:ind w:firstLine="0"/>
              <w:jc w:val="center"/>
              <w:rPr>
                <w:b/>
                <w:bCs/>
                <w:sz w:val="18"/>
                <w:szCs w:val="18"/>
                <w:lang w:bidi="ar-SA"/>
              </w:rPr>
            </w:pPr>
            <w:r w:rsidRPr="006133E9">
              <w:rPr>
                <w:b/>
                <w:bCs/>
                <w:sz w:val="18"/>
                <w:szCs w:val="18"/>
                <w:lang w:bidi="ar-SA"/>
              </w:rPr>
              <w:t>Ед. изм.</w:t>
            </w:r>
          </w:p>
        </w:tc>
        <w:tc>
          <w:tcPr>
            <w:tcW w:w="807" w:type="pct"/>
            <w:tcBorders>
              <w:top w:val="single" w:sz="4" w:space="0" w:color="auto"/>
              <w:left w:val="nil"/>
              <w:bottom w:val="single" w:sz="4" w:space="0" w:color="auto"/>
              <w:right w:val="single" w:sz="4" w:space="0" w:color="auto"/>
            </w:tcBorders>
            <w:shd w:val="clear" w:color="auto" w:fill="auto"/>
            <w:vAlign w:val="center"/>
            <w:hideMark/>
          </w:tcPr>
          <w:p w14:paraId="298AC688" w14:textId="77777777" w:rsidR="006133E9" w:rsidRPr="006133E9" w:rsidRDefault="006133E9" w:rsidP="006133E9">
            <w:pPr>
              <w:autoSpaceDE/>
              <w:autoSpaceDN/>
              <w:spacing w:line="240" w:lineRule="auto"/>
              <w:ind w:firstLine="0"/>
              <w:jc w:val="center"/>
              <w:rPr>
                <w:b/>
                <w:bCs/>
                <w:sz w:val="18"/>
                <w:szCs w:val="18"/>
                <w:lang w:bidi="ar-SA"/>
              </w:rPr>
            </w:pPr>
            <w:r w:rsidRPr="006133E9">
              <w:rPr>
                <w:b/>
                <w:bCs/>
                <w:sz w:val="18"/>
                <w:szCs w:val="18"/>
                <w:lang w:bidi="ar-SA"/>
              </w:rPr>
              <w:t>2019</w:t>
            </w:r>
          </w:p>
        </w:tc>
      </w:tr>
      <w:tr w:rsidR="009F4C82" w:rsidRPr="006133E9" w14:paraId="5892B047"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2CDB17EE"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Полезный отпуск тепловой энергии</w:t>
            </w:r>
          </w:p>
        </w:tc>
        <w:tc>
          <w:tcPr>
            <w:tcW w:w="663" w:type="pct"/>
            <w:tcBorders>
              <w:top w:val="nil"/>
              <w:left w:val="nil"/>
              <w:bottom w:val="single" w:sz="4" w:space="0" w:color="000000"/>
              <w:right w:val="nil"/>
            </w:tcBorders>
            <w:shd w:val="clear" w:color="auto" w:fill="auto"/>
            <w:vAlign w:val="center"/>
            <w:hideMark/>
          </w:tcPr>
          <w:p w14:paraId="6C31BF3A" w14:textId="1B29553B"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w:t>
            </w:r>
            <w:r>
              <w:rPr>
                <w:sz w:val="18"/>
                <w:szCs w:val="18"/>
                <w:lang w:bidi="ar-SA"/>
              </w:rPr>
              <w:t xml:space="preserve"> </w:t>
            </w:r>
            <w:r w:rsidRPr="006133E9">
              <w:rPr>
                <w:sz w:val="18"/>
                <w:szCs w:val="18"/>
                <w:lang w:bidi="ar-SA"/>
              </w:rPr>
              <w:t>Гкал</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4B8215FF" w14:textId="4F504274"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27,1</w:t>
            </w:r>
          </w:p>
        </w:tc>
      </w:tr>
      <w:tr w:rsidR="009F4C82" w:rsidRPr="006133E9" w14:paraId="67B1D365"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0E816911"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Затрачено топлива на выработку тепловой энергии</w:t>
            </w:r>
          </w:p>
        </w:tc>
        <w:tc>
          <w:tcPr>
            <w:tcW w:w="663" w:type="pct"/>
            <w:tcBorders>
              <w:top w:val="nil"/>
              <w:left w:val="nil"/>
              <w:bottom w:val="single" w:sz="4" w:space="0" w:color="000000"/>
              <w:right w:val="nil"/>
            </w:tcBorders>
            <w:shd w:val="clear" w:color="auto" w:fill="auto"/>
            <w:vAlign w:val="center"/>
            <w:hideMark/>
          </w:tcPr>
          <w:p w14:paraId="15A8596A"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 xml:space="preserve">тыс. т </w:t>
            </w:r>
            <w:proofErr w:type="spellStart"/>
            <w:r w:rsidRPr="006133E9">
              <w:rPr>
                <w:sz w:val="18"/>
                <w:szCs w:val="18"/>
                <w:lang w:bidi="ar-SA"/>
              </w:rPr>
              <w:t>у.</w:t>
            </w:r>
            <w:proofErr w:type="gramStart"/>
            <w:r w:rsidRPr="006133E9">
              <w:rPr>
                <w:sz w:val="18"/>
                <w:szCs w:val="18"/>
                <w:lang w:bidi="ar-SA"/>
              </w:rPr>
              <w:t>т</w:t>
            </w:r>
            <w:proofErr w:type="spellEnd"/>
            <w:proofErr w:type="gramEnd"/>
            <w:r w:rsidRPr="006133E9">
              <w:rPr>
                <w:sz w:val="18"/>
                <w:szCs w:val="18"/>
                <w:lang w:bidi="ar-SA"/>
              </w:rPr>
              <w:t>.</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767AFFBC" w14:textId="38D876E5"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4,5</w:t>
            </w:r>
          </w:p>
        </w:tc>
      </w:tr>
      <w:tr w:rsidR="009F4C82" w:rsidRPr="006133E9" w14:paraId="5EF34596"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2C07AC86"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Сырье, основные материалы</w:t>
            </w:r>
          </w:p>
        </w:tc>
        <w:tc>
          <w:tcPr>
            <w:tcW w:w="663" w:type="pct"/>
            <w:tcBorders>
              <w:top w:val="nil"/>
              <w:left w:val="nil"/>
              <w:bottom w:val="single" w:sz="4" w:space="0" w:color="000000"/>
              <w:right w:val="nil"/>
            </w:tcBorders>
            <w:shd w:val="clear" w:color="auto" w:fill="auto"/>
            <w:vAlign w:val="center"/>
            <w:hideMark/>
          </w:tcPr>
          <w:p w14:paraId="3D725A8F"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6708FD88" w14:textId="781DD8A2"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217,0</w:t>
            </w:r>
          </w:p>
        </w:tc>
      </w:tr>
      <w:tr w:rsidR="009F4C82" w:rsidRPr="006133E9" w14:paraId="0D609E57"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35C17D02"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lastRenderedPageBreak/>
              <w:t>Общепроизводственные расходы</w:t>
            </w:r>
          </w:p>
        </w:tc>
        <w:tc>
          <w:tcPr>
            <w:tcW w:w="663" w:type="pct"/>
            <w:tcBorders>
              <w:top w:val="nil"/>
              <w:left w:val="nil"/>
              <w:bottom w:val="single" w:sz="4" w:space="0" w:color="000000"/>
              <w:right w:val="nil"/>
            </w:tcBorders>
            <w:shd w:val="clear" w:color="auto" w:fill="auto"/>
            <w:vAlign w:val="center"/>
            <w:hideMark/>
          </w:tcPr>
          <w:p w14:paraId="5AE596AF"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34D29310" w14:textId="7F8EB351"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5002,6</w:t>
            </w:r>
          </w:p>
        </w:tc>
      </w:tr>
      <w:tr w:rsidR="009F4C82" w:rsidRPr="006133E9" w14:paraId="5FEC2C27"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4EA714B2"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Общехозяйственные расходы, в том числе:</w:t>
            </w:r>
          </w:p>
        </w:tc>
        <w:tc>
          <w:tcPr>
            <w:tcW w:w="663" w:type="pct"/>
            <w:tcBorders>
              <w:top w:val="nil"/>
              <w:left w:val="nil"/>
              <w:bottom w:val="single" w:sz="4" w:space="0" w:color="000000"/>
              <w:right w:val="nil"/>
            </w:tcBorders>
            <w:shd w:val="clear" w:color="auto" w:fill="auto"/>
            <w:vAlign w:val="center"/>
            <w:hideMark/>
          </w:tcPr>
          <w:p w14:paraId="7AD1C721"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5CD12E5A" w14:textId="3A686E4E"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3155,2</w:t>
            </w:r>
          </w:p>
        </w:tc>
      </w:tr>
      <w:tr w:rsidR="009F4C82" w:rsidRPr="006133E9" w14:paraId="03D8C645" w14:textId="77777777" w:rsidTr="009F4C82">
        <w:trPr>
          <w:trHeight w:val="480"/>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0266BEDF"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Расходы на капитальный и текущий ремонт основных производственных средств</w:t>
            </w:r>
          </w:p>
        </w:tc>
        <w:tc>
          <w:tcPr>
            <w:tcW w:w="663" w:type="pct"/>
            <w:tcBorders>
              <w:top w:val="nil"/>
              <w:left w:val="nil"/>
              <w:bottom w:val="single" w:sz="4" w:space="0" w:color="000000"/>
              <w:right w:val="nil"/>
            </w:tcBorders>
            <w:shd w:val="clear" w:color="auto" w:fill="auto"/>
            <w:vAlign w:val="center"/>
            <w:hideMark/>
          </w:tcPr>
          <w:p w14:paraId="3AB5174D"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504BB7D8" w14:textId="1E5AB3C6"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549,3</w:t>
            </w:r>
          </w:p>
        </w:tc>
      </w:tr>
      <w:tr w:rsidR="009F4C82" w:rsidRPr="006133E9" w14:paraId="7AB8538C"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2E3AEEA7"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Расходы на топливо:</w:t>
            </w:r>
          </w:p>
        </w:tc>
        <w:tc>
          <w:tcPr>
            <w:tcW w:w="663" w:type="pct"/>
            <w:tcBorders>
              <w:top w:val="nil"/>
              <w:left w:val="nil"/>
              <w:bottom w:val="single" w:sz="4" w:space="0" w:color="000000"/>
              <w:right w:val="nil"/>
            </w:tcBorders>
            <w:shd w:val="clear" w:color="auto" w:fill="auto"/>
            <w:vAlign w:val="center"/>
            <w:hideMark/>
          </w:tcPr>
          <w:p w14:paraId="25E24F3E"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7606B771" w14:textId="1C90CE9A"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18774,0</w:t>
            </w:r>
          </w:p>
        </w:tc>
      </w:tr>
      <w:tr w:rsidR="009F4C82" w:rsidRPr="006133E9" w14:paraId="1A2AB5DA"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0C6A1879"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Покупная энергия всего, в том числе:</w:t>
            </w:r>
          </w:p>
        </w:tc>
        <w:tc>
          <w:tcPr>
            <w:tcW w:w="663" w:type="pct"/>
            <w:tcBorders>
              <w:top w:val="nil"/>
              <w:left w:val="nil"/>
              <w:bottom w:val="single" w:sz="4" w:space="0" w:color="000000"/>
              <w:right w:val="nil"/>
            </w:tcBorders>
            <w:shd w:val="clear" w:color="auto" w:fill="auto"/>
            <w:vAlign w:val="center"/>
            <w:hideMark/>
          </w:tcPr>
          <w:p w14:paraId="5D39A21D"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070D094E" w14:textId="50201661"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2953,6</w:t>
            </w:r>
          </w:p>
        </w:tc>
      </w:tr>
      <w:tr w:rsidR="009F4C82" w:rsidRPr="006133E9" w14:paraId="2A691296"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738F2EBB"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покупная электрическая энергия</w:t>
            </w:r>
          </w:p>
        </w:tc>
        <w:tc>
          <w:tcPr>
            <w:tcW w:w="663" w:type="pct"/>
            <w:tcBorders>
              <w:top w:val="nil"/>
              <w:left w:val="nil"/>
              <w:bottom w:val="single" w:sz="4" w:space="0" w:color="000000"/>
              <w:right w:val="nil"/>
            </w:tcBorders>
            <w:shd w:val="clear" w:color="auto" w:fill="auto"/>
            <w:vAlign w:val="center"/>
            <w:hideMark/>
          </w:tcPr>
          <w:p w14:paraId="5700A129"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4E338B05" w14:textId="06D0DD34"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2953,6</w:t>
            </w:r>
          </w:p>
        </w:tc>
      </w:tr>
      <w:tr w:rsidR="009F4C82" w:rsidRPr="006133E9" w14:paraId="1928E2F8"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1BFAE12E"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Расходы на холодную воду</w:t>
            </w:r>
          </w:p>
        </w:tc>
        <w:tc>
          <w:tcPr>
            <w:tcW w:w="663" w:type="pct"/>
            <w:tcBorders>
              <w:top w:val="nil"/>
              <w:left w:val="nil"/>
              <w:bottom w:val="single" w:sz="4" w:space="0" w:color="000000"/>
              <w:right w:val="nil"/>
            </w:tcBorders>
            <w:shd w:val="clear" w:color="auto" w:fill="auto"/>
            <w:vAlign w:val="center"/>
            <w:hideMark/>
          </w:tcPr>
          <w:p w14:paraId="029D6FA4"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6CD09674" w14:textId="6A78C910"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206,6</w:t>
            </w:r>
          </w:p>
        </w:tc>
      </w:tr>
      <w:tr w:rsidR="009F4C82" w:rsidRPr="006133E9" w14:paraId="73C4CEFB"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50981431"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Затраты на оплату труда</w:t>
            </w:r>
          </w:p>
        </w:tc>
        <w:tc>
          <w:tcPr>
            <w:tcW w:w="663" w:type="pct"/>
            <w:tcBorders>
              <w:top w:val="nil"/>
              <w:left w:val="nil"/>
              <w:bottom w:val="single" w:sz="4" w:space="0" w:color="000000"/>
              <w:right w:val="nil"/>
            </w:tcBorders>
            <w:shd w:val="clear" w:color="auto" w:fill="auto"/>
            <w:vAlign w:val="center"/>
            <w:hideMark/>
          </w:tcPr>
          <w:p w14:paraId="754B7C4E"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6BECBABD" w14:textId="71F0AD8F"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8795,0</w:t>
            </w:r>
          </w:p>
        </w:tc>
      </w:tr>
      <w:tr w:rsidR="009F4C82" w:rsidRPr="006133E9" w14:paraId="00652479"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604569CB"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Отчисления на социальные нужды</w:t>
            </w:r>
          </w:p>
        </w:tc>
        <w:tc>
          <w:tcPr>
            <w:tcW w:w="663" w:type="pct"/>
            <w:tcBorders>
              <w:top w:val="nil"/>
              <w:left w:val="nil"/>
              <w:bottom w:val="single" w:sz="4" w:space="0" w:color="000000"/>
              <w:right w:val="nil"/>
            </w:tcBorders>
            <w:shd w:val="clear" w:color="auto" w:fill="auto"/>
            <w:vAlign w:val="center"/>
            <w:hideMark/>
          </w:tcPr>
          <w:p w14:paraId="61F87F43"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15372A79" w14:textId="48469B32"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2617,6</w:t>
            </w:r>
          </w:p>
        </w:tc>
      </w:tr>
      <w:tr w:rsidR="009F4C82" w:rsidRPr="006133E9" w14:paraId="302462B2"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4334F87E"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Амортизация основных средств</w:t>
            </w:r>
          </w:p>
        </w:tc>
        <w:tc>
          <w:tcPr>
            <w:tcW w:w="663" w:type="pct"/>
            <w:tcBorders>
              <w:top w:val="nil"/>
              <w:left w:val="nil"/>
              <w:bottom w:val="single" w:sz="4" w:space="0" w:color="000000"/>
              <w:right w:val="nil"/>
            </w:tcBorders>
            <w:shd w:val="clear" w:color="auto" w:fill="auto"/>
            <w:vAlign w:val="center"/>
            <w:hideMark/>
          </w:tcPr>
          <w:p w14:paraId="622DDF00"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14D0FA70" w14:textId="7B2EC53B"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570,7</w:t>
            </w:r>
          </w:p>
        </w:tc>
      </w:tr>
      <w:tr w:rsidR="009F4C82" w:rsidRPr="006133E9" w14:paraId="6BD467F6"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7EEB0F7E"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Прочие затраты, в том числе:</w:t>
            </w:r>
          </w:p>
        </w:tc>
        <w:tc>
          <w:tcPr>
            <w:tcW w:w="663" w:type="pct"/>
            <w:tcBorders>
              <w:top w:val="nil"/>
              <w:left w:val="nil"/>
              <w:bottom w:val="single" w:sz="4" w:space="0" w:color="000000"/>
              <w:right w:val="nil"/>
            </w:tcBorders>
            <w:shd w:val="clear" w:color="auto" w:fill="auto"/>
            <w:vAlign w:val="center"/>
            <w:hideMark/>
          </w:tcPr>
          <w:p w14:paraId="1ABE43E5"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103F6A0E" w14:textId="6916F32C"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1281,4</w:t>
            </w:r>
          </w:p>
        </w:tc>
      </w:tr>
      <w:tr w:rsidR="009F4C82" w:rsidRPr="006133E9" w14:paraId="6387FE3D"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4EA53024"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Прочие затраты без учета инвестиционной составляющей</w:t>
            </w:r>
          </w:p>
        </w:tc>
        <w:tc>
          <w:tcPr>
            <w:tcW w:w="663" w:type="pct"/>
            <w:tcBorders>
              <w:top w:val="nil"/>
              <w:left w:val="nil"/>
              <w:bottom w:val="single" w:sz="4" w:space="0" w:color="000000"/>
              <w:right w:val="nil"/>
            </w:tcBorders>
            <w:shd w:val="clear" w:color="auto" w:fill="auto"/>
            <w:vAlign w:val="center"/>
            <w:hideMark/>
          </w:tcPr>
          <w:p w14:paraId="3234C4F2"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2D745906" w14:textId="168ADB86"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1281,4</w:t>
            </w:r>
          </w:p>
        </w:tc>
      </w:tr>
      <w:tr w:rsidR="009F4C82" w:rsidRPr="006133E9" w14:paraId="5F059A79" w14:textId="77777777" w:rsidTr="009F4C82">
        <w:trPr>
          <w:trHeight w:val="255"/>
        </w:trPr>
        <w:tc>
          <w:tcPr>
            <w:tcW w:w="3530" w:type="pct"/>
            <w:tcBorders>
              <w:top w:val="nil"/>
              <w:left w:val="single" w:sz="4" w:space="0" w:color="000000"/>
              <w:bottom w:val="single" w:sz="4" w:space="0" w:color="000000"/>
              <w:right w:val="single" w:sz="4" w:space="0" w:color="000000"/>
            </w:tcBorders>
            <w:shd w:val="clear" w:color="auto" w:fill="auto"/>
            <w:vAlign w:val="center"/>
            <w:hideMark/>
          </w:tcPr>
          <w:p w14:paraId="733159CD"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Прибыль всего:</w:t>
            </w:r>
          </w:p>
        </w:tc>
        <w:tc>
          <w:tcPr>
            <w:tcW w:w="663" w:type="pct"/>
            <w:tcBorders>
              <w:top w:val="nil"/>
              <w:left w:val="nil"/>
              <w:bottom w:val="single" w:sz="4" w:space="0" w:color="000000"/>
              <w:right w:val="nil"/>
            </w:tcBorders>
            <w:shd w:val="clear" w:color="auto" w:fill="auto"/>
            <w:vAlign w:val="center"/>
            <w:hideMark/>
          </w:tcPr>
          <w:p w14:paraId="474F000A"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3CC14F22" w14:textId="7168B3CB"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371,9</w:t>
            </w:r>
          </w:p>
        </w:tc>
      </w:tr>
      <w:tr w:rsidR="009F4C82" w:rsidRPr="006133E9" w14:paraId="1C3454AE" w14:textId="77777777" w:rsidTr="009F4C82">
        <w:trPr>
          <w:trHeight w:val="255"/>
        </w:trPr>
        <w:tc>
          <w:tcPr>
            <w:tcW w:w="3530" w:type="pct"/>
            <w:tcBorders>
              <w:top w:val="nil"/>
              <w:left w:val="single" w:sz="4" w:space="0" w:color="000000"/>
              <w:bottom w:val="single" w:sz="4" w:space="0" w:color="auto"/>
              <w:right w:val="single" w:sz="4" w:space="0" w:color="000000"/>
            </w:tcBorders>
            <w:shd w:val="clear" w:color="auto" w:fill="auto"/>
            <w:vAlign w:val="center"/>
            <w:hideMark/>
          </w:tcPr>
          <w:p w14:paraId="75040CF7"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Необходимая валовая выручка</w:t>
            </w:r>
          </w:p>
        </w:tc>
        <w:tc>
          <w:tcPr>
            <w:tcW w:w="663" w:type="pct"/>
            <w:tcBorders>
              <w:top w:val="nil"/>
              <w:left w:val="nil"/>
              <w:bottom w:val="single" w:sz="4" w:space="0" w:color="auto"/>
              <w:right w:val="nil"/>
            </w:tcBorders>
            <w:shd w:val="clear" w:color="auto" w:fill="auto"/>
            <w:vAlign w:val="center"/>
            <w:hideMark/>
          </w:tcPr>
          <w:p w14:paraId="377246FC"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тыс.руб.</w:t>
            </w:r>
          </w:p>
        </w:tc>
        <w:tc>
          <w:tcPr>
            <w:tcW w:w="807" w:type="pct"/>
            <w:tcBorders>
              <w:top w:val="nil"/>
              <w:left w:val="single" w:sz="4" w:space="0" w:color="auto"/>
              <w:bottom w:val="single" w:sz="4" w:space="0" w:color="auto"/>
              <w:right w:val="single" w:sz="4" w:space="0" w:color="auto"/>
            </w:tcBorders>
            <w:shd w:val="clear" w:color="auto" w:fill="auto"/>
            <w:vAlign w:val="center"/>
            <w:hideMark/>
          </w:tcPr>
          <w:p w14:paraId="3619F0B6" w14:textId="4D96E43B"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44494,8</w:t>
            </w:r>
          </w:p>
        </w:tc>
      </w:tr>
      <w:tr w:rsidR="009F4C82" w:rsidRPr="006133E9" w14:paraId="45EA28F7" w14:textId="77777777" w:rsidTr="009F4C82">
        <w:trPr>
          <w:trHeight w:val="255"/>
        </w:trPr>
        <w:tc>
          <w:tcPr>
            <w:tcW w:w="35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A15388" w14:textId="77777777" w:rsidR="009F4C82" w:rsidRPr="006133E9" w:rsidRDefault="009F4C82" w:rsidP="009F4C82">
            <w:pPr>
              <w:autoSpaceDE/>
              <w:autoSpaceDN/>
              <w:spacing w:line="240" w:lineRule="auto"/>
              <w:ind w:firstLine="0"/>
              <w:jc w:val="left"/>
              <w:rPr>
                <w:sz w:val="18"/>
                <w:szCs w:val="18"/>
                <w:lang w:bidi="ar-SA"/>
              </w:rPr>
            </w:pPr>
            <w:r w:rsidRPr="006133E9">
              <w:rPr>
                <w:sz w:val="18"/>
                <w:szCs w:val="18"/>
                <w:lang w:bidi="ar-SA"/>
              </w:rPr>
              <w:t>Тариф на производство тепловой энергии</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0E445A" w14:textId="77777777" w:rsidR="009F4C82" w:rsidRPr="006133E9" w:rsidRDefault="009F4C82" w:rsidP="009F4C82">
            <w:pPr>
              <w:autoSpaceDE/>
              <w:autoSpaceDN/>
              <w:spacing w:line="240" w:lineRule="auto"/>
              <w:ind w:firstLine="0"/>
              <w:jc w:val="center"/>
              <w:rPr>
                <w:sz w:val="18"/>
                <w:szCs w:val="18"/>
                <w:lang w:bidi="ar-SA"/>
              </w:rPr>
            </w:pPr>
            <w:r w:rsidRPr="006133E9">
              <w:rPr>
                <w:sz w:val="18"/>
                <w:szCs w:val="18"/>
                <w:lang w:bidi="ar-SA"/>
              </w:rPr>
              <w:t>руб./Гкал</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60F028" w14:textId="1A3C26E3" w:rsidR="009F4C82" w:rsidRPr="006133E9" w:rsidRDefault="009F4C82" w:rsidP="009F4C82">
            <w:pPr>
              <w:autoSpaceDE/>
              <w:autoSpaceDN/>
              <w:spacing w:line="240" w:lineRule="auto"/>
              <w:ind w:firstLine="0"/>
              <w:jc w:val="center"/>
              <w:rPr>
                <w:color w:val="000000"/>
                <w:sz w:val="18"/>
                <w:szCs w:val="18"/>
                <w:lang w:bidi="ar-SA"/>
              </w:rPr>
            </w:pPr>
            <w:r>
              <w:rPr>
                <w:color w:val="000000"/>
                <w:sz w:val="18"/>
                <w:szCs w:val="18"/>
              </w:rPr>
              <w:t>1639,5</w:t>
            </w:r>
          </w:p>
        </w:tc>
      </w:tr>
    </w:tbl>
    <w:p w14:paraId="526EBF33" w14:textId="7DA9F525" w:rsidR="00ED59C7" w:rsidRPr="006133E9" w:rsidRDefault="00ED59C7" w:rsidP="00366645">
      <w:pPr>
        <w:rPr>
          <w:lang w:eastAsia="en-US" w:bidi="ar-SA"/>
        </w:rPr>
      </w:pPr>
    </w:p>
    <w:p w14:paraId="7671279D" w14:textId="2583AA09" w:rsidR="00FF22BA" w:rsidRPr="006133E9" w:rsidRDefault="00FF22BA" w:rsidP="003C326A">
      <w:pPr>
        <w:keepNext/>
        <w:keepLines/>
        <w:rPr>
          <w:b/>
          <w:lang w:eastAsia="en-US" w:bidi="ar-SA"/>
        </w:rPr>
      </w:pPr>
      <w:r w:rsidRPr="006133E9">
        <w:rPr>
          <w:b/>
          <w:lang w:eastAsia="en-US" w:bidi="ar-SA"/>
        </w:rPr>
        <w:t>Расчет ценовых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p>
    <w:p w14:paraId="6E09A9C5" w14:textId="58D9DD2F" w:rsidR="00FF22BA" w:rsidRPr="006133E9" w:rsidRDefault="00FF22BA" w:rsidP="00640355">
      <w:pPr>
        <w:pStyle w:val="a6"/>
        <w:keepNext/>
        <w:keepLines/>
        <w:numPr>
          <w:ilvl w:val="0"/>
          <w:numId w:val="22"/>
        </w:numPr>
        <w:ind w:left="1208" w:hanging="357"/>
        <w:rPr>
          <w:b/>
          <w:lang w:eastAsia="en-US" w:bidi="ar-SA"/>
        </w:rPr>
      </w:pPr>
      <w:r w:rsidRPr="006133E9">
        <w:rPr>
          <w:b/>
          <w:lang w:eastAsia="en-US" w:bidi="ar-SA"/>
        </w:rPr>
        <w:t>Производственная программа</w:t>
      </w:r>
    </w:p>
    <w:p w14:paraId="03C2CE9A" w14:textId="77777777" w:rsidR="00FF22BA" w:rsidRPr="006133E9" w:rsidRDefault="00FF22BA" w:rsidP="00FF22BA">
      <w:pPr>
        <w:rPr>
          <w:lang w:eastAsia="en-US" w:bidi="ar-SA"/>
        </w:rPr>
      </w:pPr>
      <w:r w:rsidRPr="006133E9">
        <w:rPr>
          <w:lang w:eastAsia="en-US" w:bidi="ar-SA"/>
        </w:rPr>
        <w:t>Производственная программа на каждый год расчетного периода разработки схемы теплоснабжения при расчете ценовых последствий для потребителей определена с учетом ежегодных изменений следующих показателей:</w:t>
      </w:r>
    </w:p>
    <w:p w14:paraId="637C89F0" w14:textId="395F4ADB" w:rsidR="00FF22BA" w:rsidRPr="006133E9" w:rsidRDefault="00FF22BA" w:rsidP="00D7271E">
      <w:pPr>
        <w:pStyle w:val="a6"/>
        <w:numPr>
          <w:ilvl w:val="0"/>
          <w:numId w:val="18"/>
        </w:numPr>
        <w:ind w:left="1211"/>
      </w:pPr>
      <w:r w:rsidRPr="006133E9">
        <w:t>отпуск тепловой энергии в сеть;</w:t>
      </w:r>
    </w:p>
    <w:p w14:paraId="3BC4AB88" w14:textId="5BB3C8CE" w:rsidR="00FF22BA" w:rsidRPr="006133E9" w:rsidRDefault="00FF22BA" w:rsidP="00D7271E">
      <w:pPr>
        <w:pStyle w:val="a6"/>
        <w:numPr>
          <w:ilvl w:val="0"/>
          <w:numId w:val="18"/>
        </w:numPr>
        <w:ind w:left="1211"/>
      </w:pPr>
      <w:r w:rsidRPr="006133E9">
        <w:t>покупка тепловой энергии;</w:t>
      </w:r>
    </w:p>
    <w:p w14:paraId="02F5571A" w14:textId="6D059D8A" w:rsidR="00FF22BA" w:rsidRPr="006133E9" w:rsidRDefault="00FF22BA" w:rsidP="00D7271E">
      <w:pPr>
        <w:pStyle w:val="a6"/>
        <w:numPr>
          <w:ilvl w:val="0"/>
          <w:numId w:val="18"/>
        </w:numPr>
        <w:ind w:left="1211"/>
      </w:pPr>
      <w:r w:rsidRPr="006133E9">
        <w:t>расход тепловой энергии на собственные и хозяйственные нужды;</w:t>
      </w:r>
    </w:p>
    <w:p w14:paraId="191B39FE" w14:textId="55282AAF" w:rsidR="00FF22BA" w:rsidRPr="006133E9" w:rsidRDefault="00FF22BA" w:rsidP="00D7271E">
      <w:pPr>
        <w:pStyle w:val="a6"/>
        <w:numPr>
          <w:ilvl w:val="0"/>
          <w:numId w:val="18"/>
        </w:numPr>
        <w:ind w:left="1211"/>
      </w:pPr>
      <w:r w:rsidRPr="006133E9">
        <w:t>потери тепловой энергии в тепловых сетях;</w:t>
      </w:r>
    </w:p>
    <w:p w14:paraId="448C8BEF" w14:textId="1FF6264F" w:rsidR="00FF22BA" w:rsidRPr="006133E9" w:rsidRDefault="00FF22BA" w:rsidP="00D7271E">
      <w:pPr>
        <w:pStyle w:val="a6"/>
        <w:numPr>
          <w:ilvl w:val="0"/>
          <w:numId w:val="18"/>
        </w:numPr>
        <w:ind w:left="1211"/>
      </w:pPr>
      <w:r w:rsidRPr="006133E9">
        <w:t>полезный отпуск тепловой энергии.</w:t>
      </w:r>
    </w:p>
    <w:p w14:paraId="5EE12551" w14:textId="77777777" w:rsidR="00FF22BA" w:rsidRPr="006133E9" w:rsidRDefault="00FF22BA" w:rsidP="00FF22BA">
      <w:pPr>
        <w:rPr>
          <w:lang w:eastAsia="en-US" w:bidi="ar-SA"/>
        </w:rPr>
      </w:pPr>
      <w:r w:rsidRPr="006133E9">
        <w:rPr>
          <w:lang w:eastAsia="en-US" w:bidi="ar-SA"/>
        </w:rPr>
        <w:t>Изменения перечисленных выше величин обусловлены следующими факторами:</w:t>
      </w:r>
    </w:p>
    <w:p w14:paraId="7E6177ED" w14:textId="033092FB" w:rsidR="00FF22BA" w:rsidRPr="006133E9" w:rsidRDefault="00FF22BA" w:rsidP="00D7271E">
      <w:pPr>
        <w:pStyle w:val="a6"/>
        <w:numPr>
          <w:ilvl w:val="0"/>
          <w:numId w:val="19"/>
        </w:numPr>
        <w:ind w:left="1211"/>
      </w:pPr>
      <w:r w:rsidRPr="006133E9">
        <w:t>прирост тепловой нагрузки в результате присоединения перспективных потребителей;</w:t>
      </w:r>
    </w:p>
    <w:p w14:paraId="7C42C7B0" w14:textId="475B8AB0" w:rsidR="00FF22BA" w:rsidRPr="006133E9" w:rsidRDefault="00FF22BA" w:rsidP="00D7271E">
      <w:pPr>
        <w:pStyle w:val="a6"/>
        <w:numPr>
          <w:ilvl w:val="0"/>
          <w:numId w:val="19"/>
        </w:numPr>
        <w:ind w:left="1211"/>
      </w:pPr>
      <w:r w:rsidRPr="006133E9">
        <w:t>изменение величины потерь тепловой энергии в тепловых сетях в результате изменения характеристик участков тепловых сетей (протяженность, диаметр, способ прокладки, период ввода в эксплуатацию);</w:t>
      </w:r>
    </w:p>
    <w:p w14:paraId="28F3B03D" w14:textId="33B0B499" w:rsidR="00FF22BA" w:rsidRPr="006133E9" w:rsidRDefault="00FF22BA" w:rsidP="00D7271E">
      <w:pPr>
        <w:pStyle w:val="a6"/>
        <w:numPr>
          <w:ilvl w:val="0"/>
          <w:numId w:val="19"/>
        </w:numPr>
        <w:ind w:left="1211"/>
      </w:pPr>
      <w:r w:rsidRPr="006133E9">
        <w:lastRenderedPageBreak/>
        <w:t>изменение балансов тепловой энергии в результате изменения зон теплоснабжения и переключения групп потребителей между источниками.</w:t>
      </w:r>
    </w:p>
    <w:p w14:paraId="1D0D1026" w14:textId="77777777" w:rsidR="001C314B" w:rsidRPr="006133E9" w:rsidRDefault="001C314B" w:rsidP="001C314B">
      <w:pPr>
        <w:pStyle w:val="a6"/>
        <w:ind w:left="1571" w:firstLine="0"/>
        <w:rPr>
          <w:lang w:eastAsia="en-US" w:bidi="ar-SA"/>
        </w:rPr>
      </w:pPr>
    </w:p>
    <w:p w14:paraId="27BCCD08" w14:textId="7B5AFB8D" w:rsidR="00FF22BA" w:rsidRPr="006133E9" w:rsidRDefault="00FF22BA" w:rsidP="00640355">
      <w:pPr>
        <w:pStyle w:val="a6"/>
        <w:numPr>
          <w:ilvl w:val="0"/>
          <w:numId w:val="22"/>
        </w:numPr>
        <w:rPr>
          <w:b/>
          <w:lang w:eastAsia="en-US" w:bidi="ar-SA"/>
        </w:rPr>
      </w:pPr>
      <w:r w:rsidRPr="006133E9">
        <w:rPr>
          <w:b/>
          <w:lang w:eastAsia="en-US" w:bidi="ar-SA"/>
        </w:rPr>
        <w:t>Производственные издержки на источниках тепловой энергии</w:t>
      </w:r>
    </w:p>
    <w:p w14:paraId="11128094" w14:textId="77777777" w:rsidR="00FF22BA" w:rsidRPr="006133E9" w:rsidRDefault="00FF22BA" w:rsidP="00FF22BA">
      <w:pPr>
        <w:rPr>
          <w:lang w:eastAsia="en-US" w:bidi="ar-SA"/>
        </w:rPr>
      </w:pPr>
      <w:r w:rsidRPr="006133E9">
        <w:rPr>
          <w:lang w:eastAsia="en-US" w:bidi="ar-SA"/>
        </w:rPr>
        <w:t>Для каждого года расчетного периода разработки схемы теплоснабжения на источниках теплоснабжения произведен расчет изменения производственных издержек:</w:t>
      </w:r>
    </w:p>
    <w:p w14:paraId="0DDB6AFC" w14:textId="2B457882" w:rsidR="00FF22BA" w:rsidRPr="006133E9" w:rsidRDefault="00FF22BA" w:rsidP="00D7271E">
      <w:pPr>
        <w:pStyle w:val="a6"/>
        <w:numPr>
          <w:ilvl w:val="0"/>
          <w:numId w:val="20"/>
        </w:numPr>
        <w:ind w:left="1211"/>
      </w:pPr>
      <w:r w:rsidRPr="006133E9">
        <w:t>затраты на топливо;</w:t>
      </w:r>
    </w:p>
    <w:p w14:paraId="35A40862" w14:textId="0DDFF33B" w:rsidR="00FF22BA" w:rsidRPr="006133E9" w:rsidRDefault="00FF22BA" w:rsidP="00D7271E">
      <w:pPr>
        <w:pStyle w:val="a6"/>
        <w:numPr>
          <w:ilvl w:val="0"/>
          <w:numId w:val="20"/>
        </w:numPr>
        <w:ind w:left="1211"/>
      </w:pPr>
      <w:r w:rsidRPr="006133E9">
        <w:t>затраты электрической энергии на отпуск тепловой энергии в сеть;</w:t>
      </w:r>
    </w:p>
    <w:p w14:paraId="70E27256" w14:textId="2C9EEA9C" w:rsidR="00FF22BA" w:rsidRPr="006133E9" w:rsidRDefault="00FF22BA" w:rsidP="00D7271E">
      <w:pPr>
        <w:pStyle w:val="a6"/>
        <w:numPr>
          <w:ilvl w:val="0"/>
          <w:numId w:val="20"/>
        </w:numPr>
        <w:ind w:left="1211"/>
      </w:pPr>
      <w:r w:rsidRPr="006133E9">
        <w:t xml:space="preserve">затраты на оплату труда персонала с учётом страховых отчислений; </w:t>
      </w:r>
    </w:p>
    <w:p w14:paraId="3A494C2C" w14:textId="3910057B" w:rsidR="00FF22BA" w:rsidRPr="006133E9" w:rsidRDefault="00FF22BA" w:rsidP="00D7271E">
      <w:pPr>
        <w:pStyle w:val="a6"/>
        <w:numPr>
          <w:ilvl w:val="0"/>
          <w:numId w:val="20"/>
        </w:numPr>
        <w:ind w:left="1211"/>
      </w:pPr>
      <w:r w:rsidRPr="006133E9">
        <w:t>амортизационные отчисления, определяемые исходя из стоимости основных средств и срока их полезного использования, в соответствии с «Классификацией основных средств, включаемых в амортиз</w:t>
      </w:r>
      <w:r w:rsidR="00A62700">
        <w:t>ационные группы», утверждённой п</w:t>
      </w:r>
      <w:r w:rsidRPr="006133E9">
        <w:t xml:space="preserve">остановлением Правительства РФ №1 от 01.01.2002 г.; </w:t>
      </w:r>
    </w:p>
    <w:p w14:paraId="28FC0270" w14:textId="10FEC8A7" w:rsidR="00FF22BA" w:rsidRPr="006133E9" w:rsidRDefault="00FF22BA" w:rsidP="00D7271E">
      <w:pPr>
        <w:pStyle w:val="a6"/>
        <w:numPr>
          <w:ilvl w:val="0"/>
          <w:numId w:val="20"/>
        </w:numPr>
        <w:ind w:left="1211"/>
      </w:pPr>
      <w:r w:rsidRPr="006133E9">
        <w:t>прочие затраты.</w:t>
      </w:r>
    </w:p>
    <w:p w14:paraId="66F63CFB" w14:textId="77777777" w:rsidR="00FF22BA" w:rsidRPr="006133E9" w:rsidRDefault="00FF22BA" w:rsidP="00FF22BA">
      <w:pPr>
        <w:rPr>
          <w:lang w:eastAsia="en-US" w:bidi="ar-SA"/>
        </w:rPr>
      </w:pPr>
      <w:r w:rsidRPr="006133E9">
        <w:rPr>
          <w:lang w:eastAsia="en-US" w:bidi="ar-SA"/>
        </w:rPr>
        <w:t>При расчете ценовых последствий производственные издержки на каждый год расчетного периода определены с учетом изменения перечисленных выше издержек, а также с применением индексов-дефляторов для приведения величины затрат в соответствие с ценами соответствующих лет.</w:t>
      </w:r>
    </w:p>
    <w:p w14:paraId="792C723E" w14:textId="77777777" w:rsidR="001B36FC" w:rsidRPr="006133E9" w:rsidRDefault="00FF22BA" w:rsidP="00FF22BA">
      <w:pPr>
        <w:rPr>
          <w:lang w:eastAsia="en-US" w:bidi="ar-SA"/>
        </w:rPr>
      </w:pPr>
      <w:r w:rsidRPr="006133E9">
        <w:rPr>
          <w:lang w:eastAsia="en-US" w:bidi="ar-SA"/>
        </w:rPr>
        <w:t xml:space="preserve">Затраты на топливо определены исходя из годового расхода топлива и его цены с учетом индексов-дефляторов для соответствующего года. </w:t>
      </w:r>
    </w:p>
    <w:p w14:paraId="3E31152F" w14:textId="38EFBDC1" w:rsidR="00FF22BA" w:rsidRPr="006133E9" w:rsidRDefault="00FF22BA" w:rsidP="00FF22BA">
      <w:pPr>
        <w:rPr>
          <w:lang w:eastAsia="en-US" w:bidi="ar-SA"/>
        </w:rPr>
      </w:pPr>
      <w:r w:rsidRPr="006133E9">
        <w:rPr>
          <w:lang w:eastAsia="en-US" w:bidi="ar-SA"/>
        </w:rPr>
        <w:t xml:space="preserve">Перспективные топливные балансы для источников тепловой энергии представлены в Главе 10 </w:t>
      </w:r>
      <w:r w:rsidR="001B36FC" w:rsidRPr="006133E9">
        <w:rPr>
          <w:lang w:eastAsia="en-US" w:bidi="ar-SA"/>
        </w:rPr>
        <w:t>О</w:t>
      </w:r>
      <w:r w:rsidRPr="006133E9">
        <w:rPr>
          <w:lang w:eastAsia="en-US" w:bidi="ar-SA"/>
        </w:rPr>
        <w:t>босновывающих материалов</w:t>
      </w:r>
      <w:r w:rsidR="001B36FC" w:rsidRPr="006133E9">
        <w:rPr>
          <w:lang w:eastAsia="en-US" w:bidi="ar-SA"/>
        </w:rPr>
        <w:t>.</w:t>
      </w:r>
    </w:p>
    <w:p w14:paraId="1A7ABDD1" w14:textId="77777777" w:rsidR="001C314B" w:rsidRPr="00622015" w:rsidRDefault="001C314B" w:rsidP="00FF22BA">
      <w:pPr>
        <w:rPr>
          <w:highlight w:val="yellow"/>
          <w:lang w:eastAsia="en-US" w:bidi="ar-SA"/>
        </w:rPr>
      </w:pPr>
    </w:p>
    <w:p w14:paraId="7C06896E" w14:textId="4C04557E" w:rsidR="00FF22BA" w:rsidRPr="006133E9" w:rsidRDefault="00FF22BA" w:rsidP="00640355">
      <w:pPr>
        <w:pStyle w:val="a6"/>
        <w:numPr>
          <w:ilvl w:val="0"/>
          <w:numId w:val="22"/>
        </w:numPr>
        <w:rPr>
          <w:b/>
          <w:lang w:eastAsia="en-US" w:bidi="ar-SA"/>
        </w:rPr>
      </w:pPr>
      <w:r w:rsidRPr="006133E9">
        <w:rPr>
          <w:b/>
          <w:lang w:eastAsia="en-US" w:bidi="ar-SA"/>
        </w:rPr>
        <w:t>Производственные издержки по тепловым сетям</w:t>
      </w:r>
    </w:p>
    <w:p w14:paraId="21D34D9A" w14:textId="77777777" w:rsidR="00FF22BA" w:rsidRPr="006133E9" w:rsidRDefault="00FF22BA" w:rsidP="00FF22BA">
      <w:pPr>
        <w:rPr>
          <w:lang w:eastAsia="en-US" w:bidi="ar-SA"/>
        </w:rPr>
      </w:pPr>
      <w:r w:rsidRPr="006133E9">
        <w:rPr>
          <w:lang w:eastAsia="en-US" w:bidi="ar-SA"/>
        </w:rPr>
        <w:t>Производственные издержки по тепловым сетям включают в себя следующие элементы затрат:</w:t>
      </w:r>
    </w:p>
    <w:p w14:paraId="4254E489" w14:textId="45A80C9E" w:rsidR="00FF22BA" w:rsidRPr="006133E9" w:rsidRDefault="00FF22BA" w:rsidP="00D7271E">
      <w:pPr>
        <w:pStyle w:val="a6"/>
        <w:numPr>
          <w:ilvl w:val="0"/>
          <w:numId w:val="21"/>
        </w:numPr>
        <w:ind w:left="1211"/>
      </w:pPr>
      <w:r w:rsidRPr="006133E9">
        <w:t xml:space="preserve">амортизационные отчисления по тепловой сети, определяемые исходя из стоимости объектов основных средств и срока их полезного использования, в соответствии с «Классификацией основных средств, </w:t>
      </w:r>
      <w:r w:rsidRPr="006133E9">
        <w:lastRenderedPageBreak/>
        <w:t>включаемых в амортизационные группы», утверждённой Постановлением Правительства РФ №</w:t>
      </w:r>
      <w:r w:rsidR="00F03E1F">
        <w:t xml:space="preserve"> </w:t>
      </w:r>
      <w:r w:rsidRPr="006133E9">
        <w:t>1 от 1.01.2002 г.;</w:t>
      </w:r>
    </w:p>
    <w:p w14:paraId="4DD04292" w14:textId="62ECB9FD" w:rsidR="00FF22BA" w:rsidRPr="006133E9" w:rsidRDefault="00FF22BA" w:rsidP="00D7271E">
      <w:pPr>
        <w:pStyle w:val="a6"/>
        <w:numPr>
          <w:ilvl w:val="0"/>
          <w:numId w:val="21"/>
        </w:numPr>
        <w:ind w:left="1211"/>
      </w:pPr>
      <w:r w:rsidRPr="006133E9">
        <w:t>затраты на оплату труда персонала;</w:t>
      </w:r>
    </w:p>
    <w:p w14:paraId="4996BCF8" w14:textId="010F409C" w:rsidR="00FF22BA" w:rsidRPr="006133E9" w:rsidRDefault="00FF22BA" w:rsidP="00D7271E">
      <w:pPr>
        <w:pStyle w:val="a6"/>
        <w:numPr>
          <w:ilvl w:val="0"/>
          <w:numId w:val="21"/>
        </w:numPr>
        <w:ind w:left="1211"/>
      </w:pPr>
      <w:r w:rsidRPr="006133E9">
        <w:t>затраты на ремонт;</w:t>
      </w:r>
    </w:p>
    <w:p w14:paraId="36DC5F72" w14:textId="29F480C1" w:rsidR="00FF22BA" w:rsidRPr="006133E9" w:rsidRDefault="00FF22BA" w:rsidP="00D7271E">
      <w:pPr>
        <w:pStyle w:val="a6"/>
        <w:numPr>
          <w:ilvl w:val="0"/>
          <w:numId w:val="21"/>
        </w:numPr>
        <w:ind w:left="1211"/>
      </w:pPr>
      <w:r w:rsidRPr="006133E9">
        <w:t>затраты электроэнергии на транспортировку теплоносителя;</w:t>
      </w:r>
    </w:p>
    <w:p w14:paraId="3F465ABA" w14:textId="1E5CA71A" w:rsidR="00FF22BA" w:rsidRPr="006133E9" w:rsidRDefault="00FF22BA" w:rsidP="00D7271E">
      <w:pPr>
        <w:pStyle w:val="a6"/>
        <w:numPr>
          <w:ilvl w:val="0"/>
          <w:numId w:val="21"/>
        </w:numPr>
        <w:ind w:left="1211"/>
      </w:pPr>
      <w:r w:rsidRPr="006133E9">
        <w:t>затраты на компенсацию потерь тепловой энергии в тепловой сети;</w:t>
      </w:r>
    </w:p>
    <w:p w14:paraId="091361E6" w14:textId="40414A58" w:rsidR="00FF22BA" w:rsidRPr="006133E9" w:rsidRDefault="00FF22BA" w:rsidP="00D7271E">
      <w:pPr>
        <w:pStyle w:val="a6"/>
        <w:numPr>
          <w:ilvl w:val="0"/>
          <w:numId w:val="21"/>
        </w:numPr>
        <w:ind w:left="1211"/>
      </w:pPr>
      <w:r w:rsidRPr="006133E9">
        <w:t>прочие затраты.</w:t>
      </w:r>
    </w:p>
    <w:p w14:paraId="479F5D3E" w14:textId="3778C975" w:rsidR="00FF22BA" w:rsidRPr="006133E9" w:rsidRDefault="00FF22BA" w:rsidP="00FF22BA">
      <w:pPr>
        <w:rPr>
          <w:lang w:eastAsia="en-US" w:bidi="ar-SA"/>
        </w:rPr>
      </w:pPr>
      <w:r w:rsidRPr="006133E9">
        <w:rPr>
          <w:lang w:eastAsia="en-US" w:bidi="ar-SA"/>
        </w:rPr>
        <w:t xml:space="preserve">Результаты расчета ценовых последствий для потребителей </w:t>
      </w:r>
      <w:r w:rsidR="006133E9" w:rsidRPr="006133E9">
        <w:rPr>
          <w:lang w:eastAsia="en-US" w:bidi="ar-SA"/>
        </w:rPr>
        <w:t>АО «РИР»</w:t>
      </w:r>
      <w:r w:rsidR="001B36FC" w:rsidRPr="006133E9">
        <w:rPr>
          <w:lang w:eastAsia="en-US" w:bidi="ar-SA"/>
        </w:rPr>
        <w:t xml:space="preserve">, </w:t>
      </w:r>
      <w:r w:rsidR="006133E9" w:rsidRPr="006133E9">
        <w:rPr>
          <w:lang w:eastAsia="en-US" w:bidi="ar-SA"/>
        </w:rPr>
        <w:t>АО «</w:t>
      </w:r>
      <w:proofErr w:type="spellStart"/>
      <w:r w:rsidR="006133E9" w:rsidRPr="006133E9">
        <w:rPr>
          <w:lang w:eastAsia="en-US" w:bidi="ar-SA"/>
        </w:rPr>
        <w:t>Реммаш</w:t>
      </w:r>
      <w:proofErr w:type="spellEnd"/>
      <w:r w:rsidR="001B36FC" w:rsidRPr="006133E9">
        <w:rPr>
          <w:lang w:eastAsia="en-US" w:bidi="ar-SA"/>
        </w:rPr>
        <w:t xml:space="preserve">», </w:t>
      </w:r>
      <w:r w:rsidR="006133E9" w:rsidRPr="006133E9">
        <w:rPr>
          <w:lang w:eastAsia="en-US" w:bidi="ar-SA"/>
        </w:rPr>
        <w:t>ООО</w:t>
      </w:r>
      <w:r w:rsidR="001B36FC" w:rsidRPr="006133E9">
        <w:rPr>
          <w:lang w:eastAsia="en-US" w:bidi="ar-SA"/>
        </w:rPr>
        <w:t> «</w:t>
      </w:r>
      <w:proofErr w:type="spellStart"/>
      <w:r w:rsidR="006133E9" w:rsidRPr="006133E9">
        <w:rPr>
          <w:lang w:eastAsia="en-US" w:bidi="ar-SA"/>
        </w:rPr>
        <w:t>Комэнерго</w:t>
      </w:r>
      <w:proofErr w:type="spellEnd"/>
      <w:r w:rsidR="001B36FC" w:rsidRPr="006133E9">
        <w:rPr>
          <w:lang w:eastAsia="en-US" w:bidi="ar-SA"/>
        </w:rPr>
        <w:t xml:space="preserve">», </w:t>
      </w:r>
      <w:r w:rsidR="00EA2C41">
        <w:rPr>
          <w:lang w:eastAsia="en-US" w:bidi="ar-SA"/>
        </w:rPr>
        <w:t>котельной Куйбышева, д. 77</w:t>
      </w:r>
      <w:r w:rsidR="001B36FC" w:rsidRPr="006133E9">
        <w:rPr>
          <w:lang w:eastAsia="en-US" w:bidi="ar-SA"/>
        </w:rPr>
        <w:t xml:space="preserve">, </w:t>
      </w:r>
      <w:r w:rsidRPr="006133E9">
        <w:rPr>
          <w:lang w:eastAsia="en-US" w:bidi="ar-SA"/>
        </w:rPr>
        <w:t xml:space="preserve">приведены в таблицах </w:t>
      </w:r>
      <w:r w:rsidR="001B36FC" w:rsidRPr="006133E9">
        <w:rPr>
          <w:lang w:eastAsia="en-US" w:bidi="ar-SA"/>
        </w:rPr>
        <w:t>ниже.</w:t>
      </w:r>
    </w:p>
    <w:p w14:paraId="065C7577" w14:textId="3F4BC7A8" w:rsidR="0068461F" w:rsidRPr="00622015" w:rsidRDefault="0068461F">
      <w:pPr>
        <w:widowControl w:val="0"/>
        <w:spacing w:line="240" w:lineRule="auto"/>
        <w:ind w:firstLine="0"/>
        <w:jc w:val="left"/>
        <w:rPr>
          <w:highlight w:val="yellow"/>
          <w:lang w:eastAsia="en-US" w:bidi="ar-SA"/>
        </w:rPr>
      </w:pPr>
    </w:p>
    <w:p w14:paraId="2892E861" w14:textId="77777777" w:rsidR="000A7C26" w:rsidRPr="00622015" w:rsidRDefault="000A7C26" w:rsidP="00FF22BA">
      <w:pPr>
        <w:rPr>
          <w:highlight w:val="yellow"/>
          <w:lang w:eastAsia="en-US" w:bidi="ar-SA"/>
        </w:rPr>
        <w:sectPr w:rsidR="000A7C26" w:rsidRPr="00622015" w:rsidSect="00CE536A">
          <w:pgSz w:w="11907" w:h="16840" w:code="9"/>
          <w:pgMar w:top="1134" w:right="567" w:bottom="1134" w:left="1701" w:header="0" w:footer="590" w:gutter="0"/>
          <w:cols w:space="720"/>
          <w:docGrid w:linePitch="299"/>
        </w:sectPr>
      </w:pPr>
    </w:p>
    <w:p w14:paraId="25C1C647" w14:textId="500E694E" w:rsidR="000E0902" w:rsidRPr="006133E9" w:rsidRDefault="000E0902" w:rsidP="000E0902">
      <w:pPr>
        <w:pStyle w:val="af4"/>
      </w:pPr>
      <w:r w:rsidRPr="006133E9">
        <w:lastRenderedPageBreak/>
        <w:t xml:space="preserve">Таблица </w:t>
      </w:r>
      <w:r w:rsidRPr="006133E9">
        <w:fldChar w:fldCharType="begin"/>
      </w:r>
      <w:r w:rsidRPr="006133E9">
        <w:instrText xml:space="preserve"> SEQ Таблица \* ARABIC </w:instrText>
      </w:r>
      <w:r w:rsidRPr="006133E9">
        <w:fldChar w:fldCharType="separate"/>
      </w:r>
      <w:r w:rsidR="00A75381">
        <w:rPr>
          <w:noProof/>
        </w:rPr>
        <w:t>14</w:t>
      </w:r>
      <w:r w:rsidRPr="006133E9">
        <w:fldChar w:fldCharType="end"/>
      </w:r>
      <w:r w:rsidRPr="006133E9">
        <w:t xml:space="preserve">. Результаты расчета ценовых последствий для потребителей </w:t>
      </w:r>
      <w:r w:rsidR="006133E9" w:rsidRPr="006133E9">
        <w:t>АО</w:t>
      </w:r>
      <w:r w:rsidRPr="006133E9">
        <w:t> «</w:t>
      </w:r>
      <w:r w:rsidR="006133E9" w:rsidRPr="006133E9">
        <w:t>РИР</w:t>
      </w:r>
      <w:r w:rsidRPr="006133E9">
        <w:t xml:space="preserve">» </w:t>
      </w:r>
    </w:p>
    <w:tbl>
      <w:tblPr>
        <w:tblW w:w="5000" w:type="pct"/>
        <w:tblLook w:val="04A0" w:firstRow="1" w:lastRow="0" w:firstColumn="1" w:lastColumn="0" w:noHBand="0" w:noVBand="1"/>
      </w:tblPr>
      <w:tblGrid>
        <w:gridCol w:w="2371"/>
        <w:gridCol w:w="1006"/>
        <w:gridCol w:w="1032"/>
        <w:gridCol w:w="1035"/>
        <w:gridCol w:w="1035"/>
        <w:gridCol w:w="1035"/>
        <w:gridCol w:w="1051"/>
        <w:gridCol w:w="1051"/>
        <w:gridCol w:w="1051"/>
        <w:gridCol w:w="1051"/>
        <w:gridCol w:w="1051"/>
        <w:gridCol w:w="1051"/>
        <w:gridCol w:w="1051"/>
        <w:gridCol w:w="1051"/>
      </w:tblGrid>
      <w:tr w:rsidR="00003CFD" w:rsidRPr="00C74605" w14:paraId="671E35B8" w14:textId="77777777" w:rsidTr="00003CFD">
        <w:trPr>
          <w:trHeight w:val="20"/>
          <w:tblHeader/>
        </w:trPr>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08F2E1" w14:textId="77777777" w:rsidR="00003CFD" w:rsidRPr="00C74605" w:rsidRDefault="00003CFD" w:rsidP="006133E9">
            <w:pPr>
              <w:autoSpaceDE/>
              <w:autoSpaceDN/>
              <w:spacing w:line="240" w:lineRule="auto"/>
              <w:ind w:left="-117" w:right="-49" w:firstLine="0"/>
              <w:jc w:val="center"/>
              <w:rPr>
                <w:b/>
                <w:bCs/>
                <w:sz w:val="16"/>
                <w:szCs w:val="16"/>
                <w:lang w:bidi="ar-SA"/>
              </w:rPr>
            </w:pPr>
            <w:r w:rsidRPr="00C74605">
              <w:rPr>
                <w:b/>
                <w:bCs/>
                <w:sz w:val="16"/>
                <w:szCs w:val="16"/>
                <w:lang w:bidi="ar-SA"/>
              </w:rPr>
              <w:t>Показатели</w:t>
            </w:r>
          </w:p>
        </w:tc>
        <w:tc>
          <w:tcPr>
            <w:tcW w:w="316" w:type="pct"/>
            <w:tcBorders>
              <w:top w:val="single" w:sz="4" w:space="0" w:color="auto"/>
              <w:left w:val="nil"/>
              <w:bottom w:val="single" w:sz="4" w:space="0" w:color="auto"/>
              <w:right w:val="single" w:sz="4" w:space="0" w:color="auto"/>
            </w:tcBorders>
            <w:shd w:val="clear" w:color="auto" w:fill="auto"/>
            <w:vAlign w:val="center"/>
            <w:hideMark/>
          </w:tcPr>
          <w:p w14:paraId="6D5A6625" w14:textId="77777777" w:rsidR="00003CFD" w:rsidRPr="00C74605" w:rsidRDefault="00003CFD" w:rsidP="006133E9">
            <w:pPr>
              <w:autoSpaceDE/>
              <w:autoSpaceDN/>
              <w:spacing w:line="240" w:lineRule="auto"/>
              <w:ind w:left="-117" w:right="-49" w:firstLine="0"/>
              <w:jc w:val="center"/>
              <w:rPr>
                <w:b/>
                <w:bCs/>
                <w:sz w:val="16"/>
                <w:szCs w:val="16"/>
                <w:lang w:bidi="ar-SA"/>
              </w:rPr>
            </w:pPr>
            <w:r w:rsidRPr="00C74605">
              <w:rPr>
                <w:b/>
                <w:bCs/>
                <w:sz w:val="16"/>
                <w:szCs w:val="16"/>
                <w:lang w:bidi="ar-SA"/>
              </w:rPr>
              <w:t>Ед. изм.</w:t>
            </w:r>
          </w:p>
        </w:tc>
        <w:tc>
          <w:tcPr>
            <w:tcW w:w="324" w:type="pct"/>
            <w:tcBorders>
              <w:top w:val="single" w:sz="4" w:space="0" w:color="auto"/>
              <w:left w:val="nil"/>
              <w:bottom w:val="single" w:sz="4" w:space="0" w:color="auto"/>
              <w:right w:val="single" w:sz="4" w:space="0" w:color="auto"/>
            </w:tcBorders>
            <w:shd w:val="clear" w:color="auto" w:fill="auto"/>
            <w:vAlign w:val="center"/>
            <w:hideMark/>
          </w:tcPr>
          <w:p w14:paraId="400D936D" w14:textId="77777777" w:rsidR="00003CFD" w:rsidRPr="00C74605" w:rsidRDefault="00003CFD" w:rsidP="006133E9">
            <w:pPr>
              <w:autoSpaceDE/>
              <w:autoSpaceDN/>
              <w:spacing w:line="240" w:lineRule="auto"/>
              <w:ind w:left="-117" w:right="-49" w:firstLine="0"/>
              <w:jc w:val="center"/>
              <w:rPr>
                <w:b/>
                <w:bCs/>
                <w:sz w:val="16"/>
                <w:szCs w:val="16"/>
                <w:lang w:bidi="ar-SA"/>
              </w:rPr>
            </w:pPr>
            <w:r w:rsidRPr="00C74605">
              <w:rPr>
                <w:b/>
                <w:bCs/>
                <w:sz w:val="16"/>
                <w:szCs w:val="16"/>
                <w:lang w:bidi="ar-SA"/>
              </w:rPr>
              <w:t>2019</w:t>
            </w:r>
          </w:p>
        </w:tc>
        <w:tc>
          <w:tcPr>
            <w:tcW w:w="325" w:type="pct"/>
            <w:tcBorders>
              <w:top w:val="single" w:sz="4" w:space="0" w:color="auto"/>
              <w:left w:val="nil"/>
              <w:bottom w:val="single" w:sz="4" w:space="0" w:color="auto"/>
              <w:right w:val="single" w:sz="4" w:space="0" w:color="auto"/>
            </w:tcBorders>
            <w:shd w:val="clear" w:color="auto" w:fill="auto"/>
            <w:vAlign w:val="center"/>
            <w:hideMark/>
          </w:tcPr>
          <w:p w14:paraId="63DD8B58" w14:textId="77777777" w:rsidR="00003CFD" w:rsidRPr="00C74605" w:rsidRDefault="00003CFD" w:rsidP="006133E9">
            <w:pPr>
              <w:autoSpaceDE/>
              <w:autoSpaceDN/>
              <w:spacing w:line="240" w:lineRule="auto"/>
              <w:ind w:left="-117" w:right="-49" w:firstLine="0"/>
              <w:jc w:val="center"/>
              <w:rPr>
                <w:b/>
                <w:bCs/>
                <w:sz w:val="16"/>
                <w:szCs w:val="16"/>
                <w:lang w:bidi="ar-SA"/>
              </w:rPr>
            </w:pPr>
            <w:r w:rsidRPr="00C74605">
              <w:rPr>
                <w:b/>
                <w:bCs/>
                <w:sz w:val="16"/>
                <w:szCs w:val="16"/>
                <w:lang w:bidi="ar-SA"/>
              </w:rPr>
              <w:t>2020</w:t>
            </w:r>
          </w:p>
        </w:tc>
        <w:tc>
          <w:tcPr>
            <w:tcW w:w="325" w:type="pct"/>
            <w:tcBorders>
              <w:top w:val="single" w:sz="4" w:space="0" w:color="auto"/>
              <w:left w:val="nil"/>
              <w:bottom w:val="single" w:sz="4" w:space="0" w:color="auto"/>
              <w:right w:val="single" w:sz="4" w:space="0" w:color="auto"/>
            </w:tcBorders>
            <w:shd w:val="clear" w:color="auto" w:fill="auto"/>
            <w:vAlign w:val="center"/>
            <w:hideMark/>
          </w:tcPr>
          <w:p w14:paraId="4537AB80" w14:textId="77777777" w:rsidR="00003CFD" w:rsidRPr="00C74605" w:rsidRDefault="00003CFD" w:rsidP="006133E9">
            <w:pPr>
              <w:autoSpaceDE/>
              <w:autoSpaceDN/>
              <w:spacing w:line="240" w:lineRule="auto"/>
              <w:ind w:left="-117" w:right="-49" w:firstLine="0"/>
              <w:jc w:val="center"/>
              <w:rPr>
                <w:b/>
                <w:bCs/>
                <w:sz w:val="16"/>
                <w:szCs w:val="16"/>
                <w:lang w:bidi="ar-SA"/>
              </w:rPr>
            </w:pPr>
            <w:r w:rsidRPr="00C74605">
              <w:rPr>
                <w:b/>
                <w:bCs/>
                <w:sz w:val="16"/>
                <w:szCs w:val="16"/>
                <w:lang w:bidi="ar-SA"/>
              </w:rPr>
              <w:t>2021</w:t>
            </w:r>
          </w:p>
        </w:tc>
        <w:tc>
          <w:tcPr>
            <w:tcW w:w="325" w:type="pct"/>
            <w:tcBorders>
              <w:top w:val="single" w:sz="4" w:space="0" w:color="auto"/>
              <w:left w:val="nil"/>
              <w:bottom w:val="single" w:sz="4" w:space="0" w:color="auto"/>
              <w:right w:val="single" w:sz="4" w:space="0" w:color="auto"/>
            </w:tcBorders>
            <w:shd w:val="clear" w:color="auto" w:fill="auto"/>
            <w:vAlign w:val="center"/>
            <w:hideMark/>
          </w:tcPr>
          <w:p w14:paraId="03BB22FF" w14:textId="77777777" w:rsidR="00003CFD" w:rsidRPr="00C74605" w:rsidRDefault="00003CFD" w:rsidP="006133E9">
            <w:pPr>
              <w:autoSpaceDE/>
              <w:autoSpaceDN/>
              <w:spacing w:line="240" w:lineRule="auto"/>
              <w:ind w:left="-117" w:right="-49" w:firstLine="0"/>
              <w:jc w:val="center"/>
              <w:rPr>
                <w:b/>
                <w:bCs/>
                <w:sz w:val="16"/>
                <w:szCs w:val="16"/>
                <w:lang w:bidi="ar-SA"/>
              </w:rPr>
            </w:pPr>
            <w:r w:rsidRPr="00C74605">
              <w:rPr>
                <w:b/>
                <w:bCs/>
                <w:sz w:val="16"/>
                <w:szCs w:val="16"/>
                <w:lang w:bidi="ar-SA"/>
              </w:rPr>
              <w:t>2022</w:t>
            </w:r>
          </w:p>
        </w:tc>
        <w:tc>
          <w:tcPr>
            <w:tcW w:w="330" w:type="pct"/>
            <w:tcBorders>
              <w:top w:val="single" w:sz="4" w:space="0" w:color="auto"/>
              <w:left w:val="nil"/>
              <w:bottom w:val="single" w:sz="4" w:space="0" w:color="auto"/>
              <w:right w:val="single" w:sz="4" w:space="0" w:color="auto"/>
            </w:tcBorders>
            <w:shd w:val="clear" w:color="auto" w:fill="auto"/>
            <w:vAlign w:val="center"/>
            <w:hideMark/>
          </w:tcPr>
          <w:p w14:paraId="3D3A4DC7" w14:textId="77777777" w:rsidR="00003CFD" w:rsidRPr="00C74605" w:rsidRDefault="00003CFD" w:rsidP="006133E9">
            <w:pPr>
              <w:autoSpaceDE/>
              <w:autoSpaceDN/>
              <w:spacing w:line="240" w:lineRule="auto"/>
              <w:ind w:left="-117" w:right="-49" w:firstLine="0"/>
              <w:jc w:val="center"/>
              <w:rPr>
                <w:b/>
                <w:bCs/>
                <w:sz w:val="16"/>
                <w:szCs w:val="16"/>
                <w:lang w:bidi="ar-SA"/>
              </w:rPr>
            </w:pPr>
            <w:r w:rsidRPr="00C74605">
              <w:rPr>
                <w:b/>
                <w:bCs/>
                <w:sz w:val="16"/>
                <w:szCs w:val="16"/>
                <w:lang w:bidi="ar-SA"/>
              </w:rPr>
              <w:t>2023</w:t>
            </w:r>
          </w:p>
        </w:tc>
        <w:tc>
          <w:tcPr>
            <w:tcW w:w="330" w:type="pct"/>
            <w:tcBorders>
              <w:top w:val="single" w:sz="4" w:space="0" w:color="auto"/>
              <w:left w:val="nil"/>
              <w:bottom w:val="single" w:sz="4" w:space="0" w:color="auto"/>
              <w:right w:val="single" w:sz="4" w:space="0" w:color="auto"/>
            </w:tcBorders>
            <w:shd w:val="clear" w:color="auto" w:fill="auto"/>
            <w:vAlign w:val="center"/>
            <w:hideMark/>
          </w:tcPr>
          <w:p w14:paraId="00C6AD87" w14:textId="77777777" w:rsidR="00003CFD" w:rsidRPr="00C74605" w:rsidRDefault="00003CFD" w:rsidP="006133E9">
            <w:pPr>
              <w:autoSpaceDE/>
              <w:autoSpaceDN/>
              <w:spacing w:line="240" w:lineRule="auto"/>
              <w:ind w:left="-117" w:right="-49" w:firstLine="0"/>
              <w:jc w:val="center"/>
              <w:rPr>
                <w:b/>
                <w:bCs/>
                <w:sz w:val="16"/>
                <w:szCs w:val="16"/>
                <w:lang w:bidi="ar-SA"/>
              </w:rPr>
            </w:pPr>
            <w:r w:rsidRPr="00C74605">
              <w:rPr>
                <w:b/>
                <w:bCs/>
                <w:sz w:val="16"/>
                <w:szCs w:val="16"/>
                <w:lang w:bidi="ar-SA"/>
              </w:rPr>
              <w:t>2024</w:t>
            </w:r>
          </w:p>
        </w:tc>
        <w:tc>
          <w:tcPr>
            <w:tcW w:w="330" w:type="pct"/>
            <w:tcBorders>
              <w:top w:val="single" w:sz="4" w:space="0" w:color="auto"/>
              <w:left w:val="nil"/>
              <w:bottom w:val="single" w:sz="4" w:space="0" w:color="auto"/>
              <w:right w:val="single" w:sz="4" w:space="0" w:color="auto"/>
            </w:tcBorders>
            <w:shd w:val="clear" w:color="auto" w:fill="auto"/>
            <w:vAlign w:val="center"/>
            <w:hideMark/>
          </w:tcPr>
          <w:p w14:paraId="60FBCC8A" w14:textId="77777777" w:rsidR="00003CFD" w:rsidRPr="00C74605" w:rsidRDefault="00003CFD" w:rsidP="006133E9">
            <w:pPr>
              <w:autoSpaceDE/>
              <w:autoSpaceDN/>
              <w:spacing w:line="240" w:lineRule="auto"/>
              <w:ind w:left="-117" w:right="-49" w:firstLine="0"/>
              <w:jc w:val="center"/>
              <w:rPr>
                <w:b/>
                <w:bCs/>
                <w:sz w:val="16"/>
                <w:szCs w:val="16"/>
                <w:lang w:bidi="ar-SA"/>
              </w:rPr>
            </w:pPr>
            <w:r w:rsidRPr="00C74605">
              <w:rPr>
                <w:b/>
                <w:bCs/>
                <w:sz w:val="16"/>
                <w:szCs w:val="16"/>
                <w:lang w:bidi="ar-SA"/>
              </w:rPr>
              <w:t>2025</w:t>
            </w:r>
          </w:p>
        </w:tc>
        <w:tc>
          <w:tcPr>
            <w:tcW w:w="330" w:type="pct"/>
            <w:tcBorders>
              <w:top w:val="single" w:sz="4" w:space="0" w:color="auto"/>
              <w:left w:val="nil"/>
              <w:bottom w:val="single" w:sz="4" w:space="0" w:color="auto"/>
              <w:right w:val="single" w:sz="4" w:space="0" w:color="auto"/>
            </w:tcBorders>
            <w:shd w:val="clear" w:color="auto" w:fill="auto"/>
            <w:vAlign w:val="center"/>
            <w:hideMark/>
          </w:tcPr>
          <w:p w14:paraId="36E2A253" w14:textId="77777777" w:rsidR="00003CFD" w:rsidRPr="00C74605" w:rsidRDefault="00003CFD" w:rsidP="006133E9">
            <w:pPr>
              <w:autoSpaceDE/>
              <w:autoSpaceDN/>
              <w:spacing w:line="240" w:lineRule="auto"/>
              <w:ind w:left="-117" w:right="-49" w:firstLine="0"/>
              <w:jc w:val="center"/>
              <w:rPr>
                <w:b/>
                <w:bCs/>
                <w:sz w:val="16"/>
                <w:szCs w:val="16"/>
                <w:lang w:bidi="ar-SA"/>
              </w:rPr>
            </w:pPr>
            <w:r w:rsidRPr="00C74605">
              <w:rPr>
                <w:b/>
                <w:bCs/>
                <w:sz w:val="16"/>
                <w:szCs w:val="16"/>
                <w:lang w:bidi="ar-SA"/>
              </w:rPr>
              <w:t>2026</w:t>
            </w:r>
          </w:p>
        </w:tc>
        <w:tc>
          <w:tcPr>
            <w:tcW w:w="330" w:type="pct"/>
            <w:tcBorders>
              <w:top w:val="single" w:sz="4" w:space="0" w:color="auto"/>
              <w:left w:val="nil"/>
              <w:bottom w:val="single" w:sz="4" w:space="0" w:color="auto"/>
              <w:right w:val="single" w:sz="4" w:space="0" w:color="auto"/>
            </w:tcBorders>
            <w:shd w:val="clear" w:color="auto" w:fill="auto"/>
            <w:vAlign w:val="center"/>
            <w:hideMark/>
          </w:tcPr>
          <w:p w14:paraId="2F7A2770" w14:textId="77777777" w:rsidR="00003CFD" w:rsidRPr="00C74605" w:rsidRDefault="00003CFD" w:rsidP="006133E9">
            <w:pPr>
              <w:autoSpaceDE/>
              <w:autoSpaceDN/>
              <w:spacing w:line="240" w:lineRule="auto"/>
              <w:ind w:left="-117" w:right="-49" w:firstLine="0"/>
              <w:jc w:val="center"/>
              <w:rPr>
                <w:b/>
                <w:bCs/>
                <w:sz w:val="16"/>
                <w:szCs w:val="16"/>
                <w:lang w:bidi="ar-SA"/>
              </w:rPr>
            </w:pPr>
            <w:r w:rsidRPr="00C74605">
              <w:rPr>
                <w:b/>
                <w:bCs/>
                <w:sz w:val="16"/>
                <w:szCs w:val="16"/>
                <w:lang w:bidi="ar-SA"/>
              </w:rPr>
              <w:t>2027</w:t>
            </w:r>
          </w:p>
        </w:tc>
        <w:tc>
          <w:tcPr>
            <w:tcW w:w="330" w:type="pct"/>
            <w:tcBorders>
              <w:top w:val="single" w:sz="4" w:space="0" w:color="auto"/>
              <w:left w:val="nil"/>
              <w:bottom w:val="single" w:sz="4" w:space="0" w:color="auto"/>
              <w:right w:val="single" w:sz="4" w:space="0" w:color="auto"/>
            </w:tcBorders>
            <w:shd w:val="clear" w:color="auto" w:fill="auto"/>
            <w:vAlign w:val="center"/>
            <w:hideMark/>
          </w:tcPr>
          <w:p w14:paraId="7C47D2FE" w14:textId="77777777" w:rsidR="00003CFD" w:rsidRPr="00C74605" w:rsidRDefault="00003CFD" w:rsidP="006133E9">
            <w:pPr>
              <w:autoSpaceDE/>
              <w:autoSpaceDN/>
              <w:spacing w:line="240" w:lineRule="auto"/>
              <w:ind w:left="-117" w:right="-49" w:firstLine="0"/>
              <w:jc w:val="center"/>
              <w:rPr>
                <w:b/>
                <w:bCs/>
                <w:sz w:val="16"/>
                <w:szCs w:val="16"/>
                <w:lang w:bidi="ar-SA"/>
              </w:rPr>
            </w:pPr>
            <w:r w:rsidRPr="00C74605">
              <w:rPr>
                <w:b/>
                <w:bCs/>
                <w:sz w:val="16"/>
                <w:szCs w:val="16"/>
                <w:lang w:bidi="ar-SA"/>
              </w:rPr>
              <w:t>2028</w:t>
            </w:r>
          </w:p>
        </w:tc>
        <w:tc>
          <w:tcPr>
            <w:tcW w:w="330" w:type="pct"/>
            <w:tcBorders>
              <w:top w:val="single" w:sz="4" w:space="0" w:color="auto"/>
              <w:left w:val="nil"/>
              <w:bottom w:val="single" w:sz="4" w:space="0" w:color="auto"/>
              <w:right w:val="single" w:sz="4" w:space="0" w:color="auto"/>
            </w:tcBorders>
            <w:shd w:val="clear" w:color="auto" w:fill="auto"/>
            <w:vAlign w:val="center"/>
            <w:hideMark/>
          </w:tcPr>
          <w:p w14:paraId="6A765C46" w14:textId="77777777" w:rsidR="00003CFD" w:rsidRPr="00C74605" w:rsidRDefault="00003CFD" w:rsidP="006133E9">
            <w:pPr>
              <w:autoSpaceDE/>
              <w:autoSpaceDN/>
              <w:spacing w:line="240" w:lineRule="auto"/>
              <w:ind w:left="-117" w:right="-49" w:firstLine="0"/>
              <w:jc w:val="center"/>
              <w:rPr>
                <w:b/>
                <w:bCs/>
                <w:sz w:val="16"/>
                <w:szCs w:val="16"/>
                <w:lang w:bidi="ar-SA"/>
              </w:rPr>
            </w:pPr>
            <w:r w:rsidRPr="00C74605">
              <w:rPr>
                <w:b/>
                <w:bCs/>
                <w:sz w:val="16"/>
                <w:szCs w:val="16"/>
                <w:lang w:bidi="ar-SA"/>
              </w:rPr>
              <w:t>2029</w:t>
            </w:r>
          </w:p>
        </w:tc>
        <w:tc>
          <w:tcPr>
            <w:tcW w:w="330" w:type="pct"/>
            <w:tcBorders>
              <w:top w:val="single" w:sz="4" w:space="0" w:color="auto"/>
              <w:left w:val="nil"/>
              <w:bottom w:val="single" w:sz="4" w:space="0" w:color="auto"/>
              <w:right w:val="single" w:sz="4" w:space="0" w:color="auto"/>
            </w:tcBorders>
            <w:shd w:val="clear" w:color="auto" w:fill="auto"/>
            <w:vAlign w:val="center"/>
            <w:hideMark/>
          </w:tcPr>
          <w:p w14:paraId="59BEC8F6" w14:textId="77777777" w:rsidR="00003CFD" w:rsidRPr="00C74605" w:rsidRDefault="00003CFD" w:rsidP="006133E9">
            <w:pPr>
              <w:autoSpaceDE/>
              <w:autoSpaceDN/>
              <w:spacing w:line="240" w:lineRule="auto"/>
              <w:ind w:left="-117" w:right="-49" w:firstLine="0"/>
              <w:jc w:val="center"/>
              <w:rPr>
                <w:b/>
                <w:bCs/>
                <w:sz w:val="16"/>
                <w:szCs w:val="16"/>
                <w:lang w:bidi="ar-SA"/>
              </w:rPr>
            </w:pPr>
            <w:r w:rsidRPr="00C74605">
              <w:rPr>
                <w:b/>
                <w:bCs/>
                <w:sz w:val="16"/>
                <w:szCs w:val="16"/>
                <w:lang w:bidi="ar-SA"/>
              </w:rPr>
              <w:t>2030</w:t>
            </w:r>
          </w:p>
        </w:tc>
      </w:tr>
      <w:tr w:rsidR="00C74605" w:rsidRPr="00C74605" w14:paraId="4114B207"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0CFFD33A"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Полезный отпуск тепловой энергии</w:t>
            </w:r>
          </w:p>
        </w:tc>
        <w:tc>
          <w:tcPr>
            <w:tcW w:w="316" w:type="pct"/>
            <w:tcBorders>
              <w:top w:val="nil"/>
              <w:left w:val="nil"/>
              <w:bottom w:val="single" w:sz="4" w:space="0" w:color="000000"/>
              <w:right w:val="nil"/>
            </w:tcBorders>
            <w:shd w:val="clear" w:color="auto" w:fill="auto"/>
            <w:vAlign w:val="center"/>
            <w:hideMark/>
          </w:tcPr>
          <w:p w14:paraId="4D570374" w14:textId="77777777" w:rsidR="00C74605" w:rsidRPr="00C74605" w:rsidRDefault="00C74605" w:rsidP="00C74605">
            <w:pPr>
              <w:autoSpaceDE/>
              <w:autoSpaceDN/>
              <w:spacing w:line="240" w:lineRule="auto"/>
              <w:ind w:left="-117" w:right="-49" w:firstLine="0"/>
              <w:jc w:val="center"/>
              <w:rPr>
                <w:sz w:val="16"/>
                <w:szCs w:val="16"/>
                <w:lang w:bidi="ar-SA"/>
              </w:rPr>
            </w:pPr>
            <w:proofErr w:type="spellStart"/>
            <w:r w:rsidRPr="00C74605">
              <w:rPr>
                <w:sz w:val="16"/>
                <w:szCs w:val="16"/>
                <w:lang w:bidi="ar-SA"/>
              </w:rPr>
              <w:t>тыс</w:t>
            </w:r>
            <w:proofErr w:type="gramStart"/>
            <w:r w:rsidRPr="00C74605">
              <w:rPr>
                <w:sz w:val="16"/>
                <w:szCs w:val="16"/>
                <w:lang w:bidi="ar-SA"/>
              </w:rPr>
              <w:t>.Г</w:t>
            </w:r>
            <w:proofErr w:type="gramEnd"/>
            <w:r w:rsidRPr="00C74605">
              <w:rPr>
                <w:sz w:val="16"/>
                <w:szCs w:val="16"/>
                <w:lang w:bidi="ar-SA"/>
              </w:rPr>
              <w:t>кал</w:t>
            </w:r>
            <w:proofErr w:type="spellEnd"/>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1E2C5980" w14:textId="4C2D22A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912,8</w:t>
            </w:r>
          </w:p>
        </w:tc>
        <w:tc>
          <w:tcPr>
            <w:tcW w:w="325" w:type="pct"/>
            <w:tcBorders>
              <w:top w:val="nil"/>
              <w:left w:val="nil"/>
              <w:bottom w:val="single" w:sz="4" w:space="0" w:color="auto"/>
              <w:right w:val="single" w:sz="4" w:space="0" w:color="auto"/>
            </w:tcBorders>
            <w:shd w:val="clear" w:color="auto" w:fill="auto"/>
            <w:vAlign w:val="center"/>
            <w:hideMark/>
          </w:tcPr>
          <w:p w14:paraId="26724D9B" w14:textId="4459D0C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913,9</w:t>
            </w:r>
          </w:p>
        </w:tc>
        <w:tc>
          <w:tcPr>
            <w:tcW w:w="325" w:type="pct"/>
            <w:tcBorders>
              <w:top w:val="nil"/>
              <w:left w:val="nil"/>
              <w:bottom w:val="single" w:sz="4" w:space="0" w:color="auto"/>
              <w:right w:val="single" w:sz="4" w:space="0" w:color="auto"/>
            </w:tcBorders>
            <w:shd w:val="clear" w:color="auto" w:fill="auto"/>
            <w:vAlign w:val="center"/>
            <w:hideMark/>
          </w:tcPr>
          <w:p w14:paraId="0A17FF70" w14:textId="1AAD28B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949,2</w:t>
            </w:r>
          </w:p>
        </w:tc>
        <w:tc>
          <w:tcPr>
            <w:tcW w:w="325" w:type="pct"/>
            <w:tcBorders>
              <w:top w:val="nil"/>
              <w:left w:val="nil"/>
              <w:bottom w:val="single" w:sz="4" w:space="0" w:color="auto"/>
              <w:right w:val="single" w:sz="4" w:space="0" w:color="auto"/>
            </w:tcBorders>
            <w:shd w:val="clear" w:color="auto" w:fill="auto"/>
            <w:vAlign w:val="center"/>
            <w:hideMark/>
          </w:tcPr>
          <w:p w14:paraId="55AF3424" w14:textId="3048672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952,3</w:t>
            </w:r>
          </w:p>
        </w:tc>
        <w:tc>
          <w:tcPr>
            <w:tcW w:w="330" w:type="pct"/>
            <w:tcBorders>
              <w:top w:val="nil"/>
              <w:left w:val="nil"/>
              <w:bottom w:val="single" w:sz="4" w:space="0" w:color="auto"/>
              <w:right w:val="single" w:sz="4" w:space="0" w:color="auto"/>
            </w:tcBorders>
            <w:shd w:val="clear" w:color="auto" w:fill="auto"/>
            <w:vAlign w:val="center"/>
            <w:hideMark/>
          </w:tcPr>
          <w:p w14:paraId="3D703BB8" w14:textId="7C4A86D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963,7</w:t>
            </w:r>
          </w:p>
        </w:tc>
        <w:tc>
          <w:tcPr>
            <w:tcW w:w="330" w:type="pct"/>
            <w:tcBorders>
              <w:top w:val="nil"/>
              <w:left w:val="nil"/>
              <w:bottom w:val="single" w:sz="4" w:space="0" w:color="auto"/>
              <w:right w:val="single" w:sz="4" w:space="0" w:color="auto"/>
            </w:tcBorders>
            <w:shd w:val="clear" w:color="auto" w:fill="auto"/>
            <w:vAlign w:val="center"/>
            <w:hideMark/>
          </w:tcPr>
          <w:p w14:paraId="15AFD83D" w14:textId="5541C9E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1025,9</w:t>
            </w:r>
          </w:p>
        </w:tc>
        <w:tc>
          <w:tcPr>
            <w:tcW w:w="330" w:type="pct"/>
            <w:tcBorders>
              <w:top w:val="nil"/>
              <w:left w:val="nil"/>
              <w:bottom w:val="single" w:sz="4" w:space="0" w:color="auto"/>
              <w:right w:val="single" w:sz="4" w:space="0" w:color="auto"/>
            </w:tcBorders>
            <w:shd w:val="clear" w:color="auto" w:fill="auto"/>
            <w:vAlign w:val="center"/>
            <w:hideMark/>
          </w:tcPr>
          <w:p w14:paraId="16076033" w14:textId="21DBCB87"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1055,4</w:t>
            </w:r>
          </w:p>
        </w:tc>
        <w:tc>
          <w:tcPr>
            <w:tcW w:w="330" w:type="pct"/>
            <w:tcBorders>
              <w:top w:val="nil"/>
              <w:left w:val="nil"/>
              <w:bottom w:val="single" w:sz="4" w:space="0" w:color="auto"/>
              <w:right w:val="single" w:sz="4" w:space="0" w:color="auto"/>
            </w:tcBorders>
            <w:shd w:val="clear" w:color="auto" w:fill="auto"/>
            <w:vAlign w:val="center"/>
            <w:hideMark/>
          </w:tcPr>
          <w:p w14:paraId="3402354F" w14:textId="29EDACB4"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1072,5</w:t>
            </w:r>
          </w:p>
        </w:tc>
        <w:tc>
          <w:tcPr>
            <w:tcW w:w="330" w:type="pct"/>
            <w:tcBorders>
              <w:top w:val="nil"/>
              <w:left w:val="nil"/>
              <w:bottom w:val="single" w:sz="4" w:space="0" w:color="auto"/>
              <w:right w:val="single" w:sz="4" w:space="0" w:color="auto"/>
            </w:tcBorders>
            <w:shd w:val="clear" w:color="auto" w:fill="auto"/>
            <w:vAlign w:val="center"/>
            <w:hideMark/>
          </w:tcPr>
          <w:p w14:paraId="53C3D4B1" w14:textId="18384A77"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1088,3</w:t>
            </w:r>
          </w:p>
        </w:tc>
        <w:tc>
          <w:tcPr>
            <w:tcW w:w="330" w:type="pct"/>
            <w:tcBorders>
              <w:top w:val="nil"/>
              <w:left w:val="nil"/>
              <w:bottom w:val="single" w:sz="4" w:space="0" w:color="auto"/>
              <w:right w:val="single" w:sz="4" w:space="0" w:color="auto"/>
            </w:tcBorders>
            <w:shd w:val="clear" w:color="auto" w:fill="auto"/>
            <w:vAlign w:val="center"/>
            <w:hideMark/>
          </w:tcPr>
          <w:p w14:paraId="1AC35E99" w14:textId="45C2193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1088,3</w:t>
            </w:r>
          </w:p>
        </w:tc>
        <w:tc>
          <w:tcPr>
            <w:tcW w:w="330" w:type="pct"/>
            <w:tcBorders>
              <w:top w:val="nil"/>
              <w:left w:val="nil"/>
              <w:bottom w:val="single" w:sz="4" w:space="0" w:color="auto"/>
              <w:right w:val="single" w:sz="4" w:space="0" w:color="auto"/>
            </w:tcBorders>
            <w:shd w:val="clear" w:color="auto" w:fill="auto"/>
            <w:vAlign w:val="center"/>
            <w:hideMark/>
          </w:tcPr>
          <w:p w14:paraId="5410D452" w14:textId="7912A00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1109,5</w:t>
            </w:r>
          </w:p>
        </w:tc>
        <w:tc>
          <w:tcPr>
            <w:tcW w:w="330" w:type="pct"/>
            <w:tcBorders>
              <w:top w:val="nil"/>
              <w:left w:val="nil"/>
              <w:bottom w:val="single" w:sz="4" w:space="0" w:color="auto"/>
              <w:right w:val="single" w:sz="4" w:space="0" w:color="auto"/>
            </w:tcBorders>
            <w:shd w:val="clear" w:color="auto" w:fill="auto"/>
            <w:vAlign w:val="center"/>
            <w:hideMark/>
          </w:tcPr>
          <w:p w14:paraId="24AE253B" w14:textId="16B0E7E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1109,5</w:t>
            </w:r>
          </w:p>
        </w:tc>
      </w:tr>
      <w:tr w:rsidR="00C74605" w:rsidRPr="00C74605" w14:paraId="40FD515A"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51FE7F26"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Затрачено топлива на выработку тепловой энергии</w:t>
            </w:r>
          </w:p>
        </w:tc>
        <w:tc>
          <w:tcPr>
            <w:tcW w:w="316" w:type="pct"/>
            <w:tcBorders>
              <w:top w:val="nil"/>
              <w:left w:val="nil"/>
              <w:bottom w:val="single" w:sz="4" w:space="0" w:color="000000"/>
              <w:right w:val="nil"/>
            </w:tcBorders>
            <w:shd w:val="clear" w:color="auto" w:fill="auto"/>
            <w:vAlign w:val="center"/>
            <w:hideMark/>
          </w:tcPr>
          <w:p w14:paraId="2B60AF05"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 xml:space="preserve">тыс. т </w:t>
            </w:r>
            <w:proofErr w:type="spellStart"/>
            <w:r w:rsidRPr="00C74605">
              <w:rPr>
                <w:sz w:val="16"/>
                <w:szCs w:val="16"/>
                <w:lang w:bidi="ar-SA"/>
              </w:rPr>
              <w:t>у.</w:t>
            </w:r>
            <w:proofErr w:type="gramStart"/>
            <w:r w:rsidRPr="00C74605">
              <w:rPr>
                <w:sz w:val="16"/>
                <w:szCs w:val="16"/>
                <w:lang w:bidi="ar-SA"/>
              </w:rPr>
              <w:t>т</w:t>
            </w:r>
            <w:proofErr w:type="spellEnd"/>
            <w:proofErr w:type="gramEnd"/>
            <w:r w:rsidRPr="00C74605">
              <w:rPr>
                <w:sz w:val="16"/>
                <w:szCs w:val="16"/>
                <w:lang w:bidi="ar-SA"/>
              </w:rPr>
              <w:t>.</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372720F8" w14:textId="75C3377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162,9</w:t>
            </w:r>
          </w:p>
        </w:tc>
        <w:tc>
          <w:tcPr>
            <w:tcW w:w="325" w:type="pct"/>
            <w:tcBorders>
              <w:top w:val="nil"/>
              <w:left w:val="nil"/>
              <w:bottom w:val="single" w:sz="4" w:space="0" w:color="auto"/>
              <w:right w:val="single" w:sz="4" w:space="0" w:color="auto"/>
            </w:tcBorders>
            <w:shd w:val="clear" w:color="auto" w:fill="auto"/>
            <w:vAlign w:val="center"/>
            <w:hideMark/>
          </w:tcPr>
          <w:p w14:paraId="73288EE0" w14:textId="4EACA466"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163,3</w:t>
            </w:r>
          </w:p>
        </w:tc>
        <w:tc>
          <w:tcPr>
            <w:tcW w:w="325" w:type="pct"/>
            <w:tcBorders>
              <w:top w:val="nil"/>
              <w:left w:val="nil"/>
              <w:bottom w:val="single" w:sz="4" w:space="0" w:color="auto"/>
              <w:right w:val="single" w:sz="4" w:space="0" w:color="auto"/>
            </w:tcBorders>
            <w:shd w:val="clear" w:color="auto" w:fill="auto"/>
            <w:vAlign w:val="center"/>
            <w:hideMark/>
          </w:tcPr>
          <w:p w14:paraId="75FE1DD5" w14:textId="393C538B"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169,2</w:t>
            </w:r>
          </w:p>
        </w:tc>
        <w:tc>
          <w:tcPr>
            <w:tcW w:w="325" w:type="pct"/>
            <w:tcBorders>
              <w:top w:val="nil"/>
              <w:left w:val="nil"/>
              <w:bottom w:val="single" w:sz="4" w:space="0" w:color="auto"/>
              <w:right w:val="single" w:sz="4" w:space="0" w:color="auto"/>
            </w:tcBorders>
            <w:shd w:val="clear" w:color="auto" w:fill="auto"/>
            <w:vAlign w:val="center"/>
            <w:hideMark/>
          </w:tcPr>
          <w:p w14:paraId="30CB7B53" w14:textId="5C5DFAF5"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169,7</w:t>
            </w:r>
          </w:p>
        </w:tc>
        <w:tc>
          <w:tcPr>
            <w:tcW w:w="330" w:type="pct"/>
            <w:tcBorders>
              <w:top w:val="nil"/>
              <w:left w:val="nil"/>
              <w:bottom w:val="single" w:sz="4" w:space="0" w:color="auto"/>
              <w:right w:val="single" w:sz="4" w:space="0" w:color="auto"/>
            </w:tcBorders>
            <w:shd w:val="clear" w:color="auto" w:fill="auto"/>
            <w:vAlign w:val="center"/>
            <w:hideMark/>
          </w:tcPr>
          <w:p w14:paraId="0946FE3D" w14:textId="45EF5E5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171,4</w:t>
            </w:r>
          </w:p>
        </w:tc>
        <w:tc>
          <w:tcPr>
            <w:tcW w:w="330" w:type="pct"/>
            <w:tcBorders>
              <w:top w:val="nil"/>
              <w:left w:val="nil"/>
              <w:bottom w:val="single" w:sz="4" w:space="0" w:color="auto"/>
              <w:right w:val="single" w:sz="4" w:space="0" w:color="auto"/>
            </w:tcBorders>
            <w:shd w:val="clear" w:color="auto" w:fill="auto"/>
            <w:vAlign w:val="center"/>
            <w:hideMark/>
          </w:tcPr>
          <w:p w14:paraId="039430E5" w14:textId="3DC56C45"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181,6</w:t>
            </w:r>
          </w:p>
        </w:tc>
        <w:tc>
          <w:tcPr>
            <w:tcW w:w="330" w:type="pct"/>
            <w:tcBorders>
              <w:top w:val="nil"/>
              <w:left w:val="nil"/>
              <w:bottom w:val="single" w:sz="4" w:space="0" w:color="auto"/>
              <w:right w:val="single" w:sz="4" w:space="0" w:color="auto"/>
            </w:tcBorders>
            <w:shd w:val="clear" w:color="auto" w:fill="auto"/>
            <w:vAlign w:val="center"/>
            <w:hideMark/>
          </w:tcPr>
          <w:p w14:paraId="672486A6" w14:textId="3A14DF76"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186,1</w:t>
            </w:r>
          </w:p>
        </w:tc>
        <w:tc>
          <w:tcPr>
            <w:tcW w:w="330" w:type="pct"/>
            <w:tcBorders>
              <w:top w:val="nil"/>
              <w:left w:val="nil"/>
              <w:bottom w:val="single" w:sz="4" w:space="0" w:color="auto"/>
              <w:right w:val="single" w:sz="4" w:space="0" w:color="auto"/>
            </w:tcBorders>
            <w:shd w:val="clear" w:color="auto" w:fill="auto"/>
            <w:vAlign w:val="center"/>
            <w:hideMark/>
          </w:tcPr>
          <w:p w14:paraId="7F4E76C0" w14:textId="5F506920"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188,1</w:t>
            </w:r>
          </w:p>
        </w:tc>
        <w:tc>
          <w:tcPr>
            <w:tcW w:w="330" w:type="pct"/>
            <w:tcBorders>
              <w:top w:val="nil"/>
              <w:left w:val="nil"/>
              <w:bottom w:val="single" w:sz="4" w:space="0" w:color="auto"/>
              <w:right w:val="single" w:sz="4" w:space="0" w:color="auto"/>
            </w:tcBorders>
            <w:shd w:val="clear" w:color="auto" w:fill="auto"/>
            <w:vAlign w:val="center"/>
            <w:hideMark/>
          </w:tcPr>
          <w:p w14:paraId="002EABE6" w14:textId="1C95876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190,4</w:t>
            </w:r>
          </w:p>
        </w:tc>
        <w:tc>
          <w:tcPr>
            <w:tcW w:w="330" w:type="pct"/>
            <w:tcBorders>
              <w:top w:val="nil"/>
              <w:left w:val="nil"/>
              <w:bottom w:val="single" w:sz="4" w:space="0" w:color="auto"/>
              <w:right w:val="single" w:sz="4" w:space="0" w:color="auto"/>
            </w:tcBorders>
            <w:shd w:val="clear" w:color="auto" w:fill="auto"/>
            <w:vAlign w:val="center"/>
            <w:hideMark/>
          </w:tcPr>
          <w:p w14:paraId="19854BAE" w14:textId="3CF94C7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190,3</w:t>
            </w:r>
          </w:p>
        </w:tc>
        <w:tc>
          <w:tcPr>
            <w:tcW w:w="330" w:type="pct"/>
            <w:tcBorders>
              <w:top w:val="nil"/>
              <w:left w:val="nil"/>
              <w:bottom w:val="single" w:sz="4" w:space="0" w:color="auto"/>
              <w:right w:val="single" w:sz="4" w:space="0" w:color="auto"/>
            </w:tcBorders>
            <w:shd w:val="clear" w:color="auto" w:fill="auto"/>
            <w:vAlign w:val="center"/>
            <w:hideMark/>
          </w:tcPr>
          <w:p w14:paraId="29B523BC" w14:textId="00B779F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193,5</w:t>
            </w:r>
          </w:p>
        </w:tc>
        <w:tc>
          <w:tcPr>
            <w:tcW w:w="330" w:type="pct"/>
            <w:tcBorders>
              <w:top w:val="nil"/>
              <w:left w:val="nil"/>
              <w:bottom w:val="single" w:sz="4" w:space="0" w:color="auto"/>
              <w:right w:val="single" w:sz="4" w:space="0" w:color="auto"/>
            </w:tcBorders>
            <w:shd w:val="clear" w:color="auto" w:fill="auto"/>
            <w:vAlign w:val="center"/>
            <w:hideMark/>
          </w:tcPr>
          <w:p w14:paraId="2528BD1E" w14:textId="0AF8754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193,4</w:t>
            </w:r>
          </w:p>
        </w:tc>
      </w:tr>
      <w:tr w:rsidR="00C74605" w:rsidRPr="00C74605" w14:paraId="0A4F9F9B"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5126C316"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Сырье, основные материалы</w:t>
            </w:r>
          </w:p>
        </w:tc>
        <w:tc>
          <w:tcPr>
            <w:tcW w:w="316" w:type="pct"/>
            <w:tcBorders>
              <w:top w:val="nil"/>
              <w:left w:val="nil"/>
              <w:bottom w:val="single" w:sz="4" w:space="0" w:color="000000"/>
              <w:right w:val="nil"/>
            </w:tcBorders>
            <w:shd w:val="clear" w:color="auto" w:fill="auto"/>
            <w:vAlign w:val="center"/>
            <w:hideMark/>
          </w:tcPr>
          <w:p w14:paraId="5716F137"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2630BD19" w14:textId="2116F410"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3298,9</w:t>
            </w:r>
          </w:p>
        </w:tc>
        <w:tc>
          <w:tcPr>
            <w:tcW w:w="325" w:type="pct"/>
            <w:tcBorders>
              <w:top w:val="nil"/>
              <w:left w:val="nil"/>
              <w:bottom w:val="single" w:sz="4" w:space="0" w:color="auto"/>
              <w:right w:val="single" w:sz="4" w:space="0" w:color="auto"/>
            </w:tcBorders>
            <w:shd w:val="clear" w:color="auto" w:fill="auto"/>
            <w:vAlign w:val="center"/>
            <w:hideMark/>
          </w:tcPr>
          <w:p w14:paraId="36D3340F" w14:textId="2A16E7A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3417,7</w:t>
            </w:r>
          </w:p>
        </w:tc>
        <w:tc>
          <w:tcPr>
            <w:tcW w:w="325" w:type="pct"/>
            <w:tcBorders>
              <w:top w:val="nil"/>
              <w:left w:val="nil"/>
              <w:bottom w:val="single" w:sz="4" w:space="0" w:color="auto"/>
              <w:right w:val="single" w:sz="4" w:space="0" w:color="auto"/>
            </w:tcBorders>
            <w:shd w:val="clear" w:color="auto" w:fill="auto"/>
            <w:vAlign w:val="center"/>
            <w:hideMark/>
          </w:tcPr>
          <w:p w14:paraId="5F810454" w14:textId="65B73FB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3540,7</w:t>
            </w:r>
          </w:p>
        </w:tc>
        <w:tc>
          <w:tcPr>
            <w:tcW w:w="325" w:type="pct"/>
            <w:tcBorders>
              <w:top w:val="nil"/>
              <w:left w:val="nil"/>
              <w:bottom w:val="single" w:sz="4" w:space="0" w:color="auto"/>
              <w:right w:val="single" w:sz="4" w:space="0" w:color="auto"/>
            </w:tcBorders>
            <w:shd w:val="clear" w:color="auto" w:fill="auto"/>
            <w:vAlign w:val="center"/>
            <w:hideMark/>
          </w:tcPr>
          <w:p w14:paraId="73900565" w14:textId="421F3833"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3689,4</w:t>
            </w:r>
          </w:p>
        </w:tc>
        <w:tc>
          <w:tcPr>
            <w:tcW w:w="330" w:type="pct"/>
            <w:tcBorders>
              <w:top w:val="nil"/>
              <w:left w:val="nil"/>
              <w:bottom w:val="single" w:sz="4" w:space="0" w:color="auto"/>
              <w:right w:val="single" w:sz="4" w:space="0" w:color="auto"/>
            </w:tcBorders>
            <w:shd w:val="clear" w:color="auto" w:fill="auto"/>
            <w:vAlign w:val="center"/>
            <w:hideMark/>
          </w:tcPr>
          <w:p w14:paraId="772BEFB2" w14:textId="3B216590"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3851,8</w:t>
            </w:r>
          </w:p>
        </w:tc>
        <w:tc>
          <w:tcPr>
            <w:tcW w:w="330" w:type="pct"/>
            <w:tcBorders>
              <w:top w:val="nil"/>
              <w:left w:val="nil"/>
              <w:bottom w:val="single" w:sz="4" w:space="0" w:color="auto"/>
              <w:right w:val="single" w:sz="4" w:space="0" w:color="auto"/>
            </w:tcBorders>
            <w:shd w:val="clear" w:color="auto" w:fill="auto"/>
            <w:vAlign w:val="center"/>
            <w:hideMark/>
          </w:tcPr>
          <w:p w14:paraId="6B97712E" w14:textId="01647BD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4025,1</w:t>
            </w:r>
          </w:p>
        </w:tc>
        <w:tc>
          <w:tcPr>
            <w:tcW w:w="330" w:type="pct"/>
            <w:tcBorders>
              <w:top w:val="nil"/>
              <w:left w:val="nil"/>
              <w:bottom w:val="single" w:sz="4" w:space="0" w:color="auto"/>
              <w:right w:val="single" w:sz="4" w:space="0" w:color="auto"/>
            </w:tcBorders>
            <w:shd w:val="clear" w:color="auto" w:fill="auto"/>
            <w:vAlign w:val="center"/>
            <w:hideMark/>
          </w:tcPr>
          <w:p w14:paraId="2BDDD2BF" w14:textId="395EF7D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4198,2</w:t>
            </w:r>
          </w:p>
        </w:tc>
        <w:tc>
          <w:tcPr>
            <w:tcW w:w="330" w:type="pct"/>
            <w:tcBorders>
              <w:top w:val="nil"/>
              <w:left w:val="nil"/>
              <w:bottom w:val="single" w:sz="4" w:space="0" w:color="auto"/>
              <w:right w:val="single" w:sz="4" w:space="0" w:color="auto"/>
            </w:tcBorders>
            <w:shd w:val="clear" w:color="auto" w:fill="auto"/>
            <w:vAlign w:val="center"/>
            <w:hideMark/>
          </w:tcPr>
          <w:p w14:paraId="77EAA58D" w14:textId="1F585B27"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4374,5</w:t>
            </w:r>
          </w:p>
        </w:tc>
        <w:tc>
          <w:tcPr>
            <w:tcW w:w="330" w:type="pct"/>
            <w:tcBorders>
              <w:top w:val="nil"/>
              <w:left w:val="nil"/>
              <w:bottom w:val="single" w:sz="4" w:space="0" w:color="auto"/>
              <w:right w:val="single" w:sz="4" w:space="0" w:color="auto"/>
            </w:tcBorders>
            <w:shd w:val="clear" w:color="auto" w:fill="auto"/>
            <w:vAlign w:val="center"/>
            <w:hideMark/>
          </w:tcPr>
          <w:p w14:paraId="7FDE0CF4" w14:textId="6EC4B59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4562,6</w:t>
            </w:r>
          </w:p>
        </w:tc>
        <w:tc>
          <w:tcPr>
            <w:tcW w:w="330" w:type="pct"/>
            <w:tcBorders>
              <w:top w:val="nil"/>
              <w:left w:val="nil"/>
              <w:bottom w:val="single" w:sz="4" w:space="0" w:color="auto"/>
              <w:right w:val="single" w:sz="4" w:space="0" w:color="auto"/>
            </w:tcBorders>
            <w:shd w:val="clear" w:color="auto" w:fill="auto"/>
            <w:vAlign w:val="center"/>
            <w:hideMark/>
          </w:tcPr>
          <w:p w14:paraId="04A3DADD" w14:textId="7FDC9577"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4758,8</w:t>
            </w:r>
          </w:p>
        </w:tc>
        <w:tc>
          <w:tcPr>
            <w:tcW w:w="330" w:type="pct"/>
            <w:tcBorders>
              <w:top w:val="nil"/>
              <w:left w:val="nil"/>
              <w:bottom w:val="single" w:sz="4" w:space="0" w:color="auto"/>
              <w:right w:val="single" w:sz="4" w:space="0" w:color="auto"/>
            </w:tcBorders>
            <w:shd w:val="clear" w:color="auto" w:fill="auto"/>
            <w:vAlign w:val="center"/>
            <w:hideMark/>
          </w:tcPr>
          <w:p w14:paraId="1D100B42" w14:textId="72D5E9F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4963,4</w:t>
            </w:r>
          </w:p>
        </w:tc>
        <w:tc>
          <w:tcPr>
            <w:tcW w:w="330" w:type="pct"/>
            <w:tcBorders>
              <w:top w:val="nil"/>
              <w:left w:val="nil"/>
              <w:bottom w:val="single" w:sz="4" w:space="0" w:color="auto"/>
              <w:right w:val="single" w:sz="4" w:space="0" w:color="auto"/>
            </w:tcBorders>
            <w:shd w:val="clear" w:color="auto" w:fill="auto"/>
            <w:vAlign w:val="center"/>
            <w:hideMark/>
          </w:tcPr>
          <w:p w14:paraId="0B8C9495" w14:textId="0260547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5176,8</w:t>
            </w:r>
          </w:p>
        </w:tc>
      </w:tr>
      <w:tr w:rsidR="00C74605" w:rsidRPr="00C74605" w14:paraId="2037CB56"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2BAABE20"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Общепроизводственные расходы</w:t>
            </w:r>
          </w:p>
        </w:tc>
        <w:tc>
          <w:tcPr>
            <w:tcW w:w="316" w:type="pct"/>
            <w:tcBorders>
              <w:top w:val="nil"/>
              <w:left w:val="nil"/>
              <w:bottom w:val="single" w:sz="4" w:space="0" w:color="000000"/>
              <w:right w:val="nil"/>
            </w:tcBorders>
            <w:shd w:val="clear" w:color="auto" w:fill="auto"/>
            <w:vAlign w:val="center"/>
            <w:hideMark/>
          </w:tcPr>
          <w:p w14:paraId="504C89AC"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234A603B" w14:textId="37AA9765"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46612,0</w:t>
            </w:r>
          </w:p>
        </w:tc>
        <w:tc>
          <w:tcPr>
            <w:tcW w:w="325" w:type="pct"/>
            <w:tcBorders>
              <w:top w:val="nil"/>
              <w:left w:val="nil"/>
              <w:bottom w:val="single" w:sz="4" w:space="0" w:color="auto"/>
              <w:right w:val="single" w:sz="4" w:space="0" w:color="auto"/>
            </w:tcBorders>
            <w:shd w:val="clear" w:color="auto" w:fill="auto"/>
            <w:vAlign w:val="center"/>
            <w:hideMark/>
          </w:tcPr>
          <w:p w14:paraId="775A7B9E" w14:textId="69FFDB0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48290,0</w:t>
            </w:r>
          </w:p>
        </w:tc>
        <w:tc>
          <w:tcPr>
            <w:tcW w:w="325" w:type="pct"/>
            <w:tcBorders>
              <w:top w:val="nil"/>
              <w:left w:val="nil"/>
              <w:bottom w:val="single" w:sz="4" w:space="0" w:color="auto"/>
              <w:right w:val="single" w:sz="4" w:space="0" w:color="auto"/>
            </w:tcBorders>
            <w:shd w:val="clear" w:color="auto" w:fill="auto"/>
            <w:vAlign w:val="center"/>
            <w:hideMark/>
          </w:tcPr>
          <w:p w14:paraId="6545417A" w14:textId="6A525CF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50028,5</w:t>
            </w:r>
          </w:p>
        </w:tc>
        <w:tc>
          <w:tcPr>
            <w:tcW w:w="325" w:type="pct"/>
            <w:tcBorders>
              <w:top w:val="nil"/>
              <w:left w:val="nil"/>
              <w:bottom w:val="single" w:sz="4" w:space="0" w:color="auto"/>
              <w:right w:val="single" w:sz="4" w:space="0" w:color="auto"/>
            </w:tcBorders>
            <w:shd w:val="clear" w:color="auto" w:fill="auto"/>
            <w:vAlign w:val="center"/>
            <w:hideMark/>
          </w:tcPr>
          <w:p w14:paraId="2CEDC082" w14:textId="658F3B44"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52129,7</w:t>
            </w:r>
          </w:p>
        </w:tc>
        <w:tc>
          <w:tcPr>
            <w:tcW w:w="330" w:type="pct"/>
            <w:tcBorders>
              <w:top w:val="nil"/>
              <w:left w:val="nil"/>
              <w:bottom w:val="single" w:sz="4" w:space="0" w:color="auto"/>
              <w:right w:val="single" w:sz="4" w:space="0" w:color="auto"/>
            </w:tcBorders>
            <w:shd w:val="clear" w:color="auto" w:fill="auto"/>
            <w:vAlign w:val="center"/>
            <w:hideMark/>
          </w:tcPr>
          <w:p w14:paraId="37FF173D" w14:textId="60C106F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54423,4</w:t>
            </w:r>
          </w:p>
        </w:tc>
        <w:tc>
          <w:tcPr>
            <w:tcW w:w="330" w:type="pct"/>
            <w:tcBorders>
              <w:top w:val="nil"/>
              <w:left w:val="nil"/>
              <w:bottom w:val="single" w:sz="4" w:space="0" w:color="auto"/>
              <w:right w:val="single" w:sz="4" w:space="0" w:color="auto"/>
            </w:tcBorders>
            <w:shd w:val="clear" w:color="auto" w:fill="auto"/>
            <w:vAlign w:val="center"/>
            <w:hideMark/>
          </w:tcPr>
          <w:p w14:paraId="502B5B19" w14:textId="7F9B12F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56872,4</w:t>
            </w:r>
          </w:p>
        </w:tc>
        <w:tc>
          <w:tcPr>
            <w:tcW w:w="330" w:type="pct"/>
            <w:tcBorders>
              <w:top w:val="nil"/>
              <w:left w:val="nil"/>
              <w:bottom w:val="single" w:sz="4" w:space="0" w:color="auto"/>
              <w:right w:val="single" w:sz="4" w:space="0" w:color="auto"/>
            </w:tcBorders>
            <w:shd w:val="clear" w:color="auto" w:fill="auto"/>
            <w:vAlign w:val="center"/>
            <w:hideMark/>
          </w:tcPr>
          <w:p w14:paraId="2A52A30D" w14:textId="6326542B"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59317,9</w:t>
            </w:r>
          </w:p>
        </w:tc>
        <w:tc>
          <w:tcPr>
            <w:tcW w:w="330" w:type="pct"/>
            <w:tcBorders>
              <w:top w:val="nil"/>
              <w:left w:val="nil"/>
              <w:bottom w:val="single" w:sz="4" w:space="0" w:color="auto"/>
              <w:right w:val="single" w:sz="4" w:space="0" w:color="auto"/>
            </w:tcBorders>
            <w:shd w:val="clear" w:color="auto" w:fill="auto"/>
            <w:vAlign w:val="center"/>
            <w:hideMark/>
          </w:tcPr>
          <w:p w14:paraId="3F4602D0" w14:textId="1F47B493"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61809,3</w:t>
            </w:r>
          </w:p>
        </w:tc>
        <w:tc>
          <w:tcPr>
            <w:tcW w:w="330" w:type="pct"/>
            <w:tcBorders>
              <w:top w:val="nil"/>
              <w:left w:val="nil"/>
              <w:bottom w:val="single" w:sz="4" w:space="0" w:color="auto"/>
              <w:right w:val="single" w:sz="4" w:space="0" w:color="auto"/>
            </w:tcBorders>
            <w:shd w:val="clear" w:color="auto" w:fill="auto"/>
            <w:vAlign w:val="center"/>
            <w:hideMark/>
          </w:tcPr>
          <w:p w14:paraId="7BE6BE46" w14:textId="6E77F74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64467,1</w:t>
            </w:r>
          </w:p>
        </w:tc>
        <w:tc>
          <w:tcPr>
            <w:tcW w:w="330" w:type="pct"/>
            <w:tcBorders>
              <w:top w:val="nil"/>
              <w:left w:val="nil"/>
              <w:bottom w:val="single" w:sz="4" w:space="0" w:color="auto"/>
              <w:right w:val="single" w:sz="4" w:space="0" w:color="auto"/>
            </w:tcBorders>
            <w:shd w:val="clear" w:color="auto" w:fill="auto"/>
            <w:vAlign w:val="center"/>
            <w:hideMark/>
          </w:tcPr>
          <w:p w14:paraId="5E1E8607" w14:textId="0DA39613"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67239,2</w:t>
            </w:r>
          </w:p>
        </w:tc>
        <w:tc>
          <w:tcPr>
            <w:tcW w:w="330" w:type="pct"/>
            <w:tcBorders>
              <w:top w:val="nil"/>
              <w:left w:val="nil"/>
              <w:bottom w:val="single" w:sz="4" w:space="0" w:color="auto"/>
              <w:right w:val="single" w:sz="4" w:space="0" w:color="auto"/>
            </w:tcBorders>
            <w:shd w:val="clear" w:color="auto" w:fill="auto"/>
            <w:vAlign w:val="center"/>
            <w:hideMark/>
          </w:tcPr>
          <w:p w14:paraId="5408AB76" w14:textId="23929E9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70130,5</w:t>
            </w:r>
          </w:p>
        </w:tc>
        <w:tc>
          <w:tcPr>
            <w:tcW w:w="330" w:type="pct"/>
            <w:tcBorders>
              <w:top w:val="nil"/>
              <w:left w:val="nil"/>
              <w:bottom w:val="single" w:sz="4" w:space="0" w:color="auto"/>
              <w:right w:val="single" w:sz="4" w:space="0" w:color="auto"/>
            </w:tcBorders>
            <w:shd w:val="clear" w:color="auto" w:fill="auto"/>
            <w:vAlign w:val="center"/>
            <w:hideMark/>
          </w:tcPr>
          <w:p w14:paraId="6BA69D70" w14:textId="4C2124DC"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73146,1</w:t>
            </w:r>
          </w:p>
        </w:tc>
      </w:tr>
      <w:tr w:rsidR="00C74605" w:rsidRPr="00C74605" w14:paraId="46798494"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17805A11"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Общехозяйственные расходы, в том числе:</w:t>
            </w:r>
          </w:p>
        </w:tc>
        <w:tc>
          <w:tcPr>
            <w:tcW w:w="316" w:type="pct"/>
            <w:tcBorders>
              <w:top w:val="nil"/>
              <w:left w:val="nil"/>
              <w:bottom w:val="single" w:sz="4" w:space="0" w:color="000000"/>
              <w:right w:val="nil"/>
            </w:tcBorders>
            <w:shd w:val="clear" w:color="auto" w:fill="auto"/>
            <w:vAlign w:val="center"/>
            <w:hideMark/>
          </w:tcPr>
          <w:p w14:paraId="320BFE04"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111CB001" w14:textId="606E6705"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31318,9</w:t>
            </w:r>
          </w:p>
        </w:tc>
        <w:tc>
          <w:tcPr>
            <w:tcW w:w="325" w:type="pct"/>
            <w:tcBorders>
              <w:top w:val="nil"/>
              <w:left w:val="nil"/>
              <w:bottom w:val="single" w:sz="4" w:space="0" w:color="auto"/>
              <w:right w:val="single" w:sz="4" w:space="0" w:color="auto"/>
            </w:tcBorders>
            <w:shd w:val="clear" w:color="auto" w:fill="auto"/>
            <w:vAlign w:val="center"/>
            <w:hideMark/>
          </w:tcPr>
          <w:p w14:paraId="1498D3F5" w14:textId="08AE2E5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32446,4</w:t>
            </w:r>
          </w:p>
        </w:tc>
        <w:tc>
          <w:tcPr>
            <w:tcW w:w="325" w:type="pct"/>
            <w:tcBorders>
              <w:top w:val="nil"/>
              <w:left w:val="nil"/>
              <w:bottom w:val="single" w:sz="4" w:space="0" w:color="auto"/>
              <w:right w:val="single" w:sz="4" w:space="0" w:color="auto"/>
            </w:tcBorders>
            <w:shd w:val="clear" w:color="auto" w:fill="auto"/>
            <w:vAlign w:val="center"/>
            <w:hideMark/>
          </w:tcPr>
          <w:p w14:paraId="46081D51" w14:textId="274B9BDC"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33614,5</w:t>
            </w:r>
          </w:p>
        </w:tc>
        <w:tc>
          <w:tcPr>
            <w:tcW w:w="325" w:type="pct"/>
            <w:tcBorders>
              <w:top w:val="nil"/>
              <w:left w:val="nil"/>
              <w:bottom w:val="single" w:sz="4" w:space="0" w:color="auto"/>
              <w:right w:val="single" w:sz="4" w:space="0" w:color="auto"/>
            </w:tcBorders>
            <w:shd w:val="clear" w:color="auto" w:fill="auto"/>
            <w:vAlign w:val="center"/>
            <w:hideMark/>
          </w:tcPr>
          <w:p w14:paraId="405998EC" w14:textId="17B21540"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35026,3</w:t>
            </w:r>
          </w:p>
        </w:tc>
        <w:tc>
          <w:tcPr>
            <w:tcW w:w="330" w:type="pct"/>
            <w:tcBorders>
              <w:top w:val="nil"/>
              <w:left w:val="nil"/>
              <w:bottom w:val="single" w:sz="4" w:space="0" w:color="auto"/>
              <w:right w:val="single" w:sz="4" w:space="0" w:color="auto"/>
            </w:tcBorders>
            <w:shd w:val="clear" w:color="auto" w:fill="auto"/>
            <w:vAlign w:val="center"/>
            <w:hideMark/>
          </w:tcPr>
          <w:p w14:paraId="484C702C" w14:textId="00043695"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36567,4</w:t>
            </w:r>
          </w:p>
        </w:tc>
        <w:tc>
          <w:tcPr>
            <w:tcW w:w="330" w:type="pct"/>
            <w:tcBorders>
              <w:top w:val="nil"/>
              <w:left w:val="nil"/>
              <w:bottom w:val="single" w:sz="4" w:space="0" w:color="auto"/>
              <w:right w:val="single" w:sz="4" w:space="0" w:color="auto"/>
            </w:tcBorders>
            <w:shd w:val="clear" w:color="auto" w:fill="auto"/>
            <w:vAlign w:val="center"/>
            <w:hideMark/>
          </w:tcPr>
          <w:p w14:paraId="37782B0A" w14:textId="1486CC4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38213,0</w:t>
            </w:r>
          </w:p>
        </w:tc>
        <w:tc>
          <w:tcPr>
            <w:tcW w:w="330" w:type="pct"/>
            <w:tcBorders>
              <w:top w:val="nil"/>
              <w:left w:val="nil"/>
              <w:bottom w:val="single" w:sz="4" w:space="0" w:color="auto"/>
              <w:right w:val="single" w:sz="4" w:space="0" w:color="auto"/>
            </w:tcBorders>
            <w:shd w:val="clear" w:color="auto" w:fill="auto"/>
            <w:vAlign w:val="center"/>
            <w:hideMark/>
          </w:tcPr>
          <w:p w14:paraId="1817FD6B" w14:textId="6540C1DB"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39856,1</w:t>
            </w:r>
          </w:p>
        </w:tc>
        <w:tc>
          <w:tcPr>
            <w:tcW w:w="330" w:type="pct"/>
            <w:tcBorders>
              <w:top w:val="nil"/>
              <w:left w:val="nil"/>
              <w:bottom w:val="single" w:sz="4" w:space="0" w:color="auto"/>
              <w:right w:val="single" w:sz="4" w:space="0" w:color="auto"/>
            </w:tcBorders>
            <w:shd w:val="clear" w:color="auto" w:fill="auto"/>
            <w:vAlign w:val="center"/>
            <w:hideMark/>
          </w:tcPr>
          <w:p w14:paraId="6B61C317" w14:textId="14B0C5F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41530,1</w:t>
            </w:r>
          </w:p>
        </w:tc>
        <w:tc>
          <w:tcPr>
            <w:tcW w:w="330" w:type="pct"/>
            <w:tcBorders>
              <w:top w:val="nil"/>
              <w:left w:val="nil"/>
              <w:bottom w:val="single" w:sz="4" w:space="0" w:color="auto"/>
              <w:right w:val="single" w:sz="4" w:space="0" w:color="auto"/>
            </w:tcBorders>
            <w:shd w:val="clear" w:color="auto" w:fill="auto"/>
            <w:vAlign w:val="center"/>
            <w:hideMark/>
          </w:tcPr>
          <w:p w14:paraId="208645AA" w14:textId="7EAB234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43315,9</w:t>
            </w:r>
          </w:p>
        </w:tc>
        <w:tc>
          <w:tcPr>
            <w:tcW w:w="330" w:type="pct"/>
            <w:tcBorders>
              <w:top w:val="nil"/>
              <w:left w:val="nil"/>
              <w:bottom w:val="single" w:sz="4" w:space="0" w:color="auto"/>
              <w:right w:val="single" w:sz="4" w:space="0" w:color="auto"/>
            </w:tcBorders>
            <w:shd w:val="clear" w:color="auto" w:fill="auto"/>
            <w:vAlign w:val="center"/>
            <w:hideMark/>
          </w:tcPr>
          <w:p w14:paraId="5A2B4B6B" w14:textId="3FF6C21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45178,5</w:t>
            </w:r>
          </w:p>
        </w:tc>
        <w:tc>
          <w:tcPr>
            <w:tcW w:w="330" w:type="pct"/>
            <w:tcBorders>
              <w:top w:val="nil"/>
              <w:left w:val="nil"/>
              <w:bottom w:val="single" w:sz="4" w:space="0" w:color="auto"/>
              <w:right w:val="single" w:sz="4" w:space="0" w:color="auto"/>
            </w:tcBorders>
            <w:shd w:val="clear" w:color="auto" w:fill="auto"/>
            <w:vAlign w:val="center"/>
            <w:hideMark/>
          </w:tcPr>
          <w:p w14:paraId="49F93EB5" w14:textId="2245CA7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47121,1</w:t>
            </w:r>
          </w:p>
        </w:tc>
        <w:tc>
          <w:tcPr>
            <w:tcW w:w="330" w:type="pct"/>
            <w:tcBorders>
              <w:top w:val="nil"/>
              <w:left w:val="nil"/>
              <w:bottom w:val="single" w:sz="4" w:space="0" w:color="auto"/>
              <w:right w:val="single" w:sz="4" w:space="0" w:color="auto"/>
            </w:tcBorders>
            <w:shd w:val="clear" w:color="auto" w:fill="auto"/>
            <w:vAlign w:val="center"/>
            <w:hideMark/>
          </w:tcPr>
          <w:p w14:paraId="79E782BD" w14:textId="2D8632E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49147,3</w:t>
            </w:r>
          </w:p>
        </w:tc>
      </w:tr>
      <w:tr w:rsidR="00C74605" w:rsidRPr="00C74605" w14:paraId="4882E8B2"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3EDFEBB8"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Расходы на капитальный и текущий ремонт основных производственных средств</w:t>
            </w:r>
          </w:p>
        </w:tc>
        <w:tc>
          <w:tcPr>
            <w:tcW w:w="316" w:type="pct"/>
            <w:tcBorders>
              <w:top w:val="nil"/>
              <w:left w:val="nil"/>
              <w:bottom w:val="single" w:sz="4" w:space="0" w:color="000000"/>
              <w:right w:val="nil"/>
            </w:tcBorders>
            <w:shd w:val="clear" w:color="auto" w:fill="auto"/>
            <w:vAlign w:val="center"/>
            <w:hideMark/>
          </w:tcPr>
          <w:p w14:paraId="2F62D666"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7DC7D7C0" w14:textId="7F51A2A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2644,3</w:t>
            </w:r>
          </w:p>
        </w:tc>
        <w:tc>
          <w:tcPr>
            <w:tcW w:w="325" w:type="pct"/>
            <w:tcBorders>
              <w:top w:val="nil"/>
              <w:left w:val="nil"/>
              <w:bottom w:val="single" w:sz="4" w:space="0" w:color="auto"/>
              <w:right w:val="single" w:sz="4" w:space="0" w:color="auto"/>
            </w:tcBorders>
            <w:shd w:val="clear" w:color="auto" w:fill="auto"/>
            <w:vAlign w:val="center"/>
            <w:hideMark/>
          </w:tcPr>
          <w:p w14:paraId="76ACD2A3" w14:textId="610BF3A5"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2739,5</w:t>
            </w:r>
          </w:p>
        </w:tc>
        <w:tc>
          <w:tcPr>
            <w:tcW w:w="325" w:type="pct"/>
            <w:tcBorders>
              <w:top w:val="nil"/>
              <w:left w:val="nil"/>
              <w:bottom w:val="single" w:sz="4" w:space="0" w:color="auto"/>
              <w:right w:val="single" w:sz="4" w:space="0" w:color="auto"/>
            </w:tcBorders>
            <w:shd w:val="clear" w:color="auto" w:fill="auto"/>
            <w:vAlign w:val="center"/>
            <w:hideMark/>
          </w:tcPr>
          <w:p w14:paraId="5F19BB03" w14:textId="629C0094"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2838,1</w:t>
            </w:r>
          </w:p>
        </w:tc>
        <w:tc>
          <w:tcPr>
            <w:tcW w:w="325" w:type="pct"/>
            <w:tcBorders>
              <w:top w:val="nil"/>
              <w:left w:val="nil"/>
              <w:bottom w:val="single" w:sz="4" w:space="0" w:color="auto"/>
              <w:right w:val="single" w:sz="4" w:space="0" w:color="auto"/>
            </w:tcBorders>
            <w:shd w:val="clear" w:color="auto" w:fill="auto"/>
            <w:vAlign w:val="center"/>
            <w:hideMark/>
          </w:tcPr>
          <w:p w14:paraId="79284F68" w14:textId="44747F2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2957,3</w:t>
            </w:r>
          </w:p>
        </w:tc>
        <w:tc>
          <w:tcPr>
            <w:tcW w:w="330" w:type="pct"/>
            <w:tcBorders>
              <w:top w:val="nil"/>
              <w:left w:val="nil"/>
              <w:bottom w:val="single" w:sz="4" w:space="0" w:color="auto"/>
              <w:right w:val="single" w:sz="4" w:space="0" w:color="auto"/>
            </w:tcBorders>
            <w:shd w:val="clear" w:color="auto" w:fill="auto"/>
            <w:vAlign w:val="center"/>
            <w:hideMark/>
          </w:tcPr>
          <w:p w14:paraId="1A7B4983" w14:textId="68C41EE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3087,4</w:t>
            </w:r>
          </w:p>
        </w:tc>
        <w:tc>
          <w:tcPr>
            <w:tcW w:w="330" w:type="pct"/>
            <w:tcBorders>
              <w:top w:val="nil"/>
              <w:left w:val="nil"/>
              <w:bottom w:val="single" w:sz="4" w:space="0" w:color="auto"/>
              <w:right w:val="single" w:sz="4" w:space="0" w:color="auto"/>
            </w:tcBorders>
            <w:shd w:val="clear" w:color="auto" w:fill="auto"/>
            <w:vAlign w:val="center"/>
            <w:hideMark/>
          </w:tcPr>
          <w:p w14:paraId="06BFDC78" w14:textId="2775EA4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3226,4</w:t>
            </w:r>
          </w:p>
        </w:tc>
        <w:tc>
          <w:tcPr>
            <w:tcW w:w="330" w:type="pct"/>
            <w:tcBorders>
              <w:top w:val="nil"/>
              <w:left w:val="nil"/>
              <w:bottom w:val="single" w:sz="4" w:space="0" w:color="auto"/>
              <w:right w:val="single" w:sz="4" w:space="0" w:color="auto"/>
            </w:tcBorders>
            <w:shd w:val="clear" w:color="auto" w:fill="auto"/>
            <w:vAlign w:val="center"/>
            <w:hideMark/>
          </w:tcPr>
          <w:p w14:paraId="09798BB6" w14:textId="1B08EBF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3365,1</w:t>
            </w:r>
          </w:p>
        </w:tc>
        <w:tc>
          <w:tcPr>
            <w:tcW w:w="330" w:type="pct"/>
            <w:tcBorders>
              <w:top w:val="nil"/>
              <w:left w:val="nil"/>
              <w:bottom w:val="single" w:sz="4" w:space="0" w:color="auto"/>
              <w:right w:val="single" w:sz="4" w:space="0" w:color="auto"/>
            </w:tcBorders>
            <w:shd w:val="clear" w:color="auto" w:fill="auto"/>
            <w:vAlign w:val="center"/>
            <w:hideMark/>
          </w:tcPr>
          <w:p w14:paraId="16F18DBA" w14:textId="119D0AD7"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3506,4</w:t>
            </w:r>
          </w:p>
        </w:tc>
        <w:tc>
          <w:tcPr>
            <w:tcW w:w="330" w:type="pct"/>
            <w:tcBorders>
              <w:top w:val="nil"/>
              <w:left w:val="nil"/>
              <w:bottom w:val="single" w:sz="4" w:space="0" w:color="auto"/>
              <w:right w:val="single" w:sz="4" w:space="0" w:color="auto"/>
            </w:tcBorders>
            <w:shd w:val="clear" w:color="auto" w:fill="auto"/>
            <w:vAlign w:val="center"/>
            <w:hideMark/>
          </w:tcPr>
          <w:p w14:paraId="4BD6CC6C" w14:textId="5E84302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3657,2</w:t>
            </w:r>
          </w:p>
        </w:tc>
        <w:tc>
          <w:tcPr>
            <w:tcW w:w="330" w:type="pct"/>
            <w:tcBorders>
              <w:top w:val="nil"/>
              <w:left w:val="nil"/>
              <w:bottom w:val="single" w:sz="4" w:space="0" w:color="auto"/>
              <w:right w:val="single" w:sz="4" w:space="0" w:color="auto"/>
            </w:tcBorders>
            <w:shd w:val="clear" w:color="auto" w:fill="auto"/>
            <w:vAlign w:val="center"/>
            <w:hideMark/>
          </w:tcPr>
          <w:p w14:paraId="0A6D1963" w14:textId="34326C57"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3814,5</w:t>
            </w:r>
          </w:p>
        </w:tc>
        <w:tc>
          <w:tcPr>
            <w:tcW w:w="330" w:type="pct"/>
            <w:tcBorders>
              <w:top w:val="nil"/>
              <w:left w:val="nil"/>
              <w:bottom w:val="single" w:sz="4" w:space="0" w:color="auto"/>
              <w:right w:val="single" w:sz="4" w:space="0" w:color="auto"/>
            </w:tcBorders>
            <w:shd w:val="clear" w:color="auto" w:fill="auto"/>
            <w:vAlign w:val="center"/>
            <w:hideMark/>
          </w:tcPr>
          <w:p w14:paraId="1673AFC0" w14:textId="14286E7C"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3978,5</w:t>
            </w:r>
          </w:p>
        </w:tc>
        <w:tc>
          <w:tcPr>
            <w:tcW w:w="330" w:type="pct"/>
            <w:tcBorders>
              <w:top w:val="nil"/>
              <w:left w:val="nil"/>
              <w:bottom w:val="single" w:sz="4" w:space="0" w:color="auto"/>
              <w:right w:val="single" w:sz="4" w:space="0" w:color="auto"/>
            </w:tcBorders>
            <w:shd w:val="clear" w:color="auto" w:fill="auto"/>
            <w:vAlign w:val="center"/>
            <w:hideMark/>
          </w:tcPr>
          <w:p w14:paraId="6F2A28D9" w14:textId="5CD141E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4149,6</w:t>
            </w:r>
          </w:p>
        </w:tc>
      </w:tr>
      <w:tr w:rsidR="00C74605" w:rsidRPr="00C74605" w14:paraId="08EDD3A2"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6125BD31"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Расходы на топливо:</w:t>
            </w:r>
          </w:p>
        </w:tc>
        <w:tc>
          <w:tcPr>
            <w:tcW w:w="316" w:type="pct"/>
            <w:tcBorders>
              <w:top w:val="nil"/>
              <w:left w:val="nil"/>
              <w:bottom w:val="single" w:sz="4" w:space="0" w:color="000000"/>
              <w:right w:val="nil"/>
            </w:tcBorders>
            <w:shd w:val="clear" w:color="auto" w:fill="auto"/>
            <w:vAlign w:val="center"/>
            <w:hideMark/>
          </w:tcPr>
          <w:p w14:paraId="7FD7FA68"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1BAE606B" w14:textId="0FF4A67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636336,1</w:t>
            </w:r>
          </w:p>
        </w:tc>
        <w:tc>
          <w:tcPr>
            <w:tcW w:w="325" w:type="pct"/>
            <w:tcBorders>
              <w:top w:val="nil"/>
              <w:left w:val="nil"/>
              <w:bottom w:val="single" w:sz="4" w:space="0" w:color="auto"/>
              <w:right w:val="single" w:sz="4" w:space="0" w:color="auto"/>
            </w:tcBorders>
            <w:shd w:val="clear" w:color="auto" w:fill="auto"/>
            <w:vAlign w:val="center"/>
            <w:hideMark/>
          </w:tcPr>
          <w:p w14:paraId="0BB5AD6F" w14:textId="049998C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649819,1</w:t>
            </w:r>
          </w:p>
        </w:tc>
        <w:tc>
          <w:tcPr>
            <w:tcW w:w="325" w:type="pct"/>
            <w:tcBorders>
              <w:top w:val="nil"/>
              <w:left w:val="nil"/>
              <w:bottom w:val="single" w:sz="4" w:space="0" w:color="auto"/>
              <w:right w:val="single" w:sz="4" w:space="0" w:color="auto"/>
            </w:tcBorders>
            <w:shd w:val="clear" w:color="auto" w:fill="auto"/>
            <w:vAlign w:val="center"/>
            <w:hideMark/>
          </w:tcPr>
          <w:p w14:paraId="53CB3684" w14:textId="3901BCF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689417,0</w:t>
            </w:r>
          </w:p>
        </w:tc>
        <w:tc>
          <w:tcPr>
            <w:tcW w:w="325" w:type="pct"/>
            <w:tcBorders>
              <w:top w:val="nil"/>
              <w:left w:val="nil"/>
              <w:bottom w:val="single" w:sz="4" w:space="0" w:color="auto"/>
              <w:right w:val="single" w:sz="4" w:space="0" w:color="auto"/>
            </w:tcBorders>
            <w:shd w:val="clear" w:color="auto" w:fill="auto"/>
            <w:vAlign w:val="center"/>
            <w:hideMark/>
          </w:tcPr>
          <w:p w14:paraId="35F752D3" w14:textId="5472C1E3"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714271,4</w:t>
            </w:r>
          </w:p>
        </w:tc>
        <w:tc>
          <w:tcPr>
            <w:tcW w:w="330" w:type="pct"/>
            <w:tcBorders>
              <w:top w:val="nil"/>
              <w:left w:val="nil"/>
              <w:bottom w:val="single" w:sz="4" w:space="0" w:color="auto"/>
              <w:right w:val="single" w:sz="4" w:space="0" w:color="auto"/>
            </w:tcBorders>
            <w:shd w:val="clear" w:color="auto" w:fill="auto"/>
            <w:vAlign w:val="center"/>
            <w:hideMark/>
          </w:tcPr>
          <w:p w14:paraId="6C313F91" w14:textId="751437BB"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746809,4</w:t>
            </w:r>
          </w:p>
        </w:tc>
        <w:tc>
          <w:tcPr>
            <w:tcW w:w="330" w:type="pct"/>
            <w:tcBorders>
              <w:top w:val="nil"/>
              <w:left w:val="nil"/>
              <w:bottom w:val="single" w:sz="4" w:space="0" w:color="auto"/>
              <w:right w:val="single" w:sz="4" w:space="0" w:color="auto"/>
            </w:tcBorders>
            <w:shd w:val="clear" w:color="auto" w:fill="auto"/>
            <w:vAlign w:val="center"/>
            <w:hideMark/>
          </w:tcPr>
          <w:p w14:paraId="3860927D" w14:textId="6FE4C9A7"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822717,3</w:t>
            </w:r>
          </w:p>
        </w:tc>
        <w:tc>
          <w:tcPr>
            <w:tcW w:w="330" w:type="pct"/>
            <w:tcBorders>
              <w:top w:val="nil"/>
              <w:left w:val="nil"/>
              <w:bottom w:val="single" w:sz="4" w:space="0" w:color="auto"/>
              <w:right w:val="single" w:sz="4" w:space="0" w:color="auto"/>
            </w:tcBorders>
            <w:shd w:val="clear" w:color="auto" w:fill="auto"/>
            <w:vAlign w:val="center"/>
            <w:hideMark/>
          </w:tcPr>
          <w:p w14:paraId="6BE0A624" w14:textId="548AB6F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876223,2</w:t>
            </w:r>
          </w:p>
        </w:tc>
        <w:tc>
          <w:tcPr>
            <w:tcW w:w="330" w:type="pct"/>
            <w:tcBorders>
              <w:top w:val="nil"/>
              <w:left w:val="nil"/>
              <w:bottom w:val="single" w:sz="4" w:space="0" w:color="auto"/>
              <w:right w:val="single" w:sz="4" w:space="0" w:color="auto"/>
            </w:tcBorders>
            <w:shd w:val="clear" w:color="auto" w:fill="auto"/>
            <w:vAlign w:val="center"/>
            <w:hideMark/>
          </w:tcPr>
          <w:p w14:paraId="2452A007" w14:textId="7FD7942B"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918163,4</w:t>
            </w:r>
          </w:p>
        </w:tc>
        <w:tc>
          <w:tcPr>
            <w:tcW w:w="330" w:type="pct"/>
            <w:tcBorders>
              <w:top w:val="nil"/>
              <w:left w:val="nil"/>
              <w:bottom w:val="single" w:sz="4" w:space="0" w:color="auto"/>
              <w:right w:val="single" w:sz="4" w:space="0" w:color="auto"/>
            </w:tcBorders>
            <w:shd w:val="clear" w:color="auto" w:fill="auto"/>
            <w:vAlign w:val="center"/>
            <w:hideMark/>
          </w:tcPr>
          <w:p w14:paraId="10D1E438" w14:textId="488C913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964033,6</w:t>
            </w:r>
          </w:p>
        </w:tc>
        <w:tc>
          <w:tcPr>
            <w:tcW w:w="330" w:type="pct"/>
            <w:tcBorders>
              <w:top w:val="nil"/>
              <w:left w:val="nil"/>
              <w:bottom w:val="single" w:sz="4" w:space="0" w:color="auto"/>
              <w:right w:val="single" w:sz="4" w:space="0" w:color="auto"/>
            </w:tcBorders>
            <w:shd w:val="clear" w:color="auto" w:fill="auto"/>
            <w:vAlign w:val="center"/>
            <w:hideMark/>
          </w:tcPr>
          <w:p w14:paraId="5F2CEA3F" w14:textId="623C70EC"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997355,0</w:t>
            </w:r>
          </w:p>
        </w:tc>
        <w:tc>
          <w:tcPr>
            <w:tcW w:w="330" w:type="pct"/>
            <w:tcBorders>
              <w:top w:val="nil"/>
              <w:left w:val="nil"/>
              <w:bottom w:val="single" w:sz="4" w:space="0" w:color="auto"/>
              <w:right w:val="single" w:sz="4" w:space="0" w:color="auto"/>
            </w:tcBorders>
            <w:shd w:val="clear" w:color="auto" w:fill="auto"/>
            <w:vAlign w:val="center"/>
            <w:hideMark/>
          </w:tcPr>
          <w:p w14:paraId="59234BAD" w14:textId="7711003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1050469,0</w:t>
            </w:r>
          </w:p>
        </w:tc>
        <w:tc>
          <w:tcPr>
            <w:tcW w:w="330" w:type="pct"/>
            <w:tcBorders>
              <w:top w:val="nil"/>
              <w:left w:val="nil"/>
              <w:bottom w:val="single" w:sz="4" w:space="0" w:color="auto"/>
              <w:right w:val="single" w:sz="4" w:space="0" w:color="auto"/>
            </w:tcBorders>
            <w:shd w:val="clear" w:color="auto" w:fill="auto"/>
            <w:vAlign w:val="center"/>
            <w:hideMark/>
          </w:tcPr>
          <w:p w14:paraId="3A1B0F0E" w14:textId="51AC61C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1088828,9</w:t>
            </w:r>
          </w:p>
        </w:tc>
      </w:tr>
      <w:tr w:rsidR="00C74605" w:rsidRPr="00C74605" w14:paraId="0DD484FC"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26DCB470"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Покупная энергия всего, в том числе:</w:t>
            </w:r>
          </w:p>
        </w:tc>
        <w:tc>
          <w:tcPr>
            <w:tcW w:w="316" w:type="pct"/>
            <w:tcBorders>
              <w:top w:val="nil"/>
              <w:left w:val="nil"/>
              <w:bottom w:val="single" w:sz="4" w:space="0" w:color="000000"/>
              <w:right w:val="nil"/>
            </w:tcBorders>
            <w:shd w:val="clear" w:color="auto" w:fill="auto"/>
            <w:vAlign w:val="center"/>
            <w:hideMark/>
          </w:tcPr>
          <w:p w14:paraId="7C02E435"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15F9B5F3" w14:textId="20D384F6"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31774,8</w:t>
            </w:r>
          </w:p>
        </w:tc>
        <w:tc>
          <w:tcPr>
            <w:tcW w:w="325" w:type="pct"/>
            <w:tcBorders>
              <w:top w:val="nil"/>
              <w:left w:val="nil"/>
              <w:bottom w:val="single" w:sz="4" w:space="0" w:color="auto"/>
              <w:right w:val="single" w:sz="4" w:space="0" w:color="auto"/>
            </w:tcBorders>
            <w:shd w:val="clear" w:color="auto" w:fill="auto"/>
            <w:vAlign w:val="center"/>
            <w:hideMark/>
          </w:tcPr>
          <w:p w14:paraId="27C5E5F3" w14:textId="464553E7"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33109,4</w:t>
            </w:r>
          </w:p>
        </w:tc>
        <w:tc>
          <w:tcPr>
            <w:tcW w:w="325" w:type="pct"/>
            <w:tcBorders>
              <w:top w:val="nil"/>
              <w:left w:val="nil"/>
              <w:bottom w:val="single" w:sz="4" w:space="0" w:color="auto"/>
              <w:right w:val="single" w:sz="4" w:space="0" w:color="auto"/>
            </w:tcBorders>
            <w:shd w:val="clear" w:color="auto" w:fill="auto"/>
            <w:vAlign w:val="center"/>
            <w:hideMark/>
          </w:tcPr>
          <w:p w14:paraId="6E13575E" w14:textId="4E544F5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34433,7</w:t>
            </w:r>
          </w:p>
        </w:tc>
        <w:tc>
          <w:tcPr>
            <w:tcW w:w="325" w:type="pct"/>
            <w:tcBorders>
              <w:top w:val="nil"/>
              <w:left w:val="nil"/>
              <w:bottom w:val="single" w:sz="4" w:space="0" w:color="auto"/>
              <w:right w:val="single" w:sz="4" w:space="0" w:color="auto"/>
            </w:tcBorders>
            <w:shd w:val="clear" w:color="auto" w:fill="auto"/>
            <w:vAlign w:val="center"/>
            <w:hideMark/>
          </w:tcPr>
          <w:p w14:paraId="770BA4E9" w14:textId="5FA71D05"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35811,1</w:t>
            </w:r>
          </w:p>
        </w:tc>
        <w:tc>
          <w:tcPr>
            <w:tcW w:w="330" w:type="pct"/>
            <w:tcBorders>
              <w:top w:val="nil"/>
              <w:left w:val="nil"/>
              <w:bottom w:val="single" w:sz="4" w:space="0" w:color="auto"/>
              <w:right w:val="single" w:sz="4" w:space="0" w:color="auto"/>
            </w:tcBorders>
            <w:shd w:val="clear" w:color="auto" w:fill="auto"/>
            <w:vAlign w:val="center"/>
            <w:hideMark/>
          </w:tcPr>
          <w:p w14:paraId="14C270EA" w14:textId="11EF92C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37207,7</w:t>
            </w:r>
          </w:p>
        </w:tc>
        <w:tc>
          <w:tcPr>
            <w:tcW w:w="330" w:type="pct"/>
            <w:tcBorders>
              <w:top w:val="nil"/>
              <w:left w:val="nil"/>
              <w:bottom w:val="single" w:sz="4" w:space="0" w:color="auto"/>
              <w:right w:val="single" w:sz="4" w:space="0" w:color="auto"/>
            </w:tcBorders>
            <w:shd w:val="clear" w:color="auto" w:fill="auto"/>
            <w:vAlign w:val="center"/>
            <w:hideMark/>
          </w:tcPr>
          <w:p w14:paraId="027274A3" w14:textId="0EC49236"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38658,8</w:t>
            </w:r>
          </w:p>
        </w:tc>
        <w:tc>
          <w:tcPr>
            <w:tcW w:w="330" w:type="pct"/>
            <w:tcBorders>
              <w:top w:val="nil"/>
              <w:left w:val="nil"/>
              <w:bottom w:val="single" w:sz="4" w:space="0" w:color="auto"/>
              <w:right w:val="single" w:sz="4" w:space="0" w:color="auto"/>
            </w:tcBorders>
            <w:shd w:val="clear" w:color="auto" w:fill="auto"/>
            <w:vAlign w:val="center"/>
            <w:hideMark/>
          </w:tcPr>
          <w:p w14:paraId="7BF14A75" w14:textId="303C703C"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40205,2</w:t>
            </w:r>
          </w:p>
        </w:tc>
        <w:tc>
          <w:tcPr>
            <w:tcW w:w="330" w:type="pct"/>
            <w:tcBorders>
              <w:top w:val="nil"/>
              <w:left w:val="nil"/>
              <w:bottom w:val="single" w:sz="4" w:space="0" w:color="auto"/>
              <w:right w:val="single" w:sz="4" w:space="0" w:color="auto"/>
            </w:tcBorders>
            <w:shd w:val="clear" w:color="auto" w:fill="auto"/>
            <w:vAlign w:val="center"/>
            <w:hideMark/>
          </w:tcPr>
          <w:p w14:paraId="72C26204" w14:textId="3ADAEFA7"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41813,4</w:t>
            </w:r>
          </w:p>
        </w:tc>
        <w:tc>
          <w:tcPr>
            <w:tcW w:w="330" w:type="pct"/>
            <w:tcBorders>
              <w:top w:val="nil"/>
              <w:left w:val="nil"/>
              <w:bottom w:val="single" w:sz="4" w:space="0" w:color="auto"/>
              <w:right w:val="single" w:sz="4" w:space="0" w:color="auto"/>
            </w:tcBorders>
            <w:shd w:val="clear" w:color="auto" w:fill="auto"/>
            <w:vAlign w:val="center"/>
            <w:hideMark/>
          </w:tcPr>
          <w:p w14:paraId="2637196F" w14:textId="3CC6BE94"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43444,1</w:t>
            </w:r>
          </w:p>
        </w:tc>
        <w:tc>
          <w:tcPr>
            <w:tcW w:w="330" w:type="pct"/>
            <w:tcBorders>
              <w:top w:val="nil"/>
              <w:left w:val="nil"/>
              <w:bottom w:val="single" w:sz="4" w:space="0" w:color="auto"/>
              <w:right w:val="single" w:sz="4" w:space="0" w:color="auto"/>
            </w:tcBorders>
            <w:shd w:val="clear" w:color="auto" w:fill="auto"/>
            <w:vAlign w:val="center"/>
            <w:hideMark/>
          </w:tcPr>
          <w:p w14:paraId="2AD7730B" w14:textId="5AFCEA3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45138,4</w:t>
            </w:r>
          </w:p>
        </w:tc>
        <w:tc>
          <w:tcPr>
            <w:tcW w:w="330" w:type="pct"/>
            <w:tcBorders>
              <w:top w:val="nil"/>
              <w:left w:val="nil"/>
              <w:bottom w:val="single" w:sz="4" w:space="0" w:color="auto"/>
              <w:right w:val="single" w:sz="4" w:space="0" w:color="auto"/>
            </w:tcBorders>
            <w:shd w:val="clear" w:color="auto" w:fill="auto"/>
            <w:vAlign w:val="center"/>
            <w:hideMark/>
          </w:tcPr>
          <w:p w14:paraId="26653DEC" w14:textId="63675D3B"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46898,8</w:t>
            </w:r>
          </w:p>
        </w:tc>
        <w:tc>
          <w:tcPr>
            <w:tcW w:w="330" w:type="pct"/>
            <w:tcBorders>
              <w:top w:val="nil"/>
              <w:left w:val="nil"/>
              <w:bottom w:val="single" w:sz="4" w:space="0" w:color="auto"/>
              <w:right w:val="single" w:sz="4" w:space="0" w:color="auto"/>
            </w:tcBorders>
            <w:shd w:val="clear" w:color="auto" w:fill="auto"/>
            <w:vAlign w:val="center"/>
            <w:hideMark/>
          </w:tcPr>
          <w:p w14:paraId="150540CF" w14:textId="69771C7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48727,9</w:t>
            </w:r>
          </w:p>
        </w:tc>
      </w:tr>
      <w:tr w:rsidR="00C74605" w:rsidRPr="00C74605" w14:paraId="6CB69EDD"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2CFE78F6"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покупная электрическая энергия</w:t>
            </w:r>
          </w:p>
        </w:tc>
        <w:tc>
          <w:tcPr>
            <w:tcW w:w="316" w:type="pct"/>
            <w:tcBorders>
              <w:top w:val="nil"/>
              <w:left w:val="nil"/>
              <w:bottom w:val="single" w:sz="4" w:space="0" w:color="000000"/>
              <w:right w:val="nil"/>
            </w:tcBorders>
            <w:shd w:val="clear" w:color="auto" w:fill="auto"/>
            <w:vAlign w:val="center"/>
            <w:hideMark/>
          </w:tcPr>
          <w:p w14:paraId="39733ECC"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153CF240" w14:textId="09539645"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31774,8</w:t>
            </w:r>
          </w:p>
        </w:tc>
        <w:tc>
          <w:tcPr>
            <w:tcW w:w="325" w:type="pct"/>
            <w:tcBorders>
              <w:top w:val="nil"/>
              <w:left w:val="nil"/>
              <w:bottom w:val="single" w:sz="4" w:space="0" w:color="auto"/>
              <w:right w:val="single" w:sz="4" w:space="0" w:color="auto"/>
            </w:tcBorders>
            <w:shd w:val="clear" w:color="auto" w:fill="auto"/>
            <w:vAlign w:val="center"/>
            <w:hideMark/>
          </w:tcPr>
          <w:p w14:paraId="5E26486E" w14:textId="523DF87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33109,4</w:t>
            </w:r>
          </w:p>
        </w:tc>
        <w:tc>
          <w:tcPr>
            <w:tcW w:w="325" w:type="pct"/>
            <w:tcBorders>
              <w:top w:val="nil"/>
              <w:left w:val="nil"/>
              <w:bottom w:val="single" w:sz="4" w:space="0" w:color="auto"/>
              <w:right w:val="single" w:sz="4" w:space="0" w:color="auto"/>
            </w:tcBorders>
            <w:shd w:val="clear" w:color="auto" w:fill="auto"/>
            <w:vAlign w:val="center"/>
            <w:hideMark/>
          </w:tcPr>
          <w:p w14:paraId="7DB5933A" w14:textId="3B1A206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34433,7</w:t>
            </w:r>
          </w:p>
        </w:tc>
        <w:tc>
          <w:tcPr>
            <w:tcW w:w="325" w:type="pct"/>
            <w:tcBorders>
              <w:top w:val="nil"/>
              <w:left w:val="nil"/>
              <w:bottom w:val="single" w:sz="4" w:space="0" w:color="auto"/>
              <w:right w:val="single" w:sz="4" w:space="0" w:color="auto"/>
            </w:tcBorders>
            <w:shd w:val="clear" w:color="auto" w:fill="auto"/>
            <w:vAlign w:val="center"/>
            <w:hideMark/>
          </w:tcPr>
          <w:p w14:paraId="39DE0E28" w14:textId="170E59F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35811,1</w:t>
            </w:r>
          </w:p>
        </w:tc>
        <w:tc>
          <w:tcPr>
            <w:tcW w:w="330" w:type="pct"/>
            <w:tcBorders>
              <w:top w:val="nil"/>
              <w:left w:val="nil"/>
              <w:bottom w:val="single" w:sz="4" w:space="0" w:color="auto"/>
              <w:right w:val="single" w:sz="4" w:space="0" w:color="auto"/>
            </w:tcBorders>
            <w:shd w:val="clear" w:color="auto" w:fill="auto"/>
            <w:vAlign w:val="center"/>
            <w:hideMark/>
          </w:tcPr>
          <w:p w14:paraId="16D1F890" w14:textId="040580A3"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37207,7</w:t>
            </w:r>
          </w:p>
        </w:tc>
        <w:tc>
          <w:tcPr>
            <w:tcW w:w="330" w:type="pct"/>
            <w:tcBorders>
              <w:top w:val="nil"/>
              <w:left w:val="nil"/>
              <w:bottom w:val="single" w:sz="4" w:space="0" w:color="auto"/>
              <w:right w:val="single" w:sz="4" w:space="0" w:color="auto"/>
            </w:tcBorders>
            <w:shd w:val="clear" w:color="auto" w:fill="auto"/>
            <w:vAlign w:val="center"/>
            <w:hideMark/>
          </w:tcPr>
          <w:p w14:paraId="10397299" w14:textId="2F5B58D3"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38658,8</w:t>
            </w:r>
          </w:p>
        </w:tc>
        <w:tc>
          <w:tcPr>
            <w:tcW w:w="330" w:type="pct"/>
            <w:tcBorders>
              <w:top w:val="nil"/>
              <w:left w:val="nil"/>
              <w:bottom w:val="single" w:sz="4" w:space="0" w:color="auto"/>
              <w:right w:val="single" w:sz="4" w:space="0" w:color="auto"/>
            </w:tcBorders>
            <w:shd w:val="clear" w:color="auto" w:fill="auto"/>
            <w:vAlign w:val="center"/>
            <w:hideMark/>
          </w:tcPr>
          <w:p w14:paraId="06EE1999" w14:textId="569A138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40205,2</w:t>
            </w:r>
          </w:p>
        </w:tc>
        <w:tc>
          <w:tcPr>
            <w:tcW w:w="330" w:type="pct"/>
            <w:tcBorders>
              <w:top w:val="nil"/>
              <w:left w:val="nil"/>
              <w:bottom w:val="single" w:sz="4" w:space="0" w:color="auto"/>
              <w:right w:val="single" w:sz="4" w:space="0" w:color="auto"/>
            </w:tcBorders>
            <w:shd w:val="clear" w:color="auto" w:fill="auto"/>
            <w:vAlign w:val="center"/>
            <w:hideMark/>
          </w:tcPr>
          <w:p w14:paraId="7758B707" w14:textId="731E52A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41813,4</w:t>
            </w:r>
          </w:p>
        </w:tc>
        <w:tc>
          <w:tcPr>
            <w:tcW w:w="330" w:type="pct"/>
            <w:tcBorders>
              <w:top w:val="nil"/>
              <w:left w:val="nil"/>
              <w:bottom w:val="single" w:sz="4" w:space="0" w:color="auto"/>
              <w:right w:val="single" w:sz="4" w:space="0" w:color="auto"/>
            </w:tcBorders>
            <w:shd w:val="clear" w:color="auto" w:fill="auto"/>
            <w:vAlign w:val="center"/>
            <w:hideMark/>
          </w:tcPr>
          <w:p w14:paraId="21728D71" w14:textId="6C7A688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43444,1</w:t>
            </w:r>
          </w:p>
        </w:tc>
        <w:tc>
          <w:tcPr>
            <w:tcW w:w="330" w:type="pct"/>
            <w:tcBorders>
              <w:top w:val="nil"/>
              <w:left w:val="nil"/>
              <w:bottom w:val="single" w:sz="4" w:space="0" w:color="auto"/>
              <w:right w:val="single" w:sz="4" w:space="0" w:color="auto"/>
            </w:tcBorders>
            <w:shd w:val="clear" w:color="auto" w:fill="auto"/>
            <w:vAlign w:val="center"/>
            <w:hideMark/>
          </w:tcPr>
          <w:p w14:paraId="42A8F24E" w14:textId="08F94C30"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45138,4</w:t>
            </w:r>
          </w:p>
        </w:tc>
        <w:tc>
          <w:tcPr>
            <w:tcW w:w="330" w:type="pct"/>
            <w:tcBorders>
              <w:top w:val="nil"/>
              <w:left w:val="nil"/>
              <w:bottom w:val="single" w:sz="4" w:space="0" w:color="auto"/>
              <w:right w:val="single" w:sz="4" w:space="0" w:color="auto"/>
            </w:tcBorders>
            <w:shd w:val="clear" w:color="auto" w:fill="auto"/>
            <w:vAlign w:val="center"/>
            <w:hideMark/>
          </w:tcPr>
          <w:p w14:paraId="66647466" w14:textId="321782C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46898,8</w:t>
            </w:r>
          </w:p>
        </w:tc>
        <w:tc>
          <w:tcPr>
            <w:tcW w:w="330" w:type="pct"/>
            <w:tcBorders>
              <w:top w:val="nil"/>
              <w:left w:val="nil"/>
              <w:bottom w:val="single" w:sz="4" w:space="0" w:color="auto"/>
              <w:right w:val="single" w:sz="4" w:space="0" w:color="auto"/>
            </w:tcBorders>
            <w:shd w:val="clear" w:color="auto" w:fill="auto"/>
            <w:vAlign w:val="center"/>
            <w:hideMark/>
          </w:tcPr>
          <w:p w14:paraId="36D253A2" w14:textId="2B143FF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48727,9</w:t>
            </w:r>
          </w:p>
        </w:tc>
      </w:tr>
      <w:tr w:rsidR="00C74605" w:rsidRPr="00C74605" w14:paraId="7DA137C6"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34F97E32"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Расходы на холодную воду</w:t>
            </w:r>
          </w:p>
        </w:tc>
        <w:tc>
          <w:tcPr>
            <w:tcW w:w="316" w:type="pct"/>
            <w:tcBorders>
              <w:top w:val="nil"/>
              <w:left w:val="nil"/>
              <w:bottom w:val="single" w:sz="4" w:space="0" w:color="000000"/>
              <w:right w:val="nil"/>
            </w:tcBorders>
            <w:shd w:val="clear" w:color="auto" w:fill="auto"/>
            <w:vAlign w:val="center"/>
            <w:hideMark/>
          </w:tcPr>
          <w:p w14:paraId="626B0C05"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3FB8FD13" w14:textId="2DA0E2BC"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4325,3</w:t>
            </w:r>
          </w:p>
        </w:tc>
        <w:tc>
          <w:tcPr>
            <w:tcW w:w="325" w:type="pct"/>
            <w:tcBorders>
              <w:top w:val="nil"/>
              <w:left w:val="nil"/>
              <w:bottom w:val="single" w:sz="4" w:space="0" w:color="auto"/>
              <w:right w:val="single" w:sz="4" w:space="0" w:color="auto"/>
            </w:tcBorders>
            <w:shd w:val="clear" w:color="auto" w:fill="auto"/>
            <w:vAlign w:val="center"/>
            <w:hideMark/>
          </w:tcPr>
          <w:p w14:paraId="36D192E7" w14:textId="430F49A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4481,0</w:t>
            </w:r>
          </w:p>
        </w:tc>
        <w:tc>
          <w:tcPr>
            <w:tcW w:w="325" w:type="pct"/>
            <w:tcBorders>
              <w:top w:val="nil"/>
              <w:left w:val="nil"/>
              <w:bottom w:val="single" w:sz="4" w:space="0" w:color="auto"/>
              <w:right w:val="single" w:sz="4" w:space="0" w:color="auto"/>
            </w:tcBorders>
            <w:shd w:val="clear" w:color="auto" w:fill="auto"/>
            <w:vAlign w:val="center"/>
            <w:hideMark/>
          </w:tcPr>
          <w:p w14:paraId="20FD68F5" w14:textId="23D66A76"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4642,3</w:t>
            </w:r>
          </w:p>
        </w:tc>
        <w:tc>
          <w:tcPr>
            <w:tcW w:w="325" w:type="pct"/>
            <w:tcBorders>
              <w:top w:val="nil"/>
              <w:left w:val="nil"/>
              <w:bottom w:val="single" w:sz="4" w:space="0" w:color="auto"/>
              <w:right w:val="single" w:sz="4" w:space="0" w:color="auto"/>
            </w:tcBorders>
            <w:shd w:val="clear" w:color="auto" w:fill="auto"/>
            <w:vAlign w:val="center"/>
            <w:hideMark/>
          </w:tcPr>
          <w:p w14:paraId="34B04BF5" w14:textId="7F02A1D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4837,3</w:t>
            </w:r>
          </w:p>
        </w:tc>
        <w:tc>
          <w:tcPr>
            <w:tcW w:w="330" w:type="pct"/>
            <w:tcBorders>
              <w:top w:val="nil"/>
              <w:left w:val="nil"/>
              <w:bottom w:val="single" w:sz="4" w:space="0" w:color="auto"/>
              <w:right w:val="single" w:sz="4" w:space="0" w:color="auto"/>
            </w:tcBorders>
            <w:shd w:val="clear" w:color="auto" w:fill="auto"/>
            <w:vAlign w:val="center"/>
            <w:hideMark/>
          </w:tcPr>
          <w:p w14:paraId="6A5EBE62" w14:textId="0873404B"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5050,2</w:t>
            </w:r>
          </w:p>
        </w:tc>
        <w:tc>
          <w:tcPr>
            <w:tcW w:w="330" w:type="pct"/>
            <w:tcBorders>
              <w:top w:val="nil"/>
              <w:left w:val="nil"/>
              <w:bottom w:val="single" w:sz="4" w:space="0" w:color="auto"/>
              <w:right w:val="single" w:sz="4" w:space="0" w:color="auto"/>
            </w:tcBorders>
            <w:shd w:val="clear" w:color="auto" w:fill="auto"/>
            <w:vAlign w:val="center"/>
            <w:hideMark/>
          </w:tcPr>
          <w:p w14:paraId="4FBAA146" w14:textId="7746B140"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5277,4</w:t>
            </w:r>
          </w:p>
        </w:tc>
        <w:tc>
          <w:tcPr>
            <w:tcW w:w="330" w:type="pct"/>
            <w:tcBorders>
              <w:top w:val="nil"/>
              <w:left w:val="nil"/>
              <w:bottom w:val="single" w:sz="4" w:space="0" w:color="auto"/>
              <w:right w:val="single" w:sz="4" w:space="0" w:color="auto"/>
            </w:tcBorders>
            <w:shd w:val="clear" w:color="auto" w:fill="auto"/>
            <w:vAlign w:val="center"/>
            <w:hideMark/>
          </w:tcPr>
          <w:p w14:paraId="45C9D4F1" w14:textId="30758423"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5504,3</w:t>
            </w:r>
          </w:p>
        </w:tc>
        <w:tc>
          <w:tcPr>
            <w:tcW w:w="330" w:type="pct"/>
            <w:tcBorders>
              <w:top w:val="nil"/>
              <w:left w:val="nil"/>
              <w:bottom w:val="single" w:sz="4" w:space="0" w:color="auto"/>
              <w:right w:val="single" w:sz="4" w:space="0" w:color="auto"/>
            </w:tcBorders>
            <w:shd w:val="clear" w:color="auto" w:fill="auto"/>
            <w:vAlign w:val="center"/>
            <w:hideMark/>
          </w:tcPr>
          <w:p w14:paraId="6AFB0B92" w14:textId="68349554"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5735,5</w:t>
            </w:r>
          </w:p>
        </w:tc>
        <w:tc>
          <w:tcPr>
            <w:tcW w:w="330" w:type="pct"/>
            <w:tcBorders>
              <w:top w:val="nil"/>
              <w:left w:val="nil"/>
              <w:bottom w:val="single" w:sz="4" w:space="0" w:color="auto"/>
              <w:right w:val="single" w:sz="4" w:space="0" w:color="auto"/>
            </w:tcBorders>
            <w:shd w:val="clear" w:color="auto" w:fill="auto"/>
            <w:vAlign w:val="center"/>
            <w:hideMark/>
          </w:tcPr>
          <w:p w14:paraId="3BF7E111" w14:textId="0BDFB817"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5982,1</w:t>
            </w:r>
          </w:p>
        </w:tc>
        <w:tc>
          <w:tcPr>
            <w:tcW w:w="330" w:type="pct"/>
            <w:tcBorders>
              <w:top w:val="nil"/>
              <w:left w:val="nil"/>
              <w:bottom w:val="single" w:sz="4" w:space="0" w:color="auto"/>
              <w:right w:val="single" w:sz="4" w:space="0" w:color="auto"/>
            </w:tcBorders>
            <w:shd w:val="clear" w:color="auto" w:fill="auto"/>
            <w:vAlign w:val="center"/>
            <w:hideMark/>
          </w:tcPr>
          <w:p w14:paraId="2F821AED" w14:textId="1D520BAC"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6239,4</w:t>
            </w:r>
          </w:p>
        </w:tc>
        <w:tc>
          <w:tcPr>
            <w:tcW w:w="330" w:type="pct"/>
            <w:tcBorders>
              <w:top w:val="nil"/>
              <w:left w:val="nil"/>
              <w:bottom w:val="single" w:sz="4" w:space="0" w:color="auto"/>
              <w:right w:val="single" w:sz="4" w:space="0" w:color="auto"/>
            </w:tcBorders>
            <w:shd w:val="clear" w:color="auto" w:fill="auto"/>
            <w:vAlign w:val="center"/>
            <w:hideMark/>
          </w:tcPr>
          <w:p w14:paraId="2D4FB018" w14:textId="7B18821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6507,7</w:t>
            </w:r>
          </w:p>
        </w:tc>
        <w:tc>
          <w:tcPr>
            <w:tcW w:w="330" w:type="pct"/>
            <w:tcBorders>
              <w:top w:val="nil"/>
              <w:left w:val="nil"/>
              <w:bottom w:val="single" w:sz="4" w:space="0" w:color="auto"/>
              <w:right w:val="single" w:sz="4" w:space="0" w:color="auto"/>
            </w:tcBorders>
            <w:shd w:val="clear" w:color="auto" w:fill="auto"/>
            <w:vAlign w:val="center"/>
            <w:hideMark/>
          </w:tcPr>
          <w:p w14:paraId="652352D2" w14:textId="4AB3B02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6787,5</w:t>
            </w:r>
          </w:p>
        </w:tc>
      </w:tr>
      <w:tr w:rsidR="00C74605" w:rsidRPr="00C74605" w14:paraId="14753204"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2CE598AC"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Затраты на оплату труда</w:t>
            </w:r>
          </w:p>
        </w:tc>
        <w:tc>
          <w:tcPr>
            <w:tcW w:w="316" w:type="pct"/>
            <w:tcBorders>
              <w:top w:val="nil"/>
              <w:left w:val="nil"/>
              <w:bottom w:val="single" w:sz="4" w:space="0" w:color="000000"/>
              <w:right w:val="nil"/>
            </w:tcBorders>
            <w:shd w:val="clear" w:color="auto" w:fill="auto"/>
            <w:vAlign w:val="center"/>
            <w:hideMark/>
          </w:tcPr>
          <w:p w14:paraId="7F1ECE21"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5BD6CB69" w14:textId="0729D0F5"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42014,9</w:t>
            </w:r>
          </w:p>
        </w:tc>
        <w:tc>
          <w:tcPr>
            <w:tcW w:w="325" w:type="pct"/>
            <w:tcBorders>
              <w:top w:val="nil"/>
              <w:left w:val="nil"/>
              <w:bottom w:val="single" w:sz="4" w:space="0" w:color="auto"/>
              <w:right w:val="single" w:sz="4" w:space="0" w:color="auto"/>
            </w:tcBorders>
            <w:shd w:val="clear" w:color="auto" w:fill="auto"/>
            <w:vAlign w:val="center"/>
            <w:hideMark/>
          </w:tcPr>
          <w:p w14:paraId="5A466C0F" w14:textId="7FDCD63B"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43443,4</w:t>
            </w:r>
          </w:p>
        </w:tc>
        <w:tc>
          <w:tcPr>
            <w:tcW w:w="325" w:type="pct"/>
            <w:tcBorders>
              <w:top w:val="nil"/>
              <w:left w:val="nil"/>
              <w:bottom w:val="single" w:sz="4" w:space="0" w:color="auto"/>
              <w:right w:val="single" w:sz="4" w:space="0" w:color="auto"/>
            </w:tcBorders>
            <w:shd w:val="clear" w:color="auto" w:fill="auto"/>
            <w:vAlign w:val="center"/>
            <w:hideMark/>
          </w:tcPr>
          <w:p w14:paraId="5AAC7163" w14:textId="4996D1F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45181,2</w:t>
            </w:r>
          </w:p>
        </w:tc>
        <w:tc>
          <w:tcPr>
            <w:tcW w:w="325" w:type="pct"/>
            <w:tcBorders>
              <w:top w:val="nil"/>
              <w:left w:val="nil"/>
              <w:bottom w:val="single" w:sz="4" w:space="0" w:color="auto"/>
              <w:right w:val="single" w:sz="4" w:space="0" w:color="auto"/>
            </w:tcBorders>
            <w:shd w:val="clear" w:color="auto" w:fill="auto"/>
            <w:vAlign w:val="center"/>
            <w:hideMark/>
          </w:tcPr>
          <w:p w14:paraId="2486B90F" w14:textId="1D47BF93"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46988,4</w:t>
            </w:r>
          </w:p>
        </w:tc>
        <w:tc>
          <w:tcPr>
            <w:tcW w:w="330" w:type="pct"/>
            <w:tcBorders>
              <w:top w:val="nil"/>
              <w:left w:val="nil"/>
              <w:bottom w:val="single" w:sz="4" w:space="0" w:color="auto"/>
              <w:right w:val="single" w:sz="4" w:space="0" w:color="auto"/>
            </w:tcBorders>
            <w:shd w:val="clear" w:color="auto" w:fill="auto"/>
            <w:vAlign w:val="center"/>
            <w:hideMark/>
          </w:tcPr>
          <w:p w14:paraId="5F7642F9" w14:textId="18F0422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48868,0</w:t>
            </w:r>
          </w:p>
        </w:tc>
        <w:tc>
          <w:tcPr>
            <w:tcW w:w="330" w:type="pct"/>
            <w:tcBorders>
              <w:top w:val="nil"/>
              <w:left w:val="nil"/>
              <w:bottom w:val="single" w:sz="4" w:space="0" w:color="auto"/>
              <w:right w:val="single" w:sz="4" w:space="0" w:color="auto"/>
            </w:tcBorders>
            <w:shd w:val="clear" w:color="auto" w:fill="auto"/>
            <w:vAlign w:val="center"/>
            <w:hideMark/>
          </w:tcPr>
          <w:p w14:paraId="56F43215" w14:textId="06EA74A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50822,7</w:t>
            </w:r>
          </w:p>
        </w:tc>
        <w:tc>
          <w:tcPr>
            <w:tcW w:w="330" w:type="pct"/>
            <w:tcBorders>
              <w:top w:val="nil"/>
              <w:left w:val="nil"/>
              <w:bottom w:val="single" w:sz="4" w:space="0" w:color="auto"/>
              <w:right w:val="single" w:sz="4" w:space="0" w:color="auto"/>
            </w:tcBorders>
            <w:shd w:val="clear" w:color="auto" w:fill="auto"/>
            <w:vAlign w:val="center"/>
            <w:hideMark/>
          </w:tcPr>
          <w:p w14:paraId="7132317C" w14:textId="02DF566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52855,6</w:t>
            </w:r>
          </w:p>
        </w:tc>
        <w:tc>
          <w:tcPr>
            <w:tcW w:w="330" w:type="pct"/>
            <w:tcBorders>
              <w:top w:val="nil"/>
              <w:left w:val="nil"/>
              <w:bottom w:val="single" w:sz="4" w:space="0" w:color="auto"/>
              <w:right w:val="single" w:sz="4" w:space="0" w:color="auto"/>
            </w:tcBorders>
            <w:shd w:val="clear" w:color="auto" w:fill="auto"/>
            <w:vAlign w:val="center"/>
            <w:hideMark/>
          </w:tcPr>
          <w:p w14:paraId="2DA1446E" w14:textId="7D15E40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54969,8</w:t>
            </w:r>
          </w:p>
        </w:tc>
        <w:tc>
          <w:tcPr>
            <w:tcW w:w="330" w:type="pct"/>
            <w:tcBorders>
              <w:top w:val="nil"/>
              <w:left w:val="nil"/>
              <w:bottom w:val="single" w:sz="4" w:space="0" w:color="auto"/>
              <w:right w:val="single" w:sz="4" w:space="0" w:color="auto"/>
            </w:tcBorders>
            <w:shd w:val="clear" w:color="auto" w:fill="auto"/>
            <w:vAlign w:val="center"/>
            <w:hideMark/>
          </w:tcPr>
          <w:p w14:paraId="1ECAF679" w14:textId="212E395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57168,6</w:t>
            </w:r>
          </w:p>
        </w:tc>
        <w:tc>
          <w:tcPr>
            <w:tcW w:w="330" w:type="pct"/>
            <w:tcBorders>
              <w:top w:val="nil"/>
              <w:left w:val="nil"/>
              <w:bottom w:val="single" w:sz="4" w:space="0" w:color="auto"/>
              <w:right w:val="single" w:sz="4" w:space="0" w:color="auto"/>
            </w:tcBorders>
            <w:shd w:val="clear" w:color="auto" w:fill="auto"/>
            <w:vAlign w:val="center"/>
            <w:hideMark/>
          </w:tcPr>
          <w:p w14:paraId="6B5E3082" w14:textId="276AF45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59455,4</w:t>
            </w:r>
          </w:p>
        </w:tc>
        <w:tc>
          <w:tcPr>
            <w:tcW w:w="330" w:type="pct"/>
            <w:tcBorders>
              <w:top w:val="nil"/>
              <w:left w:val="nil"/>
              <w:bottom w:val="single" w:sz="4" w:space="0" w:color="auto"/>
              <w:right w:val="single" w:sz="4" w:space="0" w:color="auto"/>
            </w:tcBorders>
            <w:shd w:val="clear" w:color="auto" w:fill="auto"/>
            <w:vAlign w:val="center"/>
            <w:hideMark/>
          </w:tcPr>
          <w:p w14:paraId="1777E00B" w14:textId="685C850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61833,6</w:t>
            </w:r>
          </w:p>
        </w:tc>
        <w:tc>
          <w:tcPr>
            <w:tcW w:w="330" w:type="pct"/>
            <w:tcBorders>
              <w:top w:val="nil"/>
              <w:left w:val="nil"/>
              <w:bottom w:val="single" w:sz="4" w:space="0" w:color="auto"/>
              <w:right w:val="single" w:sz="4" w:space="0" w:color="auto"/>
            </w:tcBorders>
            <w:shd w:val="clear" w:color="auto" w:fill="auto"/>
            <w:vAlign w:val="center"/>
            <w:hideMark/>
          </w:tcPr>
          <w:p w14:paraId="6CDAC05D" w14:textId="0A8BD3B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64306,9</w:t>
            </w:r>
          </w:p>
        </w:tc>
      </w:tr>
      <w:tr w:rsidR="00C74605" w:rsidRPr="00C74605" w14:paraId="5377B6C1"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6F0C7192"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Отчисления на социальные нужды</w:t>
            </w:r>
          </w:p>
        </w:tc>
        <w:tc>
          <w:tcPr>
            <w:tcW w:w="316" w:type="pct"/>
            <w:tcBorders>
              <w:top w:val="nil"/>
              <w:left w:val="nil"/>
              <w:bottom w:val="single" w:sz="4" w:space="0" w:color="000000"/>
              <w:right w:val="nil"/>
            </w:tcBorders>
            <w:shd w:val="clear" w:color="auto" w:fill="auto"/>
            <w:vAlign w:val="center"/>
            <w:hideMark/>
          </w:tcPr>
          <w:p w14:paraId="4B6DD361"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4F5310AC" w14:textId="3C9ACB0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13652,1</w:t>
            </w:r>
          </w:p>
        </w:tc>
        <w:tc>
          <w:tcPr>
            <w:tcW w:w="325" w:type="pct"/>
            <w:tcBorders>
              <w:top w:val="nil"/>
              <w:left w:val="nil"/>
              <w:bottom w:val="single" w:sz="4" w:space="0" w:color="auto"/>
              <w:right w:val="single" w:sz="4" w:space="0" w:color="auto"/>
            </w:tcBorders>
            <w:shd w:val="clear" w:color="auto" w:fill="auto"/>
            <w:vAlign w:val="center"/>
            <w:hideMark/>
          </w:tcPr>
          <w:p w14:paraId="40B3678F" w14:textId="30AE8E9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14143,5</w:t>
            </w:r>
          </w:p>
        </w:tc>
        <w:tc>
          <w:tcPr>
            <w:tcW w:w="325" w:type="pct"/>
            <w:tcBorders>
              <w:top w:val="nil"/>
              <w:left w:val="nil"/>
              <w:bottom w:val="single" w:sz="4" w:space="0" w:color="auto"/>
              <w:right w:val="single" w:sz="4" w:space="0" w:color="auto"/>
            </w:tcBorders>
            <w:shd w:val="clear" w:color="auto" w:fill="auto"/>
            <w:vAlign w:val="center"/>
            <w:hideMark/>
          </w:tcPr>
          <w:p w14:paraId="3D98A0F5" w14:textId="728CA22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14652,7</w:t>
            </w:r>
          </w:p>
        </w:tc>
        <w:tc>
          <w:tcPr>
            <w:tcW w:w="325" w:type="pct"/>
            <w:tcBorders>
              <w:top w:val="nil"/>
              <w:left w:val="nil"/>
              <w:bottom w:val="single" w:sz="4" w:space="0" w:color="auto"/>
              <w:right w:val="single" w:sz="4" w:space="0" w:color="auto"/>
            </w:tcBorders>
            <w:shd w:val="clear" w:color="auto" w:fill="auto"/>
            <w:vAlign w:val="center"/>
            <w:hideMark/>
          </w:tcPr>
          <w:p w14:paraId="23639FD6" w14:textId="7F45650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15268,1</w:t>
            </w:r>
          </w:p>
        </w:tc>
        <w:tc>
          <w:tcPr>
            <w:tcW w:w="330" w:type="pct"/>
            <w:tcBorders>
              <w:top w:val="nil"/>
              <w:left w:val="nil"/>
              <w:bottom w:val="single" w:sz="4" w:space="0" w:color="auto"/>
              <w:right w:val="single" w:sz="4" w:space="0" w:color="auto"/>
            </w:tcBorders>
            <w:shd w:val="clear" w:color="auto" w:fill="auto"/>
            <w:vAlign w:val="center"/>
            <w:hideMark/>
          </w:tcPr>
          <w:p w14:paraId="3FF79D7F" w14:textId="1445398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15939,9</w:t>
            </w:r>
          </w:p>
        </w:tc>
        <w:tc>
          <w:tcPr>
            <w:tcW w:w="330" w:type="pct"/>
            <w:tcBorders>
              <w:top w:val="nil"/>
              <w:left w:val="nil"/>
              <w:bottom w:val="single" w:sz="4" w:space="0" w:color="auto"/>
              <w:right w:val="single" w:sz="4" w:space="0" w:color="auto"/>
            </w:tcBorders>
            <w:shd w:val="clear" w:color="auto" w:fill="auto"/>
            <w:vAlign w:val="center"/>
            <w:hideMark/>
          </w:tcPr>
          <w:p w14:paraId="1961F94A" w14:textId="6E48B5D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16657,2</w:t>
            </w:r>
          </w:p>
        </w:tc>
        <w:tc>
          <w:tcPr>
            <w:tcW w:w="330" w:type="pct"/>
            <w:tcBorders>
              <w:top w:val="nil"/>
              <w:left w:val="nil"/>
              <w:bottom w:val="single" w:sz="4" w:space="0" w:color="auto"/>
              <w:right w:val="single" w:sz="4" w:space="0" w:color="auto"/>
            </w:tcBorders>
            <w:shd w:val="clear" w:color="auto" w:fill="auto"/>
            <w:vAlign w:val="center"/>
            <w:hideMark/>
          </w:tcPr>
          <w:p w14:paraId="5EA551CA" w14:textId="1F1A9D7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17373,5</w:t>
            </w:r>
          </w:p>
        </w:tc>
        <w:tc>
          <w:tcPr>
            <w:tcW w:w="330" w:type="pct"/>
            <w:tcBorders>
              <w:top w:val="nil"/>
              <w:left w:val="nil"/>
              <w:bottom w:val="single" w:sz="4" w:space="0" w:color="auto"/>
              <w:right w:val="single" w:sz="4" w:space="0" w:color="auto"/>
            </w:tcBorders>
            <w:shd w:val="clear" w:color="auto" w:fill="auto"/>
            <w:vAlign w:val="center"/>
            <w:hideMark/>
          </w:tcPr>
          <w:p w14:paraId="073F9E49" w14:textId="477C29B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18103,2</w:t>
            </w:r>
          </w:p>
        </w:tc>
        <w:tc>
          <w:tcPr>
            <w:tcW w:w="330" w:type="pct"/>
            <w:tcBorders>
              <w:top w:val="nil"/>
              <w:left w:val="nil"/>
              <w:bottom w:val="single" w:sz="4" w:space="0" w:color="auto"/>
              <w:right w:val="single" w:sz="4" w:space="0" w:color="auto"/>
            </w:tcBorders>
            <w:shd w:val="clear" w:color="auto" w:fill="auto"/>
            <w:vAlign w:val="center"/>
            <w:hideMark/>
          </w:tcPr>
          <w:p w14:paraId="2EA7F936" w14:textId="7BA83BC4"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18881,6</w:t>
            </w:r>
          </w:p>
        </w:tc>
        <w:tc>
          <w:tcPr>
            <w:tcW w:w="330" w:type="pct"/>
            <w:tcBorders>
              <w:top w:val="nil"/>
              <w:left w:val="nil"/>
              <w:bottom w:val="single" w:sz="4" w:space="0" w:color="auto"/>
              <w:right w:val="single" w:sz="4" w:space="0" w:color="auto"/>
            </w:tcBorders>
            <w:shd w:val="clear" w:color="auto" w:fill="auto"/>
            <w:vAlign w:val="center"/>
            <w:hideMark/>
          </w:tcPr>
          <w:p w14:paraId="7D106A46" w14:textId="12FB4C2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19693,5</w:t>
            </w:r>
          </w:p>
        </w:tc>
        <w:tc>
          <w:tcPr>
            <w:tcW w:w="330" w:type="pct"/>
            <w:tcBorders>
              <w:top w:val="nil"/>
              <w:left w:val="nil"/>
              <w:bottom w:val="single" w:sz="4" w:space="0" w:color="auto"/>
              <w:right w:val="single" w:sz="4" w:space="0" w:color="auto"/>
            </w:tcBorders>
            <w:shd w:val="clear" w:color="auto" w:fill="auto"/>
            <w:vAlign w:val="center"/>
            <w:hideMark/>
          </w:tcPr>
          <w:p w14:paraId="79CA0194" w14:textId="74D2297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20540,3</w:t>
            </w:r>
          </w:p>
        </w:tc>
        <w:tc>
          <w:tcPr>
            <w:tcW w:w="330" w:type="pct"/>
            <w:tcBorders>
              <w:top w:val="nil"/>
              <w:left w:val="nil"/>
              <w:bottom w:val="single" w:sz="4" w:space="0" w:color="auto"/>
              <w:right w:val="single" w:sz="4" w:space="0" w:color="auto"/>
            </w:tcBorders>
            <w:shd w:val="clear" w:color="auto" w:fill="auto"/>
            <w:vAlign w:val="center"/>
            <w:hideMark/>
          </w:tcPr>
          <w:p w14:paraId="55AB783C" w14:textId="0820B66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21423,6</w:t>
            </w:r>
          </w:p>
        </w:tc>
      </w:tr>
      <w:tr w:rsidR="00C74605" w:rsidRPr="00C74605" w14:paraId="73952E32"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32AAFD21"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Амортизация основных средств</w:t>
            </w:r>
          </w:p>
        </w:tc>
        <w:tc>
          <w:tcPr>
            <w:tcW w:w="316" w:type="pct"/>
            <w:tcBorders>
              <w:top w:val="nil"/>
              <w:left w:val="nil"/>
              <w:bottom w:val="single" w:sz="4" w:space="0" w:color="000000"/>
              <w:right w:val="nil"/>
            </w:tcBorders>
            <w:shd w:val="clear" w:color="auto" w:fill="auto"/>
            <w:vAlign w:val="center"/>
            <w:hideMark/>
          </w:tcPr>
          <w:p w14:paraId="64BDADDB"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5BC3A6B7" w14:textId="7EFCFE8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37415,2</w:t>
            </w:r>
          </w:p>
        </w:tc>
        <w:tc>
          <w:tcPr>
            <w:tcW w:w="325" w:type="pct"/>
            <w:tcBorders>
              <w:top w:val="nil"/>
              <w:left w:val="nil"/>
              <w:bottom w:val="single" w:sz="4" w:space="0" w:color="auto"/>
              <w:right w:val="single" w:sz="4" w:space="0" w:color="auto"/>
            </w:tcBorders>
            <w:shd w:val="clear" w:color="auto" w:fill="auto"/>
            <w:vAlign w:val="center"/>
            <w:hideMark/>
          </w:tcPr>
          <w:p w14:paraId="7BDF937E" w14:textId="119EE78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37415,2</w:t>
            </w:r>
          </w:p>
        </w:tc>
        <w:tc>
          <w:tcPr>
            <w:tcW w:w="325" w:type="pct"/>
            <w:tcBorders>
              <w:top w:val="nil"/>
              <w:left w:val="nil"/>
              <w:bottom w:val="single" w:sz="4" w:space="0" w:color="auto"/>
              <w:right w:val="single" w:sz="4" w:space="0" w:color="auto"/>
            </w:tcBorders>
            <w:shd w:val="clear" w:color="auto" w:fill="auto"/>
            <w:vAlign w:val="center"/>
            <w:hideMark/>
          </w:tcPr>
          <w:p w14:paraId="4B2A40E2" w14:textId="3A65924C"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37415,2</w:t>
            </w:r>
          </w:p>
        </w:tc>
        <w:tc>
          <w:tcPr>
            <w:tcW w:w="325" w:type="pct"/>
            <w:tcBorders>
              <w:top w:val="nil"/>
              <w:left w:val="nil"/>
              <w:bottom w:val="single" w:sz="4" w:space="0" w:color="auto"/>
              <w:right w:val="single" w:sz="4" w:space="0" w:color="auto"/>
            </w:tcBorders>
            <w:shd w:val="clear" w:color="auto" w:fill="auto"/>
            <w:vAlign w:val="center"/>
            <w:hideMark/>
          </w:tcPr>
          <w:p w14:paraId="2F07FE89" w14:textId="514A2F86"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37415,2</w:t>
            </w:r>
          </w:p>
        </w:tc>
        <w:tc>
          <w:tcPr>
            <w:tcW w:w="330" w:type="pct"/>
            <w:tcBorders>
              <w:top w:val="nil"/>
              <w:left w:val="nil"/>
              <w:bottom w:val="single" w:sz="4" w:space="0" w:color="auto"/>
              <w:right w:val="single" w:sz="4" w:space="0" w:color="auto"/>
            </w:tcBorders>
            <w:shd w:val="clear" w:color="auto" w:fill="auto"/>
            <w:vAlign w:val="center"/>
            <w:hideMark/>
          </w:tcPr>
          <w:p w14:paraId="60BC9ED7" w14:textId="05AD16D7"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37415,2</w:t>
            </w:r>
          </w:p>
        </w:tc>
        <w:tc>
          <w:tcPr>
            <w:tcW w:w="330" w:type="pct"/>
            <w:tcBorders>
              <w:top w:val="nil"/>
              <w:left w:val="nil"/>
              <w:bottom w:val="single" w:sz="4" w:space="0" w:color="auto"/>
              <w:right w:val="single" w:sz="4" w:space="0" w:color="auto"/>
            </w:tcBorders>
            <w:shd w:val="clear" w:color="auto" w:fill="auto"/>
            <w:vAlign w:val="center"/>
            <w:hideMark/>
          </w:tcPr>
          <w:p w14:paraId="3F268C7A" w14:textId="4F329703"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37415,2</w:t>
            </w:r>
          </w:p>
        </w:tc>
        <w:tc>
          <w:tcPr>
            <w:tcW w:w="330" w:type="pct"/>
            <w:tcBorders>
              <w:top w:val="nil"/>
              <w:left w:val="nil"/>
              <w:bottom w:val="single" w:sz="4" w:space="0" w:color="auto"/>
              <w:right w:val="single" w:sz="4" w:space="0" w:color="auto"/>
            </w:tcBorders>
            <w:shd w:val="clear" w:color="auto" w:fill="auto"/>
            <w:vAlign w:val="center"/>
            <w:hideMark/>
          </w:tcPr>
          <w:p w14:paraId="44E7ED27" w14:textId="1CAE228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37415,2</w:t>
            </w:r>
          </w:p>
        </w:tc>
        <w:tc>
          <w:tcPr>
            <w:tcW w:w="330" w:type="pct"/>
            <w:tcBorders>
              <w:top w:val="nil"/>
              <w:left w:val="nil"/>
              <w:bottom w:val="single" w:sz="4" w:space="0" w:color="auto"/>
              <w:right w:val="single" w:sz="4" w:space="0" w:color="auto"/>
            </w:tcBorders>
            <w:shd w:val="clear" w:color="auto" w:fill="auto"/>
            <w:vAlign w:val="center"/>
            <w:hideMark/>
          </w:tcPr>
          <w:p w14:paraId="1081B9ED" w14:textId="5A1E9CA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37415,2</w:t>
            </w:r>
          </w:p>
        </w:tc>
        <w:tc>
          <w:tcPr>
            <w:tcW w:w="330" w:type="pct"/>
            <w:tcBorders>
              <w:top w:val="nil"/>
              <w:left w:val="nil"/>
              <w:bottom w:val="single" w:sz="4" w:space="0" w:color="auto"/>
              <w:right w:val="single" w:sz="4" w:space="0" w:color="auto"/>
            </w:tcBorders>
            <w:shd w:val="clear" w:color="auto" w:fill="auto"/>
            <w:vAlign w:val="center"/>
            <w:hideMark/>
          </w:tcPr>
          <w:p w14:paraId="5BC67AE2" w14:textId="379BAAD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37415,2</w:t>
            </w:r>
          </w:p>
        </w:tc>
        <w:tc>
          <w:tcPr>
            <w:tcW w:w="330" w:type="pct"/>
            <w:tcBorders>
              <w:top w:val="nil"/>
              <w:left w:val="nil"/>
              <w:bottom w:val="single" w:sz="4" w:space="0" w:color="auto"/>
              <w:right w:val="single" w:sz="4" w:space="0" w:color="auto"/>
            </w:tcBorders>
            <w:shd w:val="clear" w:color="auto" w:fill="auto"/>
            <w:vAlign w:val="center"/>
            <w:hideMark/>
          </w:tcPr>
          <w:p w14:paraId="68651C5F" w14:textId="39520F2B"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37415,2</w:t>
            </w:r>
          </w:p>
        </w:tc>
        <w:tc>
          <w:tcPr>
            <w:tcW w:w="330" w:type="pct"/>
            <w:tcBorders>
              <w:top w:val="nil"/>
              <w:left w:val="nil"/>
              <w:bottom w:val="single" w:sz="4" w:space="0" w:color="auto"/>
              <w:right w:val="single" w:sz="4" w:space="0" w:color="auto"/>
            </w:tcBorders>
            <w:shd w:val="clear" w:color="auto" w:fill="auto"/>
            <w:vAlign w:val="center"/>
            <w:hideMark/>
          </w:tcPr>
          <w:p w14:paraId="09FE5469" w14:textId="15142E6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37415,2</w:t>
            </w:r>
          </w:p>
        </w:tc>
        <w:tc>
          <w:tcPr>
            <w:tcW w:w="330" w:type="pct"/>
            <w:tcBorders>
              <w:top w:val="nil"/>
              <w:left w:val="nil"/>
              <w:bottom w:val="single" w:sz="4" w:space="0" w:color="auto"/>
              <w:right w:val="single" w:sz="4" w:space="0" w:color="auto"/>
            </w:tcBorders>
            <w:shd w:val="clear" w:color="auto" w:fill="auto"/>
            <w:vAlign w:val="center"/>
            <w:hideMark/>
          </w:tcPr>
          <w:p w14:paraId="7CF90932" w14:textId="119C078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37415,2</w:t>
            </w:r>
          </w:p>
        </w:tc>
      </w:tr>
      <w:tr w:rsidR="00C74605" w:rsidRPr="00C74605" w14:paraId="15143528"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3D1A217C"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Прочие затраты, в том числе:</w:t>
            </w:r>
          </w:p>
        </w:tc>
        <w:tc>
          <w:tcPr>
            <w:tcW w:w="316" w:type="pct"/>
            <w:tcBorders>
              <w:top w:val="nil"/>
              <w:left w:val="nil"/>
              <w:bottom w:val="single" w:sz="4" w:space="0" w:color="000000"/>
              <w:right w:val="nil"/>
            </w:tcBorders>
            <w:shd w:val="clear" w:color="auto" w:fill="auto"/>
            <w:vAlign w:val="center"/>
            <w:hideMark/>
          </w:tcPr>
          <w:p w14:paraId="2E836C7D"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02E5B41B" w14:textId="29ACFEF5"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32715,0</w:t>
            </w:r>
          </w:p>
        </w:tc>
        <w:tc>
          <w:tcPr>
            <w:tcW w:w="325" w:type="pct"/>
            <w:tcBorders>
              <w:top w:val="nil"/>
              <w:left w:val="nil"/>
              <w:bottom w:val="single" w:sz="4" w:space="0" w:color="auto"/>
              <w:right w:val="single" w:sz="4" w:space="0" w:color="auto"/>
            </w:tcBorders>
            <w:shd w:val="clear" w:color="auto" w:fill="auto"/>
            <w:vAlign w:val="center"/>
            <w:hideMark/>
          </w:tcPr>
          <w:p w14:paraId="413B283B" w14:textId="455602C7"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33892,8</w:t>
            </w:r>
          </w:p>
        </w:tc>
        <w:tc>
          <w:tcPr>
            <w:tcW w:w="325" w:type="pct"/>
            <w:tcBorders>
              <w:top w:val="nil"/>
              <w:left w:val="nil"/>
              <w:bottom w:val="single" w:sz="4" w:space="0" w:color="auto"/>
              <w:right w:val="single" w:sz="4" w:space="0" w:color="auto"/>
            </w:tcBorders>
            <w:shd w:val="clear" w:color="auto" w:fill="auto"/>
            <w:vAlign w:val="center"/>
            <w:hideMark/>
          </w:tcPr>
          <w:p w14:paraId="158330A9" w14:textId="3B728B2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35112,9</w:t>
            </w:r>
          </w:p>
        </w:tc>
        <w:tc>
          <w:tcPr>
            <w:tcW w:w="325" w:type="pct"/>
            <w:tcBorders>
              <w:top w:val="nil"/>
              <w:left w:val="nil"/>
              <w:bottom w:val="single" w:sz="4" w:space="0" w:color="auto"/>
              <w:right w:val="single" w:sz="4" w:space="0" w:color="auto"/>
            </w:tcBorders>
            <w:shd w:val="clear" w:color="auto" w:fill="auto"/>
            <w:vAlign w:val="center"/>
            <w:hideMark/>
          </w:tcPr>
          <w:p w14:paraId="64EE89FA" w14:textId="3A6A6C4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36587,6</w:t>
            </w:r>
          </w:p>
        </w:tc>
        <w:tc>
          <w:tcPr>
            <w:tcW w:w="330" w:type="pct"/>
            <w:tcBorders>
              <w:top w:val="nil"/>
              <w:left w:val="nil"/>
              <w:bottom w:val="single" w:sz="4" w:space="0" w:color="auto"/>
              <w:right w:val="single" w:sz="4" w:space="0" w:color="auto"/>
            </w:tcBorders>
            <w:shd w:val="clear" w:color="auto" w:fill="auto"/>
            <w:vAlign w:val="center"/>
            <w:hideMark/>
          </w:tcPr>
          <w:p w14:paraId="2E3019B5" w14:textId="5149CC54"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38197,5</w:t>
            </w:r>
          </w:p>
        </w:tc>
        <w:tc>
          <w:tcPr>
            <w:tcW w:w="330" w:type="pct"/>
            <w:tcBorders>
              <w:top w:val="nil"/>
              <w:left w:val="nil"/>
              <w:bottom w:val="single" w:sz="4" w:space="0" w:color="auto"/>
              <w:right w:val="single" w:sz="4" w:space="0" w:color="auto"/>
            </w:tcBorders>
            <w:shd w:val="clear" w:color="auto" w:fill="auto"/>
            <w:vAlign w:val="center"/>
            <w:hideMark/>
          </w:tcPr>
          <w:p w14:paraId="0656FF16" w14:textId="3C461393"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39916,4</w:t>
            </w:r>
          </w:p>
        </w:tc>
        <w:tc>
          <w:tcPr>
            <w:tcW w:w="330" w:type="pct"/>
            <w:tcBorders>
              <w:top w:val="nil"/>
              <w:left w:val="nil"/>
              <w:bottom w:val="single" w:sz="4" w:space="0" w:color="auto"/>
              <w:right w:val="single" w:sz="4" w:space="0" w:color="auto"/>
            </w:tcBorders>
            <w:shd w:val="clear" w:color="auto" w:fill="auto"/>
            <w:vAlign w:val="center"/>
            <w:hideMark/>
          </w:tcPr>
          <w:p w14:paraId="5284A9A9" w14:textId="62392CE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41632,8</w:t>
            </w:r>
          </w:p>
        </w:tc>
        <w:tc>
          <w:tcPr>
            <w:tcW w:w="330" w:type="pct"/>
            <w:tcBorders>
              <w:top w:val="nil"/>
              <w:left w:val="nil"/>
              <w:bottom w:val="single" w:sz="4" w:space="0" w:color="auto"/>
              <w:right w:val="single" w:sz="4" w:space="0" w:color="auto"/>
            </w:tcBorders>
            <w:shd w:val="clear" w:color="auto" w:fill="auto"/>
            <w:vAlign w:val="center"/>
            <w:hideMark/>
          </w:tcPr>
          <w:p w14:paraId="466D9ADA" w14:textId="4470F94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43381,4</w:t>
            </w:r>
          </w:p>
        </w:tc>
        <w:tc>
          <w:tcPr>
            <w:tcW w:w="330" w:type="pct"/>
            <w:tcBorders>
              <w:top w:val="nil"/>
              <w:left w:val="nil"/>
              <w:bottom w:val="single" w:sz="4" w:space="0" w:color="auto"/>
              <w:right w:val="single" w:sz="4" w:space="0" w:color="auto"/>
            </w:tcBorders>
            <w:shd w:val="clear" w:color="auto" w:fill="auto"/>
            <w:vAlign w:val="center"/>
            <w:hideMark/>
          </w:tcPr>
          <w:p w14:paraId="75DA6A98" w14:textId="0962E99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45246,8</w:t>
            </w:r>
          </w:p>
        </w:tc>
        <w:tc>
          <w:tcPr>
            <w:tcW w:w="330" w:type="pct"/>
            <w:tcBorders>
              <w:top w:val="nil"/>
              <w:left w:val="nil"/>
              <w:bottom w:val="single" w:sz="4" w:space="0" w:color="auto"/>
              <w:right w:val="single" w:sz="4" w:space="0" w:color="auto"/>
            </w:tcBorders>
            <w:shd w:val="clear" w:color="auto" w:fill="auto"/>
            <w:vAlign w:val="center"/>
            <w:hideMark/>
          </w:tcPr>
          <w:p w14:paraId="57383B69" w14:textId="4E6E52A6"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47192,4</w:t>
            </w:r>
          </w:p>
        </w:tc>
        <w:tc>
          <w:tcPr>
            <w:tcW w:w="330" w:type="pct"/>
            <w:tcBorders>
              <w:top w:val="nil"/>
              <w:left w:val="nil"/>
              <w:bottom w:val="single" w:sz="4" w:space="0" w:color="auto"/>
              <w:right w:val="single" w:sz="4" w:space="0" w:color="auto"/>
            </w:tcBorders>
            <w:shd w:val="clear" w:color="auto" w:fill="auto"/>
            <w:vAlign w:val="center"/>
            <w:hideMark/>
          </w:tcPr>
          <w:p w14:paraId="234BFE18" w14:textId="495FB086"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49221,7</w:t>
            </w:r>
          </w:p>
        </w:tc>
        <w:tc>
          <w:tcPr>
            <w:tcW w:w="330" w:type="pct"/>
            <w:tcBorders>
              <w:top w:val="nil"/>
              <w:left w:val="nil"/>
              <w:bottom w:val="single" w:sz="4" w:space="0" w:color="auto"/>
              <w:right w:val="single" w:sz="4" w:space="0" w:color="auto"/>
            </w:tcBorders>
            <w:shd w:val="clear" w:color="auto" w:fill="auto"/>
            <w:vAlign w:val="center"/>
            <w:hideMark/>
          </w:tcPr>
          <w:p w14:paraId="355F951E" w14:textId="6A096B2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51338,2</w:t>
            </w:r>
          </w:p>
        </w:tc>
      </w:tr>
      <w:tr w:rsidR="00C74605" w:rsidRPr="00C74605" w14:paraId="5FE23BFD"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4347F182"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Прочие затраты без учета инвестиционной составляющей</w:t>
            </w:r>
          </w:p>
        </w:tc>
        <w:tc>
          <w:tcPr>
            <w:tcW w:w="316" w:type="pct"/>
            <w:tcBorders>
              <w:top w:val="nil"/>
              <w:left w:val="nil"/>
              <w:bottom w:val="single" w:sz="4" w:space="0" w:color="000000"/>
              <w:right w:val="nil"/>
            </w:tcBorders>
            <w:shd w:val="clear" w:color="auto" w:fill="auto"/>
            <w:vAlign w:val="center"/>
            <w:hideMark/>
          </w:tcPr>
          <w:p w14:paraId="3A08E7FC"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02B88DA3" w14:textId="4ED0B3D4"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32715,0</w:t>
            </w:r>
          </w:p>
        </w:tc>
        <w:tc>
          <w:tcPr>
            <w:tcW w:w="325" w:type="pct"/>
            <w:tcBorders>
              <w:top w:val="nil"/>
              <w:left w:val="nil"/>
              <w:bottom w:val="single" w:sz="4" w:space="0" w:color="auto"/>
              <w:right w:val="single" w:sz="4" w:space="0" w:color="auto"/>
            </w:tcBorders>
            <w:shd w:val="clear" w:color="auto" w:fill="auto"/>
            <w:vAlign w:val="center"/>
            <w:hideMark/>
          </w:tcPr>
          <w:p w14:paraId="7D1E4695" w14:textId="1D5ECE4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33892,8</w:t>
            </w:r>
          </w:p>
        </w:tc>
        <w:tc>
          <w:tcPr>
            <w:tcW w:w="325" w:type="pct"/>
            <w:tcBorders>
              <w:top w:val="nil"/>
              <w:left w:val="nil"/>
              <w:bottom w:val="single" w:sz="4" w:space="0" w:color="auto"/>
              <w:right w:val="single" w:sz="4" w:space="0" w:color="auto"/>
            </w:tcBorders>
            <w:shd w:val="clear" w:color="auto" w:fill="auto"/>
            <w:vAlign w:val="center"/>
            <w:hideMark/>
          </w:tcPr>
          <w:p w14:paraId="0D86ADF5" w14:textId="34C5FA35"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35112,9</w:t>
            </w:r>
          </w:p>
        </w:tc>
        <w:tc>
          <w:tcPr>
            <w:tcW w:w="325" w:type="pct"/>
            <w:tcBorders>
              <w:top w:val="nil"/>
              <w:left w:val="nil"/>
              <w:bottom w:val="single" w:sz="4" w:space="0" w:color="auto"/>
              <w:right w:val="single" w:sz="4" w:space="0" w:color="auto"/>
            </w:tcBorders>
            <w:shd w:val="clear" w:color="auto" w:fill="auto"/>
            <w:vAlign w:val="center"/>
            <w:hideMark/>
          </w:tcPr>
          <w:p w14:paraId="02CC42BC" w14:textId="235F5A73"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36587,6</w:t>
            </w:r>
          </w:p>
        </w:tc>
        <w:tc>
          <w:tcPr>
            <w:tcW w:w="330" w:type="pct"/>
            <w:tcBorders>
              <w:top w:val="nil"/>
              <w:left w:val="nil"/>
              <w:bottom w:val="single" w:sz="4" w:space="0" w:color="auto"/>
              <w:right w:val="single" w:sz="4" w:space="0" w:color="auto"/>
            </w:tcBorders>
            <w:shd w:val="clear" w:color="auto" w:fill="auto"/>
            <w:vAlign w:val="center"/>
            <w:hideMark/>
          </w:tcPr>
          <w:p w14:paraId="7128D8A5" w14:textId="3A386FD6"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38197,5</w:t>
            </w:r>
          </w:p>
        </w:tc>
        <w:tc>
          <w:tcPr>
            <w:tcW w:w="330" w:type="pct"/>
            <w:tcBorders>
              <w:top w:val="nil"/>
              <w:left w:val="nil"/>
              <w:bottom w:val="single" w:sz="4" w:space="0" w:color="auto"/>
              <w:right w:val="single" w:sz="4" w:space="0" w:color="auto"/>
            </w:tcBorders>
            <w:shd w:val="clear" w:color="auto" w:fill="auto"/>
            <w:vAlign w:val="center"/>
            <w:hideMark/>
          </w:tcPr>
          <w:p w14:paraId="470C348B" w14:textId="52E4167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39916,4</w:t>
            </w:r>
          </w:p>
        </w:tc>
        <w:tc>
          <w:tcPr>
            <w:tcW w:w="330" w:type="pct"/>
            <w:tcBorders>
              <w:top w:val="nil"/>
              <w:left w:val="nil"/>
              <w:bottom w:val="single" w:sz="4" w:space="0" w:color="auto"/>
              <w:right w:val="single" w:sz="4" w:space="0" w:color="auto"/>
            </w:tcBorders>
            <w:shd w:val="clear" w:color="auto" w:fill="auto"/>
            <w:vAlign w:val="center"/>
            <w:hideMark/>
          </w:tcPr>
          <w:p w14:paraId="3A4899FA" w14:textId="7A45799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41632,8</w:t>
            </w:r>
          </w:p>
        </w:tc>
        <w:tc>
          <w:tcPr>
            <w:tcW w:w="330" w:type="pct"/>
            <w:tcBorders>
              <w:top w:val="nil"/>
              <w:left w:val="nil"/>
              <w:bottom w:val="single" w:sz="4" w:space="0" w:color="auto"/>
              <w:right w:val="single" w:sz="4" w:space="0" w:color="auto"/>
            </w:tcBorders>
            <w:shd w:val="clear" w:color="auto" w:fill="auto"/>
            <w:vAlign w:val="center"/>
            <w:hideMark/>
          </w:tcPr>
          <w:p w14:paraId="0E47F1BA" w14:textId="581A11E5"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43381,4</w:t>
            </w:r>
          </w:p>
        </w:tc>
        <w:tc>
          <w:tcPr>
            <w:tcW w:w="330" w:type="pct"/>
            <w:tcBorders>
              <w:top w:val="nil"/>
              <w:left w:val="nil"/>
              <w:bottom w:val="single" w:sz="4" w:space="0" w:color="auto"/>
              <w:right w:val="single" w:sz="4" w:space="0" w:color="auto"/>
            </w:tcBorders>
            <w:shd w:val="clear" w:color="auto" w:fill="auto"/>
            <w:vAlign w:val="center"/>
            <w:hideMark/>
          </w:tcPr>
          <w:p w14:paraId="7911213E" w14:textId="1709CBE6"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45246,8</w:t>
            </w:r>
          </w:p>
        </w:tc>
        <w:tc>
          <w:tcPr>
            <w:tcW w:w="330" w:type="pct"/>
            <w:tcBorders>
              <w:top w:val="nil"/>
              <w:left w:val="nil"/>
              <w:bottom w:val="single" w:sz="4" w:space="0" w:color="auto"/>
              <w:right w:val="single" w:sz="4" w:space="0" w:color="auto"/>
            </w:tcBorders>
            <w:shd w:val="clear" w:color="auto" w:fill="auto"/>
            <w:vAlign w:val="center"/>
            <w:hideMark/>
          </w:tcPr>
          <w:p w14:paraId="21353BF7" w14:textId="42E57DC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47192,4</w:t>
            </w:r>
          </w:p>
        </w:tc>
        <w:tc>
          <w:tcPr>
            <w:tcW w:w="330" w:type="pct"/>
            <w:tcBorders>
              <w:top w:val="nil"/>
              <w:left w:val="nil"/>
              <w:bottom w:val="single" w:sz="4" w:space="0" w:color="auto"/>
              <w:right w:val="single" w:sz="4" w:space="0" w:color="auto"/>
            </w:tcBorders>
            <w:shd w:val="clear" w:color="auto" w:fill="auto"/>
            <w:vAlign w:val="center"/>
            <w:hideMark/>
          </w:tcPr>
          <w:p w14:paraId="124A30B3" w14:textId="0F461B4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49221,7</w:t>
            </w:r>
          </w:p>
        </w:tc>
        <w:tc>
          <w:tcPr>
            <w:tcW w:w="330" w:type="pct"/>
            <w:tcBorders>
              <w:top w:val="nil"/>
              <w:left w:val="nil"/>
              <w:bottom w:val="single" w:sz="4" w:space="0" w:color="auto"/>
              <w:right w:val="single" w:sz="4" w:space="0" w:color="auto"/>
            </w:tcBorders>
            <w:shd w:val="clear" w:color="auto" w:fill="auto"/>
            <w:vAlign w:val="center"/>
            <w:hideMark/>
          </w:tcPr>
          <w:p w14:paraId="433AFED2" w14:textId="60BDA43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51338,2</w:t>
            </w:r>
          </w:p>
        </w:tc>
      </w:tr>
      <w:tr w:rsidR="00C74605" w:rsidRPr="00C74605" w14:paraId="52F22E38"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05242F75"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Прибыль всего:</w:t>
            </w:r>
          </w:p>
        </w:tc>
        <w:tc>
          <w:tcPr>
            <w:tcW w:w="316" w:type="pct"/>
            <w:tcBorders>
              <w:top w:val="nil"/>
              <w:left w:val="nil"/>
              <w:bottom w:val="single" w:sz="4" w:space="0" w:color="000000"/>
              <w:right w:val="nil"/>
            </w:tcBorders>
            <w:shd w:val="clear" w:color="auto" w:fill="auto"/>
            <w:vAlign w:val="center"/>
            <w:hideMark/>
          </w:tcPr>
          <w:p w14:paraId="583D471C"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41DDF26F" w14:textId="4A15ED0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0,0</w:t>
            </w:r>
          </w:p>
        </w:tc>
        <w:tc>
          <w:tcPr>
            <w:tcW w:w="325" w:type="pct"/>
            <w:tcBorders>
              <w:top w:val="nil"/>
              <w:left w:val="nil"/>
              <w:bottom w:val="single" w:sz="4" w:space="0" w:color="auto"/>
              <w:right w:val="single" w:sz="4" w:space="0" w:color="auto"/>
            </w:tcBorders>
            <w:shd w:val="clear" w:color="auto" w:fill="auto"/>
            <w:vAlign w:val="center"/>
            <w:hideMark/>
          </w:tcPr>
          <w:p w14:paraId="7AAA706D" w14:textId="510E8A9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0,0</w:t>
            </w:r>
          </w:p>
        </w:tc>
        <w:tc>
          <w:tcPr>
            <w:tcW w:w="325" w:type="pct"/>
            <w:tcBorders>
              <w:top w:val="nil"/>
              <w:left w:val="nil"/>
              <w:bottom w:val="single" w:sz="4" w:space="0" w:color="auto"/>
              <w:right w:val="single" w:sz="4" w:space="0" w:color="auto"/>
            </w:tcBorders>
            <w:shd w:val="clear" w:color="auto" w:fill="auto"/>
            <w:vAlign w:val="center"/>
            <w:hideMark/>
          </w:tcPr>
          <w:p w14:paraId="77A7F935" w14:textId="72D74AE0"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0,0</w:t>
            </w:r>
          </w:p>
        </w:tc>
        <w:tc>
          <w:tcPr>
            <w:tcW w:w="325" w:type="pct"/>
            <w:tcBorders>
              <w:top w:val="nil"/>
              <w:left w:val="nil"/>
              <w:bottom w:val="single" w:sz="4" w:space="0" w:color="auto"/>
              <w:right w:val="single" w:sz="4" w:space="0" w:color="auto"/>
            </w:tcBorders>
            <w:shd w:val="clear" w:color="auto" w:fill="auto"/>
            <w:vAlign w:val="center"/>
            <w:hideMark/>
          </w:tcPr>
          <w:p w14:paraId="021070F3" w14:textId="3636526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0,0</w:t>
            </w:r>
          </w:p>
        </w:tc>
        <w:tc>
          <w:tcPr>
            <w:tcW w:w="330" w:type="pct"/>
            <w:tcBorders>
              <w:top w:val="nil"/>
              <w:left w:val="nil"/>
              <w:bottom w:val="single" w:sz="4" w:space="0" w:color="auto"/>
              <w:right w:val="single" w:sz="4" w:space="0" w:color="auto"/>
            </w:tcBorders>
            <w:shd w:val="clear" w:color="auto" w:fill="auto"/>
            <w:vAlign w:val="center"/>
            <w:hideMark/>
          </w:tcPr>
          <w:p w14:paraId="4BC9D625" w14:textId="0C30B4BB"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0,0</w:t>
            </w:r>
          </w:p>
        </w:tc>
        <w:tc>
          <w:tcPr>
            <w:tcW w:w="330" w:type="pct"/>
            <w:tcBorders>
              <w:top w:val="nil"/>
              <w:left w:val="nil"/>
              <w:bottom w:val="single" w:sz="4" w:space="0" w:color="auto"/>
              <w:right w:val="single" w:sz="4" w:space="0" w:color="auto"/>
            </w:tcBorders>
            <w:shd w:val="clear" w:color="auto" w:fill="auto"/>
            <w:vAlign w:val="center"/>
            <w:hideMark/>
          </w:tcPr>
          <w:p w14:paraId="1929284E" w14:textId="580070F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0,0</w:t>
            </w:r>
          </w:p>
        </w:tc>
        <w:tc>
          <w:tcPr>
            <w:tcW w:w="330" w:type="pct"/>
            <w:tcBorders>
              <w:top w:val="nil"/>
              <w:left w:val="nil"/>
              <w:bottom w:val="single" w:sz="4" w:space="0" w:color="auto"/>
              <w:right w:val="single" w:sz="4" w:space="0" w:color="auto"/>
            </w:tcBorders>
            <w:shd w:val="clear" w:color="auto" w:fill="auto"/>
            <w:vAlign w:val="center"/>
            <w:hideMark/>
          </w:tcPr>
          <w:p w14:paraId="5AFC012A" w14:textId="0CF6EFC7"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0,0</w:t>
            </w:r>
          </w:p>
        </w:tc>
        <w:tc>
          <w:tcPr>
            <w:tcW w:w="330" w:type="pct"/>
            <w:tcBorders>
              <w:top w:val="nil"/>
              <w:left w:val="nil"/>
              <w:bottom w:val="single" w:sz="4" w:space="0" w:color="auto"/>
              <w:right w:val="single" w:sz="4" w:space="0" w:color="auto"/>
            </w:tcBorders>
            <w:shd w:val="clear" w:color="auto" w:fill="auto"/>
            <w:vAlign w:val="center"/>
            <w:hideMark/>
          </w:tcPr>
          <w:p w14:paraId="10C59761" w14:textId="19920E01"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0,0</w:t>
            </w:r>
          </w:p>
        </w:tc>
        <w:tc>
          <w:tcPr>
            <w:tcW w:w="330" w:type="pct"/>
            <w:tcBorders>
              <w:top w:val="nil"/>
              <w:left w:val="nil"/>
              <w:bottom w:val="single" w:sz="4" w:space="0" w:color="auto"/>
              <w:right w:val="single" w:sz="4" w:space="0" w:color="auto"/>
            </w:tcBorders>
            <w:shd w:val="clear" w:color="auto" w:fill="auto"/>
            <w:vAlign w:val="center"/>
            <w:hideMark/>
          </w:tcPr>
          <w:p w14:paraId="074D2607" w14:textId="3344436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0,0</w:t>
            </w:r>
          </w:p>
        </w:tc>
        <w:tc>
          <w:tcPr>
            <w:tcW w:w="330" w:type="pct"/>
            <w:tcBorders>
              <w:top w:val="nil"/>
              <w:left w:val="nil"/>
              <w:bottom w:val="single" w:sz="4" w:space="0" w:color="auto"/>
              <w:right w:val="single" w:sz="4" w:space="0" w:color="auto"/>
            </w:tcBorders>
            <w:shd w:val="clear" w:color="auto" w:fill="auto"/>
            <w:vAlign w:val="center"/>
            <w:hideMark/>
          </w:tcPr>
          <w:p w14:paraId="35B8A074" w14:textId="721F4A8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0,0</w:t>
            </w:r>
          </w:p>
        </w:tc>
        <w:tc>
          <w:tcPr>
            <w:tcW w:w="330" w:type="pct"/>
            <w:tcBorders>
              <w:top w:val="nil"/>
              <w:left w:val="nil"/>
              <w:bottom w:val="single" w:sz="4" w:space="0" w:color="auto"/>
              <w:right w:val="single" w:sz="4" w:space="0" w:color="auto"/>
            </w:tcBorders>
            <w:shd w:val="clear" w:color="auto" w:fill="auto"/>
            <w:vAlign w:val="center"/>
            <w:hideMark/>
          </w:tcPr>
          <w:p w14:paraId="06F047AE" w14:textId="5E4C1CC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0,0</w:t>
            </w:r>
          </w:p>
        </w:tc>
        <w:tc>
          <w:tcPr>
            <w:tcW w:w="330" w:type="pct"/>
            <w:tcBorders>
              <w:top w:val="nil"/>
              <w:left w:val="nil"/>
              <w:bottom w:val="single" w:sz="4" w:space="0" w:color="auto"/>
              <w:right w:val="single" w:sz="4" w:space="0" w:color="auto"/>
            </w:tcBorders>
            <w:shd w:val="clear" w:color="auto" w:fill="auto"/>
            <w:vAlign w:val="center"/>
            <w:hideMark/>
          </w:tcPr>
          <w:p w14:paraId="4AFA80E7" w14:textId="78A901DC"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0,0</w:t>
            </w:r>
          </w:p>
        </w:tc>
      </w:tr>
      <w:tr w:rsidR="00C74605" w:rsidRPr="00C74605" w14:paraId="1F93FE2C" w14:textId="77777777" w:rsidTr="00003CFD">
        <w:trPr>
          <w:trHeight w:val="20"/>
        </w:trPr>
        <w:tc>
          <w:tcPr>
            <w:tcW w:w="745" w:type="pct"/>
            <w:tcBorders>
              <w:top w:val="nil"/>
              <w:left w:val="single" w:sz="4" w:space="0" w:color="000000"/>
              <w:bottom w:val="single" w:sz="4" w:space="0" w:color="000000"/>
              <w:right w:val="single" w:sz="4" w:space="0" w:color="000000"/>
            </w:tcBorders>
            <w:shd w:val="clear" w:color="auto" w:fill="auto"/>
            <w:vAlign w:val="center"/>
            <w:hideMark/>
          </w:tcPr>
          <w:p w14:paraId="2FE4093D"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Необходимая валовая выручка</w:t>
            </w:r>
          </w:p>
        </w:tc>
        <w:tc>
          <w:tcPr>
            <w:tcW w:w="316" w:type="pct"/>
            <w:tcBorders>
              <w:top w:val="nil"/>
              <w:left w:val="nil"/>
              <w:bottom w:val="single" w:sz="4" w:space="0" w:color="000000"/>
              <w:right w:val="nil"/>
            </w:tcBorders>
            <w:shd w:val="clear" w:color="auto" w:fill="auto"/>
            <w:vAlign w:val="center"/>
            <w:hideMark/>
          </w:tcPr>
          <w:p w14:paraId="5A433C67"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тыс.руб.</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6071340D" w14:textId="0C547D36"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882107,6</w:t>
            </w:r>
          </w:p>
        </w:tc>
        <w:tc>
          <w:tcPr>
            <w:tcW w:w="325" w:type="pct"/>
            <w:tcBorders>
              <w:top w:val="nil"/>
              <w:left w:val="nil"/>
              <w:bottom w:val="single" w:sz="4" w:space="0" w:color="auto"/>
              <w:right w:val="single" w:sz="4" w:space="0" w:color="auto"/>
            </w:tcBorders>
            <w:shd w:val="clear" w:color="auto" w:fill="auto"/>
            <w:vAlign w:val="center"/>
            <w:hideMark/>
          </w:tcPr>
          <w:p w14:paraId="71E6C17E" w14:textId="576E04C3"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903198,0</w:t>
            </w:r>
          </w:p>
        </w:tc>
        <w:tc>
          <w:tcPr>
            <w:tcW w:w="325" w:type="pct"/>
            <w:tcBorders>
              <w:top w:val="nil"/>
              <w:left w:val="nil"/>
              <w:bottom w:val="single" w:sz="4" w:space="0" w:color="auto"/>
              <w:right w:val="single" w:sz="4" w:space="0" w:color="auto"/>
            </w:tcBorders>
            <w:shd w:val="clear" w:color="auto" w:fill="auto"/>
            <w:vAlign w:val="center"/>
            <w:hideMark/>
          </w:tcPr>
          <w:p w14:paraId="3C99F8C2" w14:textId="15BACCF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950876,8</w:t>
            </w:r>
          </w:p>
        </w:tc>
        <w:tc>
          <w:tcPr>
            <w:tcW w:w="325" w:type="pct"/>
            <w:tcBorders>
              <w:top w:val="nil"/>
              <w:left w:val="nil"/>
              <w:bottom w:val="single" w:sz="4" w:space="0" w:color="auto"/>
              <w:right w:val="single" w:sz="4" w:space="0" w:color="auto"/>
            </w:tcBorders>
            <w:shd w:val="clear" w:color="auto" w:fill="auto"/>
            <w:vAlign w:val="center"/>
            <w:hideMark/>
          </w:tcPr>
          <w:p w14:paraId="79E8F939" w14:textId="34C6986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984981,9</w:t>
            </w:r>
          </w:p>
        </w:tc>
        <w:tc>
          <w:tcPr>
            <w:tcW w:w="330" w:type="pct"/>
            <w:tcBorders>
              <w:top w:val="nil"/>
              <w:left w:val="nil"/>
              <w:bottom w:val="single" w:sz="4" w:space="0" w:color="auto"/>
              <w:right w:val="single" w:sz="4" w:space="0" w:color="auto"/>
            </w:tcBorders>
            <w:shd w:val="clear" w:color="auto" w:fill="auto"/>
            <w:vAlign w:val="center"/>
            <w:hideMark/>
          </w:tcPr>
          <w:p w14:paraId="79ADFC3C" w14:textId="2753FFA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1027417,9</w:t>
            </w:r>
          </w:p>
        </w:tc>
        <w:tc>
          <w:tcPr>
            <w:tcW w:w="330" w:type="pct"/>
            <w:tcBorders>
              <w:top w:val="nil"/>
              <w:left w:val="nil"/>
              <w:bottom w:val="single" w:sz="4" w:space="0" w:color="auto"/>
              <w:right w:val="single" w:sz="4" w:space="0" w:color="auto"/>
            </w:tcBorders>
            <w:shd w:val="clear" w:color="auto" w:fill="auto"/>
            <w:vAlign w:val="center"/>
            <w:hideMark/>
          </w:tcPr>
          <w:p w14:paraId="22B285CE" w14:textId="61A8D626"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1113801,9</w:t>
            </w:r>
          </w:p>
        </w:tc>
        <w:tc>
          <w:tcPr>
            <w:tcW w:w="330" w:type="pct"/>
            <w:tcBorders>
              <w:top w:val="nil"/>
              <w:left w:val="nil"/>
              <w:bottom w:val="single" w:sz="4" w:space="0" w:color="auto"/>
              <w:right w:val="single" w:sz="4" w:space="0" w:color="auto"/>
            </w:tcBorders>
            <w:shd w:val="clear" w:color="auto" w:fill="auto"/>
            <w:vAlign w:val="center"/>
            <w:hideMark/>
          </w:tcPr>
          <w:p w14:paraId="35C3FAFD" w14:textId="2F376EE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1177947,1</w:t>
            </w:r>
          </w:p>
        </w:tc>
        <w:tc>
          <w:tcPr>
            <w:tcW w:w="330" w:type="pct"/>
            <w:tcBorders>
              <w:top w:val="nil"/>
              <w:left w:val="nil"/>
              <w:bottom w:val="single" w:sz="4" w:space="0" w:color="auto"/>
              <w:right w:val="single" w:sz="4" w:space="0" w:color="auto"/>
            </w:tcBorders>
            <w:shd w:val="clear" w:color="auto" w:fill="auto"/>
            <w:vAlign w:val="center"/>
            <w:hideMark/>
          </w:tcPr>
          <w:p w14:paraId="3A809CDE" w14:textId="4372A675"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1230802,2</w:t>
            </w:r>
          </w:p>
        </w:tc>
        <w:tc>
          <w:tcPr>
            <w:tcW w:w="330" w:type="pct"/>
            <w:tcBorders>
              <w:top w:val="nil"/>
              <w:left w:val="nil"/>
              <w:bottom w:val="single" w:sz="4" w:space="0" w:color="auto"/>
              <w:right w:val="single" w:sz="4" w:space="0" w:color="auto"/>
            </w:tcBorders>
            <w:shd w:val="clear" w:color="auto" w:fill="auto"/>
            <w:vAlign w:val="center"/>
            <w:hideMark/>
          </w:tcPr>
          <w:p w14:paraId="730ECC22" w14:textId="6DCB946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1288174,8</w:t>
            </w:r>
          </w:p>
        </w:tc>
        <w:tc>
          <w:tcPr>
            <w:tcW w:w="330" w:type="pct"/>
            <w:tcBorders>
              <w:top w:val="nil"/>
              <w:left w:val="nil"/>
              <w:bottom w:val="single" w:sz="4" w:space="0" w:color="auto"/>
              <w:right w:val="single" w:sz="4" w:space="0" w:color="auto"/>
            </w:tcBorders>
            <w:shd w:val="clear" w:color="auto" w:fill="auto"/>
            <w:vAlign w:val="center"/>
            <w:hideMark/>
          </w:tcPr>
          <w:p w14:paraId="19BA2C3D" w14:textId="23E43B3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1333480,1</w:t>
            </w:r>
          </w:p>
        </w:tc>
        <w:tc>
          <w:tcPr>
            <w:tcW w:w="330" w:type="pct"/>
            <w:tcBorders>
              <w:top w:val="nil"/>
              <w:left w:val="nil"/>
              <w:bottom w:val="single" w:sz="4" w:space="0" w:color="auto"/>
              <w:right w:val="single" w:sz="4" w:space="0" w:color="auto"/>
            </w:tcBorders>
            <w:shd w:val="clear" w:color="auto" w:fill="auto"/>
            <w:vAlign w:val="center"/>
            <w:hideMark/>
          </w:tcPr>
          <w:p w14:paraId="163FEB9E" w14:textId="4C25513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1399079,8</w:t>
            </w:r>
          </w:p>
        </w:tc>
        <w:tc>
          <w:tcPr>
            <w:tcW w:w="330" w:type="pct"/>
            <w:tcBorders>
              <w:top w:val="nil"/>
              <w:left w:val="nil"/>
              <w:bottom w:val="single" w:sz="4" w:space="0" w:color="auto"/>
              <w:right w:val="single" w:sz="4" w:space="0" w:color="auto"/>
            </w:tcBorders>
            <w:shd w:val="clear" w:color="auto" w:fill="auto"/>
            <w:vAlign w:val="center"/>
            <w:hideMark/>
          </w:tcPr>
          <w:p w14:paraId="2D3EBC81" w14:textId="5F694C9D"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1450447,9</w:t>
            </w:r>
          </w:p>
        </w:tc>
      </w:tr>
      <w:tr w:rsidR="00C74605" w:rsidRPr="00C74605" w14:paraId="59C72F33" w14:textId="77777777" w:rsidTr="00003CFD">
        <w:trPr>
          <w:trHeight w:val="20"/>
        </w:trPr>
        <w:tc>
          <w:tcPr>
            <w:tcW w:w="745" w:type="pct"/>
            <w:tcBorders>
              <w:top w:val="nil"/>
              <w:left w:val="single" w:sz="4" w:space="0" w:color="000000"/>
              <w:bottom w:val="nil"/>
              <w:right w:val="single" w:sz="4" w:space="0" w:color="000000"/>
            </w:tcBorders>
            <w:shd w:val="clear" w:color="auto" w:fill="auto"/>
            <w:vAlign w:val="center"/>
            <w:hideMark/>
          </w:tcPr>
          <w:p w14:paraId="0B8AA53F" w14:textId="77777777" w:rsidR="00C74605" w:rsidRPr="00C74605" w:rsidRDefault="00C74605" w:rsidP="00C74605">
            <w:pPr>
              <w:autoSpaceDE/>
              <w:autoSpaceDN/>
              <w:spacing w:line="240" w:lineRule="auto"/>
              <w:ind w:left="-117" w:right="-49" w:firstLine="0"/>
              <w:jc w:val="left"/>
              <w:rPr>
                <w:sz w:val="16"/>
                <w:szCs w:val="16"/>
                <w:lang w:bidi="ar-SA"/>
              </w:rPr>
            </w:pPr>
            <w:r w:rsidRPr="00C74605">
              <w:rPr>
                <w:sz w:val="16"/>
                <w:szCs w:val="16"/>
                <w:lang w:bidi="ar-SA"/>
              </w:rPr>
              <w:t>Тариф на производство тепловой энергии</w:t>
            </w:r>
          </w:p>
        </w:tc>
        <w:tc>
          <w:tcPr>
            <w:tcW w:w="316" w:type="pct"/>
            <w:tcBorders>
              <w:top w:val="nil"/>
              <w:left w:val="nil"/>
              <w:bottom w:val="nil"/>
              <w:right w:val="nil"/>
            </w:tcBorders>
            <w:shd w:val="clear" w:color="auto" w:fill="auto"/>
            <w:vAlign w:val="center"/>
            <w:hideMark/>
          </w:tcPr>
          <w:p w14:paraId="60F20B65" w14:textId="77777777" w:rsidR="00C74605" w:rsidRPr="00C74605" w:rsidRDefault="00C74605" w:rsidP="00C74605">
            <w:pPr>
              <w:autoSpaceDE/>
              <w:autoSpaceDN/>
              <w:spacing w:line="240" w:lineRule="auto"/>
              <w:ind w:left="-117" w:right="-49" w:firstLine="0"/>
              <w:jc w:val="center"/>
              <w:rPr>
                <w:sz w:val="16"/>
                <w:szCs w:val="16"/>
                <w:lang w:bidi="ar-SA"/>
              </w:rPr>
            </w:pPr>
            <w:r w:rsidRPr="00C74605">
              <w:rPr>
                <w:sz w:val="16"/>
                <w:szCs w:val="16"/>
                <w:lang w:bidi="ar-SA"/>
              </w:rPr>
              <w:t>руб./Гкал</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40AC13A8" w14:textId="3AD7F33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966,4</w:t>
            </w:r>
          </w:p>
        </w:tc>
        <w:tc>
          <w:tcPr>
            <w:tcW w:w="325" w:type="pct"/>
            <w:tcBorders>
              <w:top w:val="nil"/>
              <w:left w:val="nil"/>
              <w:bottom w:val="single" w:sz="4" w:space="0" w:color="auto"/>
              <w:right w:val="single" w:sz="4" w:space="0" w:color="auto"/>
            </w:tcBorders>
            <w:shd w:val="clear" w:color="auto" w:fill="auto"/>
            <w:vAlign w:val="center"/>
            <w:hideMark/>
          </w:tcPr>
          <w:p w14:paraId="247AF870" w14:textId="29D4879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988,3</w:t>
            </w:r>
          </w:p>
        </w:tc>
        <w:tc>
          <w:tcPr>
            <w:tcW w:w="325" w:type="pct"/>
            <w:tcBorders>
              <w:top w:val="nil"/>
              <w:left w:val="nil"/>
              <w:bottom w:val="single" w:sz="4" w:space="0" w:color="auto"/>
              <w:right w:val="single" w:sz="4" w:space="0" w:color="auto"/>
            </w:tcBorders>
            <w:shd w:val="clear" w:color="auto" w:fill="auto"/>
            <w:vAlign w:val="center"/>
            <w:hideMark/>
          </w:tcPr>
          <w:p w14:paraId="1C99A373" w14:textId="1658C144"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1001,8</w:t>
            </w:r>
          </w:p>
        </w:tc>
        <w:tc>
          <w:tcPr>
            <w:tcW w:w="325" w:type="pct"/>
            <w:tcBorders>
              <w:top w:val="nil"/>
              <w:left w:val="nil"/>
              <w:bottom w:val="single" w:sz="4" w:space="0" w:color="auto"/>
              <w:right w:val="single" w:sz="4" w:space="0" w:color="auto"/>
            </w:tcBorders>
            <w:shd w:val="clear" w:color="auto" w:fill="auto"/>
            <w:vAlign w:val="center"/>
            <w:hideMark/>
          </w:tcPr>
          <w:p w14:paraId="4D20468C" w14:textId="6D54463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1034,3</w:t>
            </w:r>
          </w:p>
        </w:tc>
        <w:tc>
          <w:tcPr>
            <w:tcW w:w="330" w:type="pct"/>
            <w:tcBorders>
              <w:top w:val="nil"/>
              <w:left w:val="nil"/>
              <w:bottom w:val="single" w:sz="4" w:space="0" w:color="auto"/>
              <w:right w:val="single" w:sz="4" w:space="0" w:color="auto"/>
            </w:tcBorders>
            <w:shd w:val="clear" w:color="auto" w:fill="auto"/>
            <w:vAlign w:val="center"/>
            <w:hideMark/>
          </w:tcPr>
          <w:p w14:paraId="6A3F458B" w14:textId="0CF3886B"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1066,1</w:t>
            </w:r>
          </w:p>
        </w:tc>
        <w:tc>
          <w:tcPr>
            <w:tcW w:w="330" w:type="pct"/>
            <w:tcBorders>
              <w:top w:val="nil"/>
              <w:left w:val="nil"/>
              <w:bottom w:val="single" w:sz="4" w:space="0" w:color="auto"/>
              <w:right w:val="single" w:sz="4" w:space="0" w:color="auto"/>
            </w:tcBorders>
            <w:shd w:val="clear" w:color="auto" w:fill="auto"/>
            <w:vAlign w:val="center"/>
            <w:hideMark/>
          </w:tcPr>
          <w:p w14:paraId="185BD9CA" w14:textId="26D3DEB9"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1085,7</w:t>
            </w:r>
          </w:p>
        </w:tc>
        <w:tc>
          <w:tcPr>
            <w:tcW w:w="330" w:type="pct"/>
            <w:tcBorders>
              <w:top w:val="nil"/>
              <w:left w:val="nil"/>
              <w:bottom w:val="single" w:sz="4" w:space="0" w:color="auto"/>
              <w:right w:val="single" w:sz="4" w:space="0" w:color="auto"/>
            </w:tcBorders>
            <w:shd w:val="clear" w:color="auto" w:fill="auto"/>
            <w:vAlign w:val="center"/>
            <w:hideMark/>
          </w:tcPr>
          <w:p w14:paraId="16BECA44" w14:textId="0387C4F4"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1116,1</w:t>
            </w:r>
          </w:p>
        </w:tc>
        <w:tc>
          <w:tcPr>
            <w:tcW w:w="330" w:type="pct"/>
            <w:tcBorders>
              <w:top w:val="nil"/>
              <w:left w:val="nil"/>
              <w:bottom w:val="single" w:sz="4" w:space="0" w:color="auto"/>
              <w:right w:val="single" w:sz="4" w:space="0" w:color="auto"/>
            </w:tcBorders>
            <w:shd w:val="clear" w:color="auto" w:fill="auto"/>
            <w:vAlign w:val="center"/>
            <w:hideMark/>
          </w:tcPr>
          <w:p w14:paraId="306248CD" w14:textId="0BF6CA9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1147,6</w:t>
            </w:r>
          </w:p>
        </w:tc>
        <w:tc>
          <w:tcPr>
            <w:tcW w:w="330" w:type="pct"/>
            <w:tcBorders>
              <w:top w:val="nil"/>
              <w:left w:val="nil"/>
              <w:bottom w:val="single" w:sz="4" w:space="0" w:color="auto"/>
              <w:right w:val="single" w:sz="4" w:space="0" w:color="auto"/>
            </w:tcBorders>
            <w:shd w:val="clear" w:color="auto" w:fill="auto"/>
            <w:vAlign w:val="center"/>
            <w:hideMark/>
          </w:tcPr>
          <w:p w14:paraId="458FBFDB" w14:textId="66F0B33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1183,7</w:t>
            </w:r>
          </w:p>
        </w:tc>
        <w:tc>
          <w:tcPr>
            <w:tcW w:w="330" w:type="pct"/>
            <w:tcBorders>
              <w:top w:val="nil"/>
              <w:left w:val="nil"/>
              <w:bottom w:val="single" w:sz="4" w:space="0" w:color="auto"/>
              <w:right w:val="single" w:sz="4" w:space="0" w:color="auto"/>
            </w:tcBorders>
            <w:shd w:val="clear" w:color="auto" w:fill="auto"/>
            <w:vAlign w:val="center"/>
            <w:hideMark/>
          </w:tcPr>
          <w:p w14:paraId="36C0172A" w14:textId="3A90D313"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1225,3</w:t>
            </w:r>
          </w:p>
        </w:tc>
        <w:tc>
          <w:tcPr>
            <w:tcW w:w="330" w:type="pct"/>
            <w:tcBorders>
              <w:top w:val="nil"/>
              <w:left w:val="nil"/>
              <w:bottom w:val="single" w:sz="4" w:space="0" w:color="auto"/>
              <w:right w:val="single" w:sz="4" w:space="0" w:color="auto"/>
            </w:tcBorders>
            <w:shd w:val="clear" w:color="auto" w:fill="auto"/>
            <w:vAlign w:val="center"/>
            <w:hideMark/>
          </w:tcPr>
          <w:p w14:paraId="02458199" w14:textId="15F70008"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1261,1</w:t>
            </w:r>
          </w:p>
        </w:tc>
        <w:tc>
          <w:tcPr>
            <w:tcW w:w="330" w:type="pct"/>
            <w:tcBorders>
              <w:top w:val="nil"/>
              <w:left w:val="nil"/>
              <w:bottom w:val="single" w:sz="4" w:space="0" w:color="auto"/>
              <w:right w:val="single" w:sz="4" w:space="0" w:color="auto"/>
            </w:tcBorders>
            <w:shd w:val="clear" w:color="auto" w:fill="auto"/>
            <w:vAlign w:val="center"/>
            <w:hideMark/>
          </w:tcPr>
          <w:p w14:paraId="3F898E2B" w14:textId="1855199F"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1307,4</w:t>
            </w:r>
          </w:p>
        </w:tc>
      </w:tr>
      <w:tr w:rsidR="00C74605" w:rsidRPr="00C74605" w14:paraId="50BD512C" w14:textId="77777777" w:rsidTr="00003CFD">
        <w:trPr>
          <w:trHeight w:val="20"/>
        </w:trPr>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6A9C61" w14:textId="77777777" w:rsidR="00C74605" w:rsidRPr="00C74605" w:rsidRDefault="00C74605" w:rsidP="00C74605">
            <w:pPr>
              <w:autoSpaceDE/>
              <w:autoSpaceDN/>
              <w:spacing w:line="240" w:lineRule="auto"/>
              <w:ind w:left="-117" w:right="-49" w:firstLine="0"/>
              <w:jc w:val="left"/>
              <w:rPr>
                <w:color w:val="000000"/>
                <w:sz w:val="16"/>
                <w:szCs w:val="16"/>
                <w:lang w:bidi="ar-SA"/>
              </w:rPr>
            </w:pPr>
            <w:r w:rsidRPr="00C74605">
              <w:rPr>
                <w:color w:val="000000"/>
                <w:sz w:val="16"/>
                <w:szCs w:val="16"/>
                <w:lang w:bidi="ar-SA"/>
              </w:rPr>
              <w:t xml:space="preserve">Рост тарифа </w:t>
            </w:r>
            <w:proofErr w:type="gramStart"/>
            <w:r w:rsidRPr="00C74605">
              <w:rPr>
                <w:color w:val="000000"/>
                <w:sz w:val="16"/>
                <w:szCs w:val="16"/>
                <w:lang w:bidi="ar-SA"/>
              </w:rPr>
              <w:t>в</w:t>
            </w:r>
            <w:proofErr w:type="gramEnd"/>
            <w:r w:rsidRPr="00C74605">
              <w:rPr>
                <w:color w:val="000000"/>
                <w:sz w:val="16"/>
                <w:szCs w:val="16"/>
                <w:lang w:bidi="ar-SA"/>
              </w:rPr>
              <w:t xml:space="preserve"> %:</w:t>
            </w:r>
          </w:p>
        </w:tc>
        <w:tc>
          <w:tcPr>
            <w:tcW w:w="316" w:type="pct"/>
            <w:tcBorders>
              <w:top w:val="single" w:sz="4" w:space="0" w:color="auto"/>
              <w:left w:val="nil"/>
              <w:bottom w:val="single" w:sz="4" w:space="0" w:color="auto"/>
              <w:right w:val="single" w:sz="4" w:space="0" w:color="auto"/>
            </w:tcBorders>
            <w:shd w:val="clear" w:color="auto" w:fill="auto"/>
            <w:noWrap/>
            <w:vAlign w:val="center"/>
            <w:hideMark/>
          </w:tcPr>
          <w:p w14:paraId="19FE21D0" w14:textId="77777777"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lang w:bidi="ar-SA"/>
              </w:rPr>
              <w:t>%</w:t>
            </w:r>
          </w:p>
        </w:tc>
        <w:tc>
          <w:tcPr>
            <w:tcW w:w="324" w:type="pct"/>
            <w:tcBorders>
              <w:top w:val="nil"/>
              <w:left w:val="nil"/>
              <w:bottom w:val="single" w:sz="4" w:space="0" w:color="auto"/>
              <w:right w:val="single" w:sz="4" w:space="0" w:color="auto"/>
            </w:tcBorders>
            <w:shd w:val="clear" w:color="auto" w:fill="auto"/>
            <w:vAlign w:val="center"/>
            <w:hideMark/>
          </w:tcPr>
          <w:p w14:paraId="4563E39B" w14:textId="7C033B4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0,00%</w:t>
            </w:r>
          </w:p>
        </w:tc>
        <w:tc>
          <w:tcPr>
            <w:tcW w:w="325" w:type="pct"/>
            <w:tcBorders>
              <w:top w:val="nil"/>
              <w:left w:val="nil"/>
              <w:bottom w:val="single" w:sz="4" w:space="0" w:color="auto"/>
              <w:right w:val="single" w:sz="4" w:space="0" w:color="auto"/>
            </w:tcBorders>
            <w:shd w:val="clear" w:color="auto" w:fill="auto"/>
            <w:vAlign w:val="center"/>
            <w:hideMark/>
          </w:tcPr>
          <w:p w14:paraId="241F903F" w14:textId="4C304D4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2,26%</w:t>
            </w:r>
          </w:p>
        </w:tc>
        <w:tc>
          <w:tcPr>
            <w:tcW w:w="325" w:type="pct"/>
            <w:tcBorders>
              <w:top w:val="nil"/>
              <w:left w:val="nil"/>
              <w:bottom w:val="single" w:sz="4" w:space="0" w:color="auto"/>
              <w:right w:val="single" w:sz="4" w:space="0" w:color="auto"/>
            </w:tcBorders>
            <w:shd w:val="clear" w:color="auto" w:fill="auto"/>
            <w:vAlign w:val="center"/>
            <w:hideMark/>
          </w:tcPr>
          <w:p w14:paraId="69ED79AE" w14:textId="70E3B17C"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1,37%</w:t>
            </w:r>
          </w:p>
        </w:tc>
        <w:tc>
          <w:tcPr>
            <w:tcW w:w="325" w:type="pct"/>
            <w:tcBorders>
              <w:top w:val="nil"/>
              <w:left w:val="nil"/>
              <w:bottom w:val="single" w:sz="4" w:space="0" w:color="auto"/>
              <w:right w:val="single" w:sz="4" w:space="0" w:color="auto"/>
            </w:tcBorders>
            <w:shd w:val="clear" w:color="auto" w:fill="auto"/>
            <w:vAlign w:val="center"/>
            <w:hideMark/>
          </w:tcPr>
          <w:p w14:paraId="5661FC46" w14:textId="6FAAD3C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3,25%</w:t>
            </w:r>
          </w:p>
        </w:tc>
        <w:tc>
          <w:tcPr>
            <w:tcW w:w="330" w:type="pct"/>
            <w:tcBorders>
              <w:top w:val="nil"/>
              <w:left w:val="nil"/>
              <w:bottom w:val="single" w:sz="4" w:space="0" w:color="auto"/>
              <w:right w:val="single" w:sz="4" w:space="0" w:color="auto"/>
            </w:tcBorders>
            <w:shd w:val="clear" w:color="auto" w:fill="auto"/>
            <w:vAlign w:val="center"/>
            <w:hideMark/>
          </w:tcPr>
          <w:p w14:paraId="0817F122" w14:textId="35C55662"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3,07%</w:t>
            </w:r>
          </w:p>
        </w:tc>
        <w:tc>
          <w:tcPr>
            <w:tcW w:w="330" w:type="pct"/>
            <w:tcBorders>
              <w:top w:val="nil"/>
              <w:left w:val="nil"/>
              <w:bottom w:val="single" w:sz="4" w:space="0" w:color="auto"/>
              <w:right w:val="single" w:sz="4" w:space="0" w:color="auto"/>
            </w:tcBorders>
            <w:shd w:val="clear" w:color="auto" w:fill="auto"/>
            <w:vAlign w:val="center"/>
            <w:hideMark/>
          </w:tcPr>
          <w:p w14:paraId="198A67D1" w14:textId="1A7347CA"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1,83%</w:t>
            </w:r>
          </w:p>
        </w:tc>
        <w:tc>
          <w:tcPr>
            <w:tcW w:w="330" w:type="pct"/>
            <w:tcBorders>
              <w:top w:val="nil"/>
              <w:left w:val="nil"/>
              <w:bottom w:val="single" w:sz="4" w:space="0" w:color="auto"/>
              <w:right w:val="single" w:sz="4" w:space="0" w:color="auto"/>
            </w:tcBorders>
            <w:shd w:val="clear" w:color="auto" w:fill="auto"/>
            <w:vAlign w:val="center"/>
            <w:hideMark/>
          </w:tcPr>
          <w:p w14:paraId="6DBD74D2" w14:textId="35424CAE"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2,81%</w:t>
            </w:r>
          </w:p>
        </w:tc>
        <w:tc>
          <w:tcPr>
            <w:tcW w:w="330" w:type="pct"/>
            <w:tcBorders>
              <w:top w:val="nil"/>
              <w:left w:val="nil"/>
              <w:bottom w:val="single" w:sz="4" w:space="0" w:color="auto"/>
              <w:right w:val="single" w:sz="4" w:space="0" w:color="auto"/>
            </w:tcBorders>
            <w:shd w:val="clear" w:color="auto" w:fill="auto"/>
            <w:vAlign w:val="center"/>
            <w:hideMark/>
          </w:tcPr>
          <w:p w14:paraId="18378976" w14:textId="335A2E20"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2,82%</w:t>
            </w:r>
          </w:p>
        </w:tc>
        <w:tc>
          <w:tcPr>
            <w:tcW w:w="330" w:type="pct"/>
            <w:tcBorders>
              <w:top w:val="nil"/>
              <w:left w:val="nil"/>
              <w:bottom w:val="single" w:sz="4" w:space="0" w:color="auto"/>
              <w:right w:val="single" w:sz="4" w:space="0" w:color="auto"/>
            </w:tcBorders>
            <w:shd w:val="clear" w:color="auto" w:fill="auto"/>
            <w:vAlign w:val="center"/>
            <w:hideMark/>
          </w:tcPr>
          <w:p w14:paraId="25A1405F" w14:textId="43E41745"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3,14%</w:t>
            </w:r>
          </w:p>
        </w:tc>
        <w:tc>
          <w:tcPr>
            <w:tcW w:w="330" w:type="pct"/>
            <w:tcBorders>
              <w:top w:val="nil"/>
              <w:left w:val="nil"/>
              <w:bottom w:val="single" w:sz="4" w:space="0" w:color="auto"/>
              <w:right w:val="single" w:sz="4" w:space="0" w:color="auto"/>
            </w:tcBorders>
            <w:shd w:val="clear" w:color="auto" w:fill="auto"/>
            <w:vAlign w:val="center"/>
            <w:hideMark/>
          </w:tcPr>
          <w:p w14:paraId="362F4172" w14:textId="3E18289C"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3,52%</w:t>
            </w:r>
          </w:p>
        </w:tc>
        <w:tc>
          <w:tcPr>
            <w:tcW w:w="330" w:type="pct"/>
            <w:tcBorders>
              <w:top w:val="nil"/>
              <w:left w:val="nil"/>
              <w:bottom w:val="single" w:sz="4" w:space="0" w:color="auto"/>
              <w:right w:val="single" w:sz="4" w:space="0" w:color="auto"/>
            </w:tcBorders>
            <w:shd w:val="clear" w:color="auto" w:fill="auto"/>
            <w:vAlign w:val="center"/>
            <w:hideMark/>
          </w:tcPr>
          <w:p w14:paraId="4DEE9073" w14:textId="48369850"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2,92%</w:t>
            </w:r>
          </w:p>
        </w:tc>
        <w:tc>
          <w:tcPr>
            <w:tcW w:w="330" w:type="pct"/>
            <w:tcBorders>
              <w:top w:val="nil"/>
              <w:left w:val="nil"/>
              <w:bottom w:val="single" w:sz="4" w:space="0" w:color="auto"/>
              <w:right w:val="single" w:sz="4" w:space="0" w:color="auto"/>
            </w:tcBorders>
            <w:shd w:val="clear" w:color="auto" w:fill="auto"/>
            <w:vAlign w:val="center"/>
            <w:hideMark/>
          </w:tcPr>
          <w:p w14:paraId="5428640B" w14:textId="09AD2103" w:rsidR="00C74605" w:rsidRPr="00C74605" w:rsidRDefault="00C74605" w:rsidP="00C74605">
            <w:pPr>
              <w:autoSpaceDE/>
              <w:autoSpaceDN/>
              <w:spacing w:line="240" w:lineRule="auto"/>
              <w:ind w:left="-117" w:right="-49" w:firstLine="0"/>
              <w:jc w:val="center"/>
              <w:rPr>
                <w:color w:val="000000"/>
                <w:sz w:val="16"/>
                <w:szCs w:val="16"/>
                <w:lang w:bidi="ar-SA"/>
              </w:rPr>
            </w:pPr>
            <w:r w:rsidRPr="00C74605">
              <w:rPr>
                <w:color w:val="000000"/>
                <w:sz w:val="16"/>
                <w:szCs w:val="16"/>
              </w:rPr>
              <w:t>3,67%</w:t>
            </w:r>
          </w:p>
        </w:tc>
      </w:tr>
    </w:tbl>
    <w:p w14:paraId="1E49006A" w14:textId="175E707F" w:rsidR="004876E1" w:rsidRDefault="004876E1" w:rsidP="006133E9">
      <w:pPr>
        <w:ind w:firstLine="0"/>
        <w:rPr>
          <w:highlight w:val="yellow"/>
          <w:lang w:eastAsia="en-US" w:bidi="ar-SA"/>
        </w:rPr>
      </w:pPr>
    </w:p>
    <w:p w14:paraId="467DEDB6" w14:textId="0318DD35" w:rsidR="002D5CD3" w:rsidRPr="009E45B3" w:rsidRDefault="002D5CD3" w:rsidP="002D5CD3">
      <w:pPr>
        <w:pStyle w:val="af4"/>
      </w:pPr>
      <w:r w:rsidRPr="009E45B3">
        <w:t xml:space="preserve">Таблица </w:t>
      </w:r>
      <w:r w:rsidRPr="009E45B3">
        <w:fldChar w:fldCharType="begin"/>
      </w:r>
      <w:r w:rsidRPr="009E45B3">
        <w:instrText xml:space="preserve"> SEQ Таблица \* ARABIC </w:instrText>
      </w:r>
      <w:r w:rsidRPr="009E45B3">
        <w:fldChar w:fldCharType="separate"/>
      </w:r>
      <w:r w:rsidR="00A75381">
        <w:rPr>
          <w:noProof/>
        </w:rPr>
        <w:t>15</w:t>
      </w:r>
      <w:r w:rsidRPr="009E45B3">
        <w:fldChar w:fldCharType="end"/>
      </w:r>
      <w:r w:rsidRPr="009E45B3">
        <w:t xml:space="preserve">. Результаты расчета ценовых последствий для потребителей </w:t>
      </w:r>
      <w:r>
        <w:t>котельной</w:t>
      </w:r>
      <w:r w:rsidR="006E645D">
        <w:t xml:space="preserve">, Куйбышева, д. 77 </w:t>
      </w:r>
      <w:r w:rsidRPr="009E45B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306"/>
        <w:gridCol w:w="1105"/>
        <w:gridCol w:w="1105"/>
        <w:gridCol w:w="1105"/>
        <w:gridCol w:w="1105"/>
        <w:gridCol w:w="1105"/>
        <w:gridCol w:w="1105"/>
        <w:gridCol w:w="1044"/>
        <w:gridCol w:w="853"/>
        <w:gridCol w:w="793"/>
        <w:gridCol w:w="793"/>
        <w:gridCol w:w="793"/>
        <w:gridCol w:w="815"/>
      </w:tblGrid>
      <w:tr w:rsidR="00003CFD" w:rsidRPr="002D5CD3" w14:paraId="23B40CF5" w14:textId="77777777" w:rsidTr="001B3431">
        <w:trPr>
          <w:trHeight w:val="20"/>
          <w:tblHeader/>
        </w:trPr>
        <w:tc>
          <w:tcPr>
            <w:tcW w:w="909" w:type="pct"/>
            <w:shd w:val="clear" w:color="auto" w:fill="auto"/>
            <w:vAlign w:val="center"/>
            <w:hideMark/>
          </w:tcPr>
          <w:p w14:paraId="183F1D62"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Показатели</w:t>
            </w:r>
          </w:p>
        </w:tc>
        <w:tc>
          <w:tcPr>
            <w:tcW w:w="410" w:type="pct"/>
            <w:shd w:val="clear" w:color="auto" w:fill="auto"/>
            <w:vAlign w:val="center"/>
            <w:hideMark/>
          </w:tcPr>
          <w:p w14:paraId="485706AD"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Ед. изм.</w:t>
            </w:r>
          </w:p>
        </w:tc>
        <w:tc>
          <w:tcPr>
            <w:tcW w:w="347" w:type="pct"/>
            <w:shd w:val="clear" w:color="auto" w:fill="auto"/>
            <w:vAlign w:val="center"/>
            <w:hideMark/>
          </w:tcPr>
          <w:p w14:paraId="4DA7FF07"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2019</w:t>
            </w:r>
          </w:p>
        </w:tc>
        <w:tc>
          <w:tcPr>
            <w:tcW w:w="347" w:type="pct"/>
            <w:shd w:val="clear" w:color="auto" w:fill="auto"/>
            <w:vAlign w:val="center"/>
            <w:hideMark/>
          </w:tcPr>
          <w:p w14:paraId="40EF83C3"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2020</w:t>
            </w:r>
          </w:p>
        </w:tc>
        <w:tc>
          <w:tcPr>
            <w:tcW w:w="347" w:type="pct"/>
            <w:shd w:val="clear" w:color="auto" w:fill="auto"/>
            <w:vAlign w:val="center"/>
            <w:hideMark/>
          </w:tcPr>
          <w:p w14:paraId="3F9EAFF9"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2021</w:t>
            </w:r>
          </w:p>
        </w:tc>
        <w:tc>
          <w:tcPr>
            <w:tcW w:w="347" w:type="pct"/>
            <w:shd w:val="clear" w:color="auto" w:fill="auto"/>
            <w:vAlign w:val="center"/>
            <w:hideMark/>
          </w:tcPr>
          <w:p w14:paraId="45D1BF05"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2022</w:t>
            </w:r>
          </w:p>
        </w:tc>
        <w:tc>
          <w:tcPr>
            <w:tcW w:w="347" w:type="pct"/>
            <w:shd w:val="clear" w:color="auto" w:fill="auto"/>
            <w:vAlign w:val="center"/>
            <w:hideMark/>
          </w:tcPr>
          <w:p w14:paraId="1A99FB4F"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2023</w:t>
            </w:r>
          </w:p>
        </w:tc>
        <w:tc>
          <w:tcPr>
            <w:tcW w:w="347" w:type="pct"/>
            <w:shd w:val="clear" w:color="auto" w:fill="auto"/>
            <w:vAlign w:val="center"/>
            <w:hideMark/>
          </w:tcPr>
          <w:p w14:paraId="204ACD09"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2024</w:t>
            </w:r>
          </w:p>
        </w:tc>
        <w:tc>
          <w:tcPr>
            <w:tcW w:w="328" w:type="pct"/>
            <w:shd w:val="clear" w:color="auto" w:fill="auto"/>
            <w:vAlign w:val="center"/>
            <w:hideMark/>
          </w:tcPr>
          <w:p w14:paraId="70A882BF"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2025</w:t>
            </w:r>
          </w:p>
        </w:tc>
        <w:tc>
          <w:tcPr>
            <w:tcW w:w="268" w:type="pct"/>
            <w:shd w:val="clear" w:color="auto" w:fill="auto"/>
            <w:vAlign w:val="center"/>
            <w:hideMark/>
          </w:tcPr>
          <w:p w14:paraId="0BACC73C"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2026</w:t>
            </w:r>
          </w:p>
        </w:tc>
        <w:tc>
          <w:tcPr>
            <w:tcW w:w="249" w:type="pct"/>
            <w:shd w:val="clear" w:color="auto" w:fill="auto"/>
            <w:vAlign w:val="center"/>
            <w:hideMark/>
          </w:tcPr>
          <w:p w14:paraId="7E64075C"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2027</w:t>
            </w:r>
          </w:p>
        </w:tc>
        <w:tc>
          <w:tcPr>
            <w:tcW w:w="249" w:type="pct"/>
            <w:shd w:val="clear" w:color="auto" w:fill="auto"/>
            <w:vAlign w:val="center"/>
            <w:hideMark/>
          </w:tcPr>
          <w:p w14:paraId="5E7B47F6"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2028</w:t>
            </w:r>
          </w:p>
        </w:tc>
        <w:tc>
          <w:tcPr>
            <w:tcW w:w="249" w:type="pct"/>
            <w:shd w:val="clear" w:color="auto" w:fill="auto"/>
            <w:vAlign w:val="center"/>
            <w:hideMark/>
          </w:tcPr>
          <w:p w14:paraId="3A8485CE"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2029</w:t>
            </w:r>
          </w:p>
        </w:tc>
        <w:tc>
          <w:tcPr>
            <w:tcW w:w="256" w:type="pct"/>
            <w:shd w:val="clear" w:color="auto" w:fill="auto"/>
            <w:vAlign w:val="center"/>
            <w:hideMark/>
          </w:tcPr>
          <w:p w14:paraId="090DF6B9"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2030</w:t>
            </w:r>
          </w:p>
        </w:tc>
      </w:tr>
      <w:tr w:rsidR="00F218C8" w:rsidRPr="002D5CD3" w14:paraId="3A289F38" w14:textId="77777777" w:rsidTr="00F218C8">
        <w:trPr>
          <w:trHeight w:val="20"/>
        </w:trPr>
        <w:tc>
          <w:tcPr>
            <w:tcW w:w="909" w:type="pct"/>
            <w:shd w:val="clear" w:color="auto" w:fill="auto"/>
            <w:vAlign w:val="center"/>
            <w:hideMark/>
          </w:tcPr>
          <w:p w14:paraId="4D61C642"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Полезный отпуск тепловой энергии</w:t>
            </w:r>
          </w:p>
        </w:tc>
        <w:tc>
          <w:tcPr>
            <w:tcW w:w="410" w:type="pct"/>
            <w:shd w:val="clear" w:color="auto" w:fill="auto"/>
            <w:vAlign w:val="center"/>
            <w:hideMark/>
          </w:tcPr>
          <w:p w14:paraId="3AFFA5BF" w14:textId="77777777" w:rsidR="00F218C8" w:rsidRPr="002D5CD3" w:rsidRDefault="00F218C8" w:rsidP="002D5CD3">
            <w:pPr>
              <w:autoSpaceDE/>
              <w:autoSpaceDN/>
              <w:spacing w:line="240" w:lineRule="auto"/>
              <w:ind w:firstLine="0"/>
              <w:jc w:val="center"/>
              <w:rPr>
                <w:sz w:val="16"/>
                <w:szCs w:val="16"/>
                <w:lang w:bidi="ar-SA"/>
              </w:rPr>
            </w:pPr>
            <w:proofErr w:type="spellStart"/>
            <w:r w:rsidRPr="002D5CD3">
              <w:rPr>
                <w:sz w:val="16"/>
                <w:szCs w:val="16"/>
                <w:lang w:bidi="ar-SA"/>
              </w:rPr>
              <w:t>тыс</w:t>
            </w:r>
            <w:proofErr w:type="gramStart"/>
            <w:r w:rsidRPr="002D5CD3">
              <w:rPr>
                <w:sz w:val="16"/>
                <w:szCs w:val="16"/>
                <w:lang w:bidi="ar-SA"/>
              </w:rPr>
              <w:t>.Г</w:t>
            </w:r>
            <w:proofErr w:type="gramEnd"/>
            <w:r w:rsidRPr="002D5CD3">
              <w:rPr>
                <w:sz w:val="16"/>
                <w:szCs w:val="16"/>
                <w:lang w:bidi="ar-SA"/>
              </w:rPr>
              <w:t>кал</w:t>
            </w:r>
            <w:proofErr w:type="spellEnd"/>
          </w:p>
        </w:tc>
        <w:tc>
          <w:tcPr>
            <w:tcW w:w="347" w:type="pct"/>
            <w:shd w:val="clear" w:color="auto" w:fill="auto"/>
            <w:vAlign w:val="center"/>
            <w:hideMark/>
          </w:tcPr>
          <w:p w14:paraId="7C866D12"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27,1</w:t>
            </w:r>
          </w:p>
        </w:tc>
        <w:tc>
          <w:tcPr>
            <w:tcW w:w="347" w:type="pct"/>
            <w:shd w:val="clear" w:color="auto" w:fill="auto"/>
            <w:vAlign w:val="center"/>
            <w:hideMark/>
          </w:tcPr>
          <w:p w14:paraId="4C133FD4"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27,4</w:t>
            </w:r>
          </w:p>
        </w:tc>
        <w:tc>
          <w:tcPr>
            <w:tcW w:w="347" w:type="pct"/>
            <w:shd w:val="clear" w:color="auto" w:fill="auto"/>
            <w:vAlign w:val="center"/>
            <w:hideMark/>
          </w:tcPr>
          <w:p w14:paraId="19847E43"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28,5</w:t>
            </w:r>
          </w:p>
        </w:tc>
        <w:tc>
          <w:tcPr>
            <w:tcW w:w="347" w:type="pct"/>
            <w:shd w:val="clear" w:color="auto" w:fill="auto"/>
            <w:vAlign w:val="center"/>
            <w:hideMark/>
          </w:tcPr>
          <w:p w14:paraId="0AEC8671"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28,5</w:t>
            </w:r>
          </w:p>
        </w:tc>
        <w:tc>
          <w:tcPr>
            <w:tcW w:w="347" w:type="pct"/>
            <w:shd w:val="clear" w:color="auto" w:fill="auto"/>
            <w:vAlign w:val="center"/>
            <w:hideMark/>
          </w:tcPr>
          <w:p w14:paraId="2EEE5613"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28,5</w:t>
            </w:r>
          </w:p>
        </w:tc>
        <w:tc>
          <w:tcPr>
            <w:tcW w:w="347" w:type="pct"/>
            <w:shd w:val="clear" w:color="auto" w:fill="auto"/>
            <w:vAlign w:val="center"/>
            <w:hideMark/>
          </w:tcPr>
          <w:p w14:paraId="16FFEFF2" w14:textId="24B79B82" w:rsidR="00F218C8" w:rsidRPr="002D5CD3" w:rsidRDefault="00F218C8" w:rsidP="00C74605">
            <w:pPr>
              <w:autoSpaceDE/>
              <w:autoSpaceDN/>
              <w:spacing w:line="240" w:lineRule="auto"/>
              <w:ind w:firstLine="0"/>
              <w:jc w:val="center"/>
              <w:rPr>
                <w:color w:val="000000"/>
                <w:sz w:val="16"/>
                <w:szCs w:val="16"/>
                <w:lang w:bidi="ar-SA"/>
              </w:rPr>
            </w:pPr>
            <w:r w:rsidRPr="002D5CD3">
              <w:rPr>
                <w:color w:val="000000"/>
                <w:sz w:val="16"/>
                <w:szCs w:val="16"/>
                <w:lang w:bidi="ar-SA"/>
              </w:rPr>
              <w:t>28,5</w:t>
            </w:r>
          </w:p>
        </w:tc>
        <w:tc>
          <w:tcPr>
            <w:tcW w:w="328" w:type="pct"/>
            <w:shd w:val="clear" w:color="auto" w:fill="auto"/>
            <w:vAlign w:val="center"/>
          </w:tcPr>
          <w:p w14:paraId="1E57E993" w14:textId="18C647DD"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28,5</w:t>
            </w:r>
          </w:p>
        </w:tc>
        <w:tc>
          <w:tcPr>
            <w:tcW w:w="1271" w:type="pct"/>
            <w:gridSpan w:val="5"/>
            <w:vMerge w:val="restart"/>
            <w:shd w:val="clear" w:color="auto" w:fill="auto"/>
            <w:vAlign w:val="center"/>
          </w:tcPr>
          <w:p w14:paraId="2A70CD22" w14:textId="15CEFB04" w:rsidR="00F218C8" w:rsidRPr="002D5CD3" w:rsidRDefault="00F218C8" w:rsidP="00C74605">
            <w:pPr>
              <w:autoSpaceDE/>
              <w:autoSpaceDN/>
              <w:spacing w:line="240" w:lineRule="auto"/>
              <w:ind w:firstLine="0"/>
              <w:jc w:val="center"/>
              <w:rPr>
                <w:color w:val="000000"/>
                <w:sz w:val="16"/>
                <w:szCs w:val="16"/>
                <w:lang w:bidi="ar-SA"/>
              </w:rPr>
            </w:pPr>
            <w:r>
              <w:rPr>
                <w:color w:val="000000"/>
                <w:sz w:val="16"/>
                <w:szCs w:val="16"/>
                <w:lang w:bidi="ar-SA"/>
              </w:rPr>
              <w:t>Вывод из эксплуатации в сентябре 2025 года</w:t>
            </w:r>
          </w:p>
        </w:tc>
      </w:tr>
      <w:tr w:rsidR="00F218C8" w:rsidRPr="002D5CD3" w14:paraId="3194E52F" w14:textId="77777777" w:rsidTr="00F218C8">
        <w:trPr>
          <w:trHeight w:val="20"/>
        </w:trPr>
        <w:tc>
          <w:tcPr>
            <w:tcW w:w="909" w:type="pct"/>
            <w:shd w:val="clear" w:color="auto" w:fill="auto"/>
            <w:vAlign w:val="center"/>
            <w:hideMark/>
          </w:tcPr>
          <w:p w14:paraId="4370FD10"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Затрачено топлива на выработку тепловой энергии</w:t>
            </w:r>
          </w:p>
        </w:tc>
        <w:tc>
          <w:tcPr>
            <w:tcW w:w="410" w:type="pct"/>
            <w:shd w:val="clear" w:color="auto" w:fill="auto"/>
            <w:vAlign w:val="center"/>
            <w:hideMark/>
          </w:tcPr>
          <w:p w14:paraId="60A920DB"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 xml:space="preserve">тыс. т </w:t>
            </w:r>
            <w:proofErr w:type="spellStart"/>
            <w:r w:rsidRPr="002D5CD3">
              <w:rPr>
                <w:sz w:val="16"/>
                <w:szCs w:val="16"/>
                <w:lang w:bidi="ar-SA"/>
              </w:rPr>
              <w:t>у.</w:t>
            </w:r>
            <w:proofErr w:type="gramStart"/>
            <w:r w:rsidRPr="002D5CD3">
              <w:rPr>
                <w:sz w:val="16"/>
                <w:szCs w:val="16"/>
                <w:lang w:bidi="ar-SA"/>
              </w:rPr>
              <w:t>т</w:t>
            </w:r>
            <w:proofErr w:type="spellEnd"/>
            <w:proofErr w:type="gramEnd"/>
            <w:r w:rsidRPr="002D5CD3">
              <w:rPr>
                <w:sz w:val="16"/>
                <w:szCs w:val="16"/>
                <w:lang w:bidi="ar-SA"/>
              </w:rPr>
              <w:t>.</w:t>
            </w:r>
          </w:p>
        </w:tc>
        <w:tc>
          <w:tcPr>
            <w:tcW w:w="347" w:type="pct"/>
            <w:shd w:val="clear" w:color="auto" w:fill="auto"/>
            <w:vAlign w:val="center"/>
            <w:hideMark/>
          </w:tcPr>
          <w:p w14:paraId="535E6DCA"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4,5</w:t>
            </w:r>
          </w:p>
        </w:tc>
        <w:tc>
          <w:tcPr>
            <w:tcW w:w="347" w:type="pct"/>
            <w:shd w:val="clear" w:color="auto" w:fill="auto"/>
            <w:vAlign w:val="center"/>
            <w:hideMark/>
          </w:tcPr>
          <w:p w14:paraId="68A6BE5D"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4,5</w:t>
            </w:r>
          </w:p>
        </w:tc>
        <w:tc>
          <w:tcPr>
            <w:tcW w:w="347" w:type="pct"/>
            <w:shd w:val="clear" w:color="auto" w:fill="auto"/>
            <w:vAlign w:val="center"/>
            <w:hideMark/>
          </w:tcPr>
          <w:p w14:paraId="5FE1E9C6"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4,7</w:t>
            </w:r>
          </w:p>
        </w:tc>
        <w:tc>
          <w:tcPr>
            <w:tcW w:w="347" w:type="pct"/>
            <w:shd w:val="clear" w:color="auto" w:fill="auto"/>
            <w:vAlign w:val="center"/>
            <w:hideMark/>
          </w:tcPr>
          <w:p w14:paraId="78D231A9"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4,7</w:t>
            </w:r>
          </w:p>
        </w:tc>
        <w:tc>
          <w:tcPr>
            <w:tcW w:w="347" w:type="pct"/>
            <w:shd w:val="clear" w:color="auto" w:fill="auto"/>
            <w:vAlign w:val="center"/>
            <w:hideMark/>
          </w:tcPr>
          <w:p w14:paraId="32C80D57"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4,7</w:t>
            </w:r>
          </w:p>
        </w:tc>
        <w:tc>
          <w:tcPr>
            <w:tcW w:w="347" w:type="pct"/>
            <w:shd w:val="clear" w:color="auto" w:fill="auto"/>
            <w:vAlign w:val="center"/>
            <w:hideMark/>
          </w:tcPr>
          <w:p w14:paraId="5C9EE7BE" w14:textId="32D580ED"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4,7</w:t>
            </w:r>
          </w:p>
        </w:tc>
        <w:tc>
          <w:tcPr>
            <w:tcW w:w="328" w:type="pct"/>
            <w:shd w:val="clear" w:color="auto" w:fill="auto"/>
            <w:vAlign w:val="center"/>
          </w:tcPr>
          <w:p w14:paraId="60F8EC66" w14:textId="09BF9AD1"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4,7</w:t>
            </w:r>
          </w:p>
        </w:tc>
        <w:tc>
          <w:tcPr>
            <w:tcW w:w="1271" w:type="pct"/>
            <w:gridSpan w:val="5"/>
            <w:vMerge/>
            <w:shd w:val="clear" w:color="auto" w:fill="auto"/>
            <w:vAlign w:val="center"/>
          </w:tcPr>
          <w:p w14:paraId="1A59961B" w14:textId="09822603" w:rsidR="00F218C8" w:rsidRPr="002D5CD3" w:rsidRDefault="00F218C8" w:rsidP="002D5CD3">
            <w:pPr>
              <w:autoSpaceDE/>
              <w:autoSpaceDN/>
              <w:spacing w:line="240" w:lineRule="auto"/>
              <w:jc w:val="left"/>
              <w:rPr>
                <w:color w:val="000000"/>
                <w:sz w:val="16"/>
                <w:szCs w:val="16"/>
                <w:lang w:bidi="ar-SA"/>
              </w:rPr>
            </w:pPr>
          </w:p>
        </w:tc>
      </w:tr>
      <w:tr w:rsidR="00F218C8" w:rsidRPr="002D5CD3" w14:paraId="5E140037" w14:textId="77777777" w:rsidTr="00F218C8">
        <w:trPr>
          <w:trHeight w:val="20"/>
        </w:trPr>
        <w:tc>
          <w:tcPr>
            <w:tcW w:w="909" w:type="pct"/>
            <w:shd w:val="clear" w:color="auto" w:fill="auto"/>
            <w:vAlign w:val="center"/>
            <w:hideMark/>
          </w:tcPr>
          <w:p w14:paraId="3829026F"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Сырье, основные материалы</w:t>
            </w:r>
          </w:p>
        </w:tc>
        <w:tc>
          <w:tcPr>
            <w:tcW w:w="410" w:type="pct"/>
            <w:shd w:val="clear" w:color="auto" w:fill="auto"/>
            <w:vAlign w:val="center"/>
            <w:hideMark/>
          </w:tcPr>
          <w:p w14:paraId="184F254F"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2F56F808"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217,0</w:t>
            </w:r>
          </w:p>
        </w:tc>
        <w:tc>
          <w:tcPr>
            <w:tcW w:w="347" w:type="pct"/>
            <w:shd w:val="clear" w:color="auto" w:fill="auto"/>
            <w:vAlign w:val="center"/>
            <w:hideMark/>
          </w:tcPr>
          <w:p w14:paraId="36760474"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224,8</w:t>
            </w:r>
          </w:p>
        </w:tc>
        <w:tc>
          <w:tcPr>
            <w:tcW w:w="347" w:type="pct"/>
            <w:shd w:val="clear" w:color="auto" w:fill="auto"/>
            <w:vAlign w:val="center"/>
            <w:hideMark/>
          </w:tcPr>
          <w:p w14:paraId="68959CCC"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232,9</w:t>
            </w:r>
          </w:p>
        </w:tc>
        <w:tc>
          <w:tcPr>
            <w:tcW w:w="347" w:type="pct"/>
            <w:shd w:val="clear" w:color="auto" w:fill="auto"/>
            <w:vAlign w:val="center"/>
            <w:hideMark/>
          </w:tcPr>
          <w:p w14:paraId="4EAD22F6"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242,7</w:t>
            </w:r>
          </w:p>
        </w:tc>
        <w:tc>
          <w:tcPr>
            <w:tcW w:w="347" w:type="pct"/>
            <w:shd w:val="clear" w:color="auto" w:fill="auto"/>
            <w:vAlign w:val="center"/>
            <w:hideMark/>
          </w:tcPr>
          <w:p w14:paraId="632323F0"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253,3</w:t>
            </w:r>
          </w:p>
        </w:tc>
        <w:tc>
          <w:tcPr>
            <w:tcW w:w="347" w:type="pct"/>
            <w:shd w:val="clear" w:color="auto" w:fill="auto"/>
            <w:vAlign w:val="center"/>
            <w:hideMark/>
          </w:tcPr>
          <w:p w14:paraId="1E26C413" w14:textId="43BFCE80"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253,3</w:t>
            </w:r>
          </w:p>
        </w:tc>
        <w:tc>
          <w:tcPr>
            <w:tcW w:w="328" w:type="pct"/>
            <w:shd w:val="clear" w:color="auto" w:fill="auto"/>
            <w:vAlign w:val="center"/>
          </w:tcPr>
          <w:p w14:paraId="61EF220A" w14:textId="16A2F9E1"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253,3</w:t>
            </w:r>
          </w:p>
        </w:tc>
        <w:tc>
          <w:tcPr>
            <w:tcW w:w="1271" w:type="pct"/>
            <w:gridSpan w:val="5"/>
            <w:vMerge/>
            <w:shd w:val="clear" w:color="auto" w:fill="auto"/>
            <w:vAlign w:val="center"/>
          </w:tcPr>
          <w:p w14:paraId="63B83112" w14:textId="75C000E4" w:rsidR="00F218C8" w:rsidRPr="002D5CD3" w:rsidRDefault="00F218C8" w:rsidP="002D5CD3">
            <w:pPr>
              <w:autoSpaceDE/>
              <w:autoSpaceDN/>
              <w:spacing w:line="240" w:lineRule="auto"/>
              <w:jc w:val="left"/>
              <w:rPr>
                <w:color w:val="000000"/>
                <w:sz w:val="16"/>
                <w:szCs w:val="16"/>
                <w:lang w:bidi="ar-SA"/>
              </w:rPr>
            </w:pPr>
          </w:p>
        </w:tc>
      </w:tr>
      <w:tr w:rsidR="00F218C8" w:rsidRPr="002D5CD3" w14:paraId="6D083066" w14:textId="77777777" w:rsidTr="00F218C8">
        <w:trPr>
          <w:trHeight w:val="20"/>
        </w:trPr>
        <w:tc>
          <w:tcPr>
            <w:tcW w:w="909" w:type="pct"/>
            <w:shd w:val="clear" w:color="auto" w:fill="auto"/>
            <w:vAlign w:val="center"/>
            <w:hideMark/>
          </w:tcPr>
          <w:p w14:paraId="405925AE"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Общепроизводственные расходы</w:t>
            </w:r>
          </w:p>
        </w:tc>
        <w:tc>
          <w:tcPr>
            <w:tcW w:w="410" w:type="pct"/>
            <w:shd w:val="clear" w:color="auto" w:fill="auto"/>
            <w:vAlign w:val="center"/>
            <w:hideMark/>
          </w:tcPr>
          <w:p w14:paraId="37076D09"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32EED088"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5002,6</w:t>
            </w:r>
          </w:p>
        </w:tc>
        <w:tc>
          <w:tcPr>
            <w:tcW w:w="347" w:type="pct"/>
            <w:shd w:val="clear" w:color="auto" w:fill="auto"/>
            <w:vAlign w:val="center"/>
            <w:hideMark/>
          </w:tcPr>
          <w:p w14:paraId="0EC2B838"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5182,7</w:t>
            </w:r>
          </w:p>
        </w:tc>
        <w:tc>
          <w:tcPr>
            <w:tcW w:w="347" w:type="pct"/>
            <w:shd w:val="clear" w:color="auto" w:fill="auto"/>
            <w:vAlign w:val="center"/>
            <w:hideMark/>
          </w:tcPr>
          <w:p w14:paraId="5F21E268"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5369,3</w:t>
            </w:r>
          </w:p>
        </w:tc>
        <w:tc>
          <w:tcPr>
            <w:tcW w:w="347" w:type="pct"/>
            <w:shd w:val="clear" w:color="auto" w:fill="auto"/>
            <w:vAlign w:val="center"/>
            <w:hideMark/>
          </w:tcPr>
          <w:p w14:paraId="31F7941D"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5594,8</w:t>
            </w:r>
          </w:p>
        </w:tc>
        <w:tc>
          <w:tcPr>
            <w:tcW w:w="347" w:type="pct"/>
            <w:shd w:val="clear" w:color="auto" w:fill="auto"/>
            <w:vAlign w:val="center"/>
            <w:hideMark/>
          </w:tcPr>
          <w:p w14:paraId="01F9D855"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5841,0</w:t>
            </w:r>
          </w:p>
        </w:tc>
        <w:tc>
          <w:tcPr>
            <w:tcW w:w="347" w:type="pct"/>
            <w:shd w:val="clear" w:color="auto" w:fill="auto"/>
            <w:vAlign w:val="center"/>
            <w:hideMark/>
          </w:tcPr>
          <w:p w14:paraId="0FF30ECA" w14:textId="3061EC80"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5841,0</w:t>
            </w:r>
          </w:p>
        </w:tc>
        <w:tc>
          <w:tcPr>
            <w:tcW w:w="328" w:type="pct"/>
            <w:shd w:val="clear" w:color="auto" w:fill="auto"/>
            <w:vAlign w:val="center"/>
          </w:tcPr>
          <w:p w14:paraId="0C21AC14" w14:textId="0558D7D3"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5841,0</w:t>
            </w:r>
          </w:p>
        </w:tc>
        <w:tc>
          <w:tcPr>
            <w:tcW w:w="1271" w:type="pct"/>
            <w:gridSpan w:val="5"/>
            <w:vMerge/>
            <w:shd w:val="clear" w:color="auto" w:fill="auto"/>
            <w:vAlign w:val="center"/>
          </w:tcPr>
          <w:p w14:paraId="51255BAC" w14:textId="1CC9FDFE" w:rsidR="00F218C8" w:rsidRPr="002D5CD3" w:rsidRDefault="00F218C8" w:rsidP="002D5CD3">
            <w:pPr>
              <w:autoSpaceDE/>
              <w:autoSpaceDN/>
              <w:spacing w:line="240" w:lineRule="auto"/>
              <w:jc w:val="left"/>
              <w:rPr>
                <w:color w:val="000000"/>
                <w:sz w:val="16"/>
                <w:szCs w:val="16"/>
                <w:lang w:bidi="ar-SA"/>
              </w:rPr>
            </w:pPr>
          </w:p>
        </w:tc>
      </w:tr>
      <w:tr w:rsidR="00F218C8" w:rsidRPr="002D5CD3" w14:paraId="0F95701D" w14:textId="77777777" w:rsidTr="00F218C8">
        <w:trPr>
          <w:trHeight w:val="20"/>
        </w:trPr>
        <w:tc>
          <w:tcPr>
            <w:tcW w:w="909" w:type="pct"/>
            <w:shd w:val="clear" w:color="auto" w:fill="auto"/>
            <w:vAlign w:val="center"/>
            <w:hideMark/>
          </w:tcPr>
          <w:p w14:paraId="6E35BAD4"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Общехозяйственные расходы, в том числе:</w:t>
            </w:r>
          </w:p>
        </w:tc>
        <w:tc>
          <w:tcPr>
            <w:tcW w:w="410" w:type="pct"/>
            <w:shd w:val="clear" w:color="auto" w:fill="auto"/>
            <w:vAlign w:val="center"/>
            <w:hideMark/>
          </w:tcPr>
          <w:p w14:paraId="1E4D47EF"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15CD6B7A"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3155,2</w:t>
            </w:r>
          </w:p>
        </w:tc>
        <w:tc>
          <w:tcPr>
            <w:tcW w:w="347" w:type="pct"/>
            <w:shd w:val="clear" w:color="auto" w:fill="auto"/>
            <w:vAlign w:val="center"/>
            <w:hideMark/>
          </w:tcPr>
          <w:p w14:paraId="04A0DE06"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3268,8</w:t>
            </w:r>
          </w:p>
        </w:tc>
        <w:tc>
          <w:tcPr>
            <w:tcW w:w="347" w:type="pct"/>
            <w:shd w:val="clear" w:color="auto" w:fill="auto"/>
            <w:vAlign w:val="center"/>
            <w:hideMark/>
          </w:tcPr>
          <w:p w14:paraId="2A723039"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3386,4</w:t>
            </w:r>
          </w:p>
        </w:tc>
        <w:tc>
          <w:tcPr>
            <w:tcW w:w="347" w:type="pct"/>
            <w:shd w:val="clear" w:color="auto" w:fill="auto"/>
            <w:vAlign w:val="center"/>
            <w:hideMark/>
          </w:tcPr>
          <w:p w14:paraId="79B0BC57"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3528,7</w:t>
            </w:r>
          </w:p>
        </w:tc>
        <w:tc>
          <w:tcPr>
            <w:tcW w:w="347" w:type="pct"/>
            <w:shd w:val="clear" w:color="auto" w:fill="auto"/>
            <w:vAlign w:val="center"/>
            <w:hideMark/>
          </w:tcPr>
          <w:p w14:paraId="0C365A4F"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3683,9</w:t>
            </w:r>
          </w:p>
        </w:tc>
        <w:tc>
          <w:tcPr>
            <w:tcW w:w="347" w:type="pct"/>
            <w:shd w:val="clear" w:color="auto" w:fill="auto"/>
            <w:vAlign w:val="center"/>
            <w:hideMark/>
          </w:tcPr>
          <w:p w14:paraId="78669672" w14:textId="37BAC8D6"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3683,9</w:t>
            </w:r>
          </w:p>
        </w:tc>
        <w:tc>
          <w:tcPr>
            <w:tcW w:w="328" w:type="pct"/>
            <w:shd w:val="clear" w:color="auto" w:fill="auto"/>
            <w:vAlign w:val="center"/>
          </w:tcPr>
          <w:p w14:paraId="0982EFBF" w14:textId="3C5C7E23"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3683,9</w:t>
            </w:r>
          </w:p>
        </w:tc>
        <w:tc>
          <w:tcPr>
            <w:tcW w:w="1271" w:type="pct"/>
            <w:gridSpan w:val="5"/>
            <w:vMerge/>
            <w:shd w:val="clear" w:color="auto" w:fill="auto"/>
            <w:vAlign w:val="center"/>
          </w:tcPr>
          <w:p w14:paraId="641B7B67" w14:textId="7E367066" w:rsidR="00F218C8" w:rsidRPr="002D5CD3" w:rsidRDefault="00F218C8" w:rsidP="002D5CD3">
            <w:pPr>
              <w:autoSpaceDE/>
              <w:autoSpaceDN/>
              <w:spacing w:line="240" w:lineRule="auto"/>
              <w:jc w:val="left"/>
              <w:rPr>
                <w:color w:val="000000"/>
                <w:sz w:val="16"/>
                <w:szCs w:val="16"/>
                <w:lang w:bidi="ar-SA"/>
              </w:rPr>
            </w:pPr>
          </w:p>
        </w:tc>
      </w:tr>
      <w:tr w:rsidR="00F218C8" w:rsidRPr="002D5CD3" w14:paraId="3FA28172" w14:textId="77777777" w:rsidTr="00F218C8">
        <w:trPr>
          <w:trHeight w:val="20"/>
        </w:trPr>
        <w:tc>
          <w:tcPr>
            <w:tcW w:w="909" w:type="pct"/>
            <w:shd w:val="clear" w:color="auto" w:fill="auto"/>
            <w:vAlign w:val="center"/>
            <w:hideMark/>
          </w:tcPr>
          <w:p w14:paraId="72FACF44"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Расходы на капитальный и текущий ремонт основных производственных средств</w:t>
            </w:r>
          </w:p>
        </w:tc>
        <w:tc>
          <w:tcPr>
            <w:tcW w:w="410" w:type="pct"/>
            <w:shd w:val="clear" w:color="auto" w:fill="auto"/>
            <w:vAlign w:val="center"/>
            <w:hideMark/>
          </w:tcPr>
          <w:p w14:paraId="1AEE4F87"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436DB034"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549,3</w:t>
            </w:r>
          </w:p>
        </w:tc>
        <w:tc>
          <w:tcPr>
            <w:tcW w:w="347" w:type="pct"/>
            <w:shd w:val="clear" w:color="auto" w:fill="auto"/>
            <w:vAlign w:val="center"/>
            <w:hideMark/>
          </w:tcPr>
          <w:p w14:paraId="620DA3A3"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569,1</w:t>
            </w:r>
          </w:p>
        </w:tc>
        <w:tc>
          <w:tcPr>
            <w:tcW w:w="347" w:type="pct"/>
            <w:shd w:val="clear" w:color="auto" w:fill="auto"/>
            <w:vAlign w:val="center"/>
            <w:hideMark/>
          </w:tcPr>
          <w:p w14:paraId="404BA1DF"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589,5</w:t>
            </w:r>
          </w:p>
        </w:tc>
        <w:tc>
          <w:tcPr>
            <w:tcW w:w="347" w:type="pct"/>
            <w:shd w:val="clear" w:color="auto" w:fill="auto"/>
            <w:vAlign w:val="center"/>
            <w:hideMark/>
          </w:tcPr>
          <w:p w14:paraId="308DB2F1"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614,3</w:t>
            </w:r>
          </w:p>
        </w:tc>
        <w:tc>
          <w:tcPr>
            <w:tcW w:w="347" w:type="pct"/>
            <w:shd w:val="clear" w:color="auto" w:fill="auto"/>
            <w:vAlign w:val="center"/>
            <w:hideMark/>
          </w:tcPr>
          <w:p w14:paraId="4716939A"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641,3</w:t>
            </w:r>
          </w:p>
        </w:tc>
        <w:tc>
          <w:tcPr>
            <w:tcW w:w="347" w:type="pct"/>
            <w:shd w:val="clear" w:color="auto" w:fill="auto"/>
            <w:vAlign w:val="center"/>
            <w:hideMark/>
          </w:tcPr>
          <w:p w14:paraId="78374F26" w14:textId="13B78785"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641,3</w:t>
            </w:r>
          </w:p>
        </w:tc>
        <w:tc>
          <w:tcPr>
            <w:tcW w:w="328" w:type="pct"/>
            <w:shd w:val="clear" w:color="auto" w:fill="auto"/>
            <w:vAlign w:val="center"/>
          </w:tcPr>
          <w:p w14:paraId="2507B15B" w14:textId="435FDF4E"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641,3</w:t>
            </w:r>
          </w:p>
        </w:tc>
        <w:tc>
          <w:tcPr>
            <w:tcW w:w="1271" w:type="pct"/>
            <w:gridSpan w:val="5"/>
            <w:vMerge/>
            <w:shd w:val="clear" w:color="auto" w:fill="auto"/>
            <w:vAlign w:val="center"/>
          </w:tcPr>
          <w:p w14:paraId="7100F45C" w14:textId="2A128F14" w:rsidR="00F218C8" w:rsidRPr="002D5CD3" w:rsidRDefault="00F218C8" w:rsidP="002D5CD3">
            <w:pPr>
              <w:autoSpaceDE/>
              <w:autoSpaceDN/>
              <w:spacing w:line="240" w:lineRule="auto"/>
              <w:jc w:val="left"/>
              <w:rPr>
                <w:color w:val="000000"/>
                <w:sz w:val="16"/>
                <w:szCs w:val="16"/>
                <w:lang w:bidi="ar-SA"/>
              </w:rPr>
            </w:pPr>
          </w:p>
        </w:tc>
      </w:tr>
      <w:tr w:rsidR="00F218C8" w:rsidRPr="002D5CD3" w14:paraId="2D55DCE2" w14:textId="77777777" w:rsidTr="00F218C8">
        <w:trPr>
          <w:trHeight w:val="20"/>
        </w:trPr>
        <w:tc>
          <w:tcPr>
            <w:tcW w:w="909" w:type="pct"/>
            <w:shd w:val="clear" w:color="auto" w:fill="auto"/>
            <w:vAlign w:val="center"/>
            <w:hideMark/>
          </w:tcPr>
          <w:p w14:paraId="584CB7CC"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lastRenderedPageBreak/>
              <w:t>Расходы на топливо:</w:t>
            </w:r>
          </w:p>
        </w:tc>
        <w:tc>
          <w:tcPr>
            <w:tcW w:w="410" w:type="pct"/>
            <w:shd w:val="clear" w:color="auto" w:fill="auto"/>
            <w:vAlign w:val="center"/>
            <w:hideMark/>
          </w:tcPr>
          <w:p w14:paraId="1233EE98"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6D54FCC1"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18774,0</w:t>
            </w:r>
          </w:p>
        </w:tc>
        <w:tc>
          <w:tcPr>
            <w:tcW w:w="347" w:type="pct"/>
            <w:shd w:val="clear" w:color="auto" w:fill="auto"/>
            <w:vAlign w:val="center"/>
            <w:hideMark/>
          </w:tcPr>
          <w:p w14:paraId="70717983"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19300,7</w:t>
            </w:r>
          </w:p>
        </w:tc>
        <w:tc>
          <w:tcPr>
            <w:tcW w:w="347" w:type="pct"/>
            <w:shd w:val="clear" w:color="auto" w:fill="auto"/>
            <w:vAlign w:val="center"/>
            <w:hideMark/>
          </w:tcPr>
          <w:p w14:paraId="4C4F8B1A"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20547,5</w:t>
            </w:r>
          </w:p>
        </w:tc>
        <w:tc>
          <w:tcPr>
            <w:tcW w:w="347" w:type="pct"/>
            <w:shd w:val="clear" w:color="auto" w:fill="auto"/>
            <w:vAlign w:val="center"/>
            <w:hideMark/>
          </w:tcPr>
          <w:p w14:paraId="22984FAB"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21225,6</w:t>
            </w:r>
          </w:p>
        </w:tc>
        <w:tc>
          <w:tcPr>
            <w:tcW w:w="347" w:type="pct"/>
            <w:shd w:val="clear" w:color="auto" w:fill="auto"/>
            <w:vAlign w:val="center"/>
            <w:hideMark/>
          </w:tcPr>
          <w:p w14:paraId="48352A30"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21968,5</w:t>
            </w:r>
          </w:p>
        </w:tc>
        <w:tc>
          <w:tcPr>
            <w:tcW w:w="347" w:type="pct"/>
            <w:shd w:val="clear" w:color="auto" w:fill="auto"/>
            <w:vAlign w:val="center"/>
            <w:hideMark/>
          </w:tcPr>
          <w:p w14:paraId="5C6E5C2E" w14:textId="02D6C1A0"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21968,5</w:t>
            </w:r>
          </w:p>
        </w:tc>
        <w:tc>
          <w:tcPr>
            <w:tcW w:w="328" w:type="pct"/>
            <w:shd w:val="clear" w:color="auto" w:fill="auto"/>
            <w:vAlign w:val="center"/>
          </w:tcPr>
          <w:p w14:paraId="083DF2B6" w14:textId="5968A3CA"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21968,5</w:t>
            </w:r>
          </w:p>
        </w:tc>
        <w:tc>
          <w:tcPr>
            <w:tcW w:w="1271" w:type="pct"/>
            <w:gridSpan w:val="5"/>
            <w:vMerge/>
            <w:shd w:val="clear" w:color="auto" w:fill="auto"/>
            <w:vAlign w:val="center"/>
          </w:tcPr>
          <w:p w14:paraId="186BF209" w14:textId="2253E9D2" w:rsidR="00F218C8" w:rsidRPr="002D5CD3" w:rsidRDefault="00F218C8" w:rsidP="002D5CD3">
            <w:pPr>
              <w:autoSpaceDE/>
              <w:autoSpaceDN/>
              <w:spacing w:line="240" w:lineRule="auto"/>
              <w:jc w:val="left"/>
              <w:rPr>
                <w:color w:val="000000"/>
                <w:sz w:val="16"/>
                <w:szCs w:val="16"/>
                <w:lang w:bidi="ar-SA"/>
              </w:rPr>
            </w:pPr>
          </w:p>
        </w:tc>
      </w:tr>
      <w:tr w:rsidR="00F218C8" w:rsidRPr="002D5CD3" w14:paraId="18566027" w14:textId="77777777" w:rsidTr="00F218C8">
        <w:trPr>
          <w:trHeight w:val="20"/>
        </w:trPr>
        <w:tc>
          <w:tcPr>
            <w:tcW w:w="909" w:type="pct"/>
            <w:shd w:val="clear" w:color="auto" w:fill="auto"/>
            <w:vAlign w:val="center"/>
            <w:hideMark/>
          </w:tcPr>
          <w:p w14:paraId="52079135"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Покупная энергия всего, в том числе:</w:t>
            </w:r>
          </w:p>
        </w:tc>
        <w:tc>
          <w:tcPr>
            <w:tcW w:w="410" w:type="pct"/>
            <w:shd w:val="clear" w:color="auto" w:fill="auto"/>
            <w:vAlign w:val="center"/>
            <w:hideMark/>
          </w:tcPr>
          <w:p w14:paraId="075A868F"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36E8C96E"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2953,6</w:t>
            </w:r>
          </w:p>
        </w:tc>
        <w:tc>
          <w:tcPr>
            <w:tcW w:w="347" w:type="pct"/>
            <w:shd w:val="clear" w:color="auto" w:fill="auto"/>
            <w:vAlign w:val="center"/>
            <w:hideMark/>
          </w:tcPr>
          <w:p w14:paraId="1B84649E"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3077,6</w:t>
            </w:r>
          </w:p>
        </w:tc>
        <w:tc>
          <w:tcPr>
            <w:tcW w:w="347" w:type="pct"/>
            <w:shd w:val="clear" w:color="auto" w:fill="auto"/>
            <w:vAlign w:val="center"/>
            <w:hideMark/>
          </w:tcPr>
          <w:p w14:paraId="4114CB34"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3200,7</w:t>
            </w:r>
          </w:p>
        </w:tc>
        <w:tc>
          <w:tcPr>
            <w:tcW w:w="347" w:type="pct"/>
            <w:shd w:val="clear" w:color="auto" w:fill="auto"/>
            <w:vAlign w:val="center"/>
            <w:hideMark/>
          </w:tcPr>
          <w:p w14:paraId="55C46082"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3328,8</w:t>
            </w:r>
          </w:p>
        </w:tc>
        <w:tc>
          <w:tcPr>
            <w:tcW w:w="347" w:type="pct"/>
            <w:shd w:val="clear" w:color="auto" w:fill="auto"/>
            <w:vAlign w:val="center"/>
            <w:hideMark/>
          </w:tcPr>
          <w:p w14:paraId="69B7342A"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3458,6</w:t>
            </w:r>
          </w:p>
        </w:tc>
        <w:tc>
          <w:tcPr>
            <w:tcW w:w="347" w:type="pct"/>
            <w:shd w:val="clear" w:color="auto" w:fill="auto"/>
            <w:vAlign w:val="center"/>
            <w:hideMark/>
          </w:tcPr>
          <w:p w14:paraId="58C15828" w14:textId="03CED578"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3458,6</w:t>
            </w:r>
          </w:p>
        </w:tc>
        <w:tc>
          <w:tcPr>
            <w:tcW w:w="328" w:type="pct"/>
            <w:shd w:val="clear" w:color="auto" w:fill="auto"/>
            <w:vAlign w:val="center"/>
          </w:tcPr>
          <w:p w14:paraId="249F9831" w14:textId="1E605147"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3458,6</w:t>
            </w:r>
          </w:p>
        </w:tc>
        <w:tc>
          <w:tcPr>
            <w:tcW w:w="1271" w:type="pct"/>
            <w:gridSpan w:val="5"/>
            <w:vMerge/>
            <w:shd w:val="clear" w:color="auto" w:fill="auto"/>
            <w:vAlign w:val="center"/>
          </w:tcPr>
          <w:p w14:paraId="7EE0CCB0" w14:textId="77A8DFD3" w:rsidR="00F218C8" w:rsidRPr="002D5CD3" w:rsidRDefault="00F218C8" w:rsidP="002D5CD3">
            <w:pPr>
              <w:autoSpaceDE/>
              <w:autoSpaceDN/>
              <w:spacing w:line="240" w:lineRule="auto"/>
              <w:jc w:val="left"/>
              <w:rPr>
                <w:color w:val="000000"/>
                <w:sz w:val="16"/>
                <w:szCs w:val="16"/>
                <w:lang w:bidi="ar-SA"/>
              </w:rPr>
            </w:pPr>
          </w:p>
        </w:tc>
      </w:tr>
      <w:tr w:rsidR="00F218C8" w:rsidRPr="002D5CD3" w14:paraId="4C0003C7" w14:textId="77777777" w:rsidTr="00F218C8">
        <w:trPr>
          <w:trHeight w:val="20"/>
        </w:trPr>
        <w:tc>
          <w:tcPr>
            <w:tcW w:w="909" w:type="pct"/>
            <w:shd w:val="clear" w:color="auto" w:fill="auto"/>
            <w:vAlign w:val="center"/>
            <w:hideMark/>
          </w:tcPr>
          <w:p w14:paraId="44B36EDE"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покупная электрическая энергия</w:t>
            </w:r>
          </w:p>
        </w:tc>
        <w:tc>
          <w:tcPr>
            <w:tcW w:w="410" w:type="pct"/>
            <w:shd w:val="clear" w:color="auto" w:fill="auto"/>
            <w:vAlign w:val="center"/>
            <w:hideMark/>
          </w:tcPr>
          <w:p w14:paraId="32B1050E"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4C1BABB9"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2953,6</w:t>
            </w:r>
          </w:p>
        </w:tc>
        <w:tc>
          <w:tcPr>
            <w:tcW w:w="347" w:type="pct"/>
            <w:shd w:val="clear" w:color="auto" w:fill="auto"/>
            <w:vAlign w:val="center"/>
            <w:hideMark/>
          </w:tcPr>
          <w:p w14:paraId="5C97B68A"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3077,6</w:t>
            </w:r>
          </w:p>
        </w:tc>
        <w:tc>
          <w:tcPr>
            <w:tcW w:w="347" w:type="pct"/>
            <w:shd w:val="clear" w:color="auto" w:fill="auto"/>
            <w:vAlign w:val="center"/>
            <w:hideMark/>
          </w:tcPr>
          <w:p w14:paraId="4342C046"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3200,7</w:t>
            </w:r>
          </w:p>
        </w:tc>
        <w:tc>
          <w:tcPr>
            <w:tcW w:w="347" w:type="pct"/>
            <w:shd w:val="clear" w:color="auto" w:fill="auto"/>
            <w:vAlign w:val="center"/>
            <w:hideMark/>
          </w:tcPr>
          <w:p w14:paraId="72D705BC"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3328,8</w:t>
            </w:r>
          </w:p>
        </w:tc>
        <w:tc>
          <w:tcPr>
            <w:tcW w:w="347" w:type="pct"/>
            <w:shd w:val="clear" w:color="auto" w:fill="auto"/>
            <w:vAlign w:val="center"/>
            <w:hideMark/>
          </w:tcPr>
          <w:p w14:paraId="3E03E200"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3458,6</w:t>
            </w:r>
          </w:p>
        </w:tc>
        <w:tc>
          <w:tcPr>
            <w:tcW w:w="347" w:type="pct"/>
            <w:shd w:val="clear" w:color="auto" w:fill="auto"/>
            <w:vAlign w:val="center"/>
            <w:hideMark/>
          </w:tcPr>
          <w:p w14:paraId="66C7113C" w14:textId="30E014DE"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3458,6</w:t>
            </w:r>
          </w:p>
        </w:tc>
        <w:tc>
          <w:tcPr>
            <w:tcW w:w="328" w:type="pct"/>
            <w:shd w:val="clear" w:color="auto" w:fill="auto"/>
            <w:vAlign w:val="center"/>
          </w:tcPr>
          <w:p w14:paraId="1A8208DC" w14:textId="701AE2E9"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3458,6</w:t>
            </w:r>
          </w:p>
        </w:tc>
        <w:tc>
          <w:tcPr>
            <w:tcW w:w="1271" w:type="pct"/>
            <w:gridSpan w:val="5"/>
            <w:vMerge/>
            <w:shd w:val="clear" w:color="auto" w:fill="auto"/>
            <w:vAlign w:val="center"/>
          </w:tcPr>
          <w:p w14:paraId="033D308C" w14:textId="080A9EFD" w:rsidR="00F218C8" w:rsidRPr="002D5CD3" w:rsidRDefault="00F218C8" w:rsidP="002D5CD3">
            <w:pPr>
              <w:autoSpaceDE/>
              <w:autoSpaceDN/>
              <w:spacing w:line="240" w:lineRule="auto"/>
              <w:jc w:val="left"/>
              <w:rPr>
                <w:color w:val="000000"/>
                <w:sz w:val="16"/>
                <w:szCs w:val="16"/>
                <w:lang w:bidi="ar-SA"/>
              </w:rPr>
            </w:pPr>
          </w:p>
        </w:tc>
      </w:tr>
      <w:tr w:rsidR="00F218C8" w:rsidRPr="002D5CD3" w14:paraId="16A40BDA" w14:textId="77777777" w:rsidTr="00F218C8">
        <w:trPr>
          <w:trHeight w:val="20"/>
        </w:trPr>
        <w:tc>
          <w:tcPr>
            <w:tcW w:w="909" w:type="pct"/>
            <w:shd w:val="clear" w:color="auto" w:fill="auto"/>
            <w:vAlign w:val="center"/>
            <w:hideMark/>
          </w:tcPr>
          <w:p w14:paraId="379DB9D7"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Расходы на холодную воду</w:t>
            </w:r>
          </w:p>
        </w:tc>
        <w:tc>
          <w:tcPr>
            <w:tcW w:w="410" w:type="pct"/>
            <w:shd w:val="clear" w:color="auto" w:fill="auto"/>
            <w:vAlign w:val="center"/>
            <w:hideMark/>
          </w:tcPr>
          <w:p w14:paraId="38EF5110"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50059220"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206,6</w:t>
            </w:r>
          </w:p>
        </w:tc>
        <w:tc>
          <w:tcPr>
            <w:tcW w:w="347" w:type="pct"/>
            <w:shd w:val="clear" w:color="auto" w:fill="auto"/>
            <w:vAlign w:val="center"/>
            <w:hideMark/>
          </w:tcPr>
          <w:p w14:paraId="00C3C220"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214,0</w:t>
            </w:r>
          </w:p>
        </w:tc>
        <w:tc>
          <w:tcPr>
            <w:tcW w:w="347" w:type="pct"/>
            <w:shd w:val="clear" w:color="auto" w:fill="auto"/>
            <w:vAlign w:val="center"/>
            <w:hideMark/>
          </w:tcPr>
          <w:p w14:paraId="70FAF9B3"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221,7</w:t>
            </w:r>
          </w:p>
        </w:tc>
        <w:tc>
          <w:tcPr>
            <w:tcW w:w="347" w:type="pct"/>
            <w:shd w:val="clear" w:color="auto" w:fill="auto"/>
            <w:vAlign w:val="center"/>
            <w:hideMark/>
          </w:tcPr>
          <w:p w14:paraId="674A2B15"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231,0</w:t>
            </w:r>
          </w:p>
        </w:tc>
        <w:tc>
          <w:tcPr>
            <w:tcW w:w="347" w:type="pct"/>
            <w:shd w:val="clear" w:color="auto" w:fill="auto"/>
            <w:vAlign w:val="center"/>
            <w:hideMark/>
          </w:tcPr>
          <w:p w14:paraId="2363AEF4"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241,2</w:t>
            </w:r>
          </w:p>
        </w:tc>
        <w:tc>
          <w:tcPr>
            <w:tcW w:w="347" w:type="pct"/>
            <w:shd w:val="clear" w:color="auto" w:fill="auto"/>
            <w:vAlign w:val="center"/>
            <w:hideMark/>
          </w:tcPr>
          <w:p w14:paraId="14EF532D" w14:textId="1F8D62EF"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241,2</w:t>
            </w:r>
          </w:p>
        </w:tc>
        <w:tc>
          <w:tcPr>
            <w:tcW w:w="328" w:type="pct"/>
            <w:shd w:val="clear" w:color="auto" w:fill="auto"/>
            <w:vAlign w:val="center"/>
          </w:tcPr>
          <w:p w14:paraId="7BB21297" w14:textId="528007D8"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241,2</w:t>
            </w:r>
          </w:p>
        </w:tc>
        <w:tc>
          <w:tcPr>
            <w:tcW w:w="1271" w:type="pct"/>
            <w:gridSpan w:val="5"/>
            <w:vMerge/>
            <w:shd w:val="clear" w:color="auto" w:fill="auto"/>
            <w:vAlign w:val="center"/>
          </w:tcPr>
          <w:p w14:paraId="7D34F0D1" w14:textId="30AD1958" w:rsidR="00F218C8" w:rsidRPr="002D5CD3" w:rsidRDefault="00F218C8" w:rsidP="002D5CD3">
            <w:pPr>
              <w:autoSpaceDE/>
              <w:autoSpaceDN/>
              <w:spacing w:line="240" w:lineRule="auto"/>
              <w:jc w:val="left"/>
              <w:rPr>
                <w:color w:val="000000"/>
                <w:sz w:val="16"/>
                <w:szCs w:val="16"/>
                <w:lang w:bidi="ar-SA"/>
              </w:rPr>
            </w:pPr>
          </w:p>
        </w:tc>
      </w:tr>
      <w:tr w:rsidR="00F218C8" w:rsidRPr="002D5CD3" w14:paraId="66B2309D" w14:textId="77777777" w:rsidTr="00F218C8">
        <w:trPr>
          <w:trHeight w:val="20"/>
        </w:trPr>
        <w:tc>
          <w:tcPr>
            <w:tcW w:w="909" w:type="pct"/>
            <w:shd w:val="clear" w:color="auto" w:fill="auto"/>
            <w:vAlign w:val="center"/>
            <w:hideMark/>
          </w:tcPr>
          <w:p w14:paraId="2E676085"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Затраты на оплату труда</w:t>
            </w:r>
          </w:p>
        </w:tc>
        <w:tc>
          <w:tcPr>
            <w:tcW w:w="410" w:type="pct"/>
            <w:shd w:val="clear" w:color="auto" w:fill="auto"/>
            <w:vAlign w:val="center"/>
            <w:hideMark/>
          </w:tcPr>
          <w:p w14:paraId="4EEE9C3E"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32ECCCC4"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8795,0</w:t>
            </w:r>
          </w:p>
        </w:tc>
        <w:tc>
          <w:tcPr>
            <w:tcW w:w="347" w:type="pct"/>
            <w:shd w:val="clear" w:color="auto" w:fill="auto"/>
            <w:vAlign w:val="center"/>
            <w:hideMark/>
          </w:tcPr>
          <w:p w14:paraId="417857AA"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9094,0</w:t>
            </w:r>
          </w:p>
        </w:tc>
        <w:tc>
          <w:tcPr>
            <w:tcW w:w="347" w:type="pct"/>
            <w:shd w:val="clear" w:color="auto" w:fill="auto"/>
            <w:vAlign w:val="center"/>
            <w:hideMark/>
          </w:tcPr>
          <w:p w14:paraId="40C7F424"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9457,8</w:t>
            </w:r>
          </w:p>
        </w:tc>
        <w:tc>
          <w:tcPr>
            <w:tcW w:w="347" w:type="pct"/>
            <w:shd w:val="clear" w:color="auto" w:fill="auto"/>
            <w:vAlign w:val="center"/>
            <w:hideMark/>
          </w:tcPr>
          <w:p w14:paraId="51EDEBAF"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9836,1</w:t>
            </w:r>
          </w:p>
        </w:tc>
        <w:tc>
          <w:tcPr>
            <w:tcW w:w="347" w:type="pct"/>
            <w:shd w:val="clear" w:color="auto" w:fill="auto"/>
            <w:vAlign w:val="center"/>
            <w:hideMark/>
          </w:tcPr>
          <w:p w14:paraId="2F7773EA"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10229,5</w:t>
            </w:r>
          </w:p>
        </w:tc>
        <w:tc>
          <w:tcPr>
            <w:tcW w:w="347" w:type="pct"/>
            <w:shd w:val="clear" w:color="auto" w:fill="auto"/>
            <w:vAlign w:val="center"/>
            <w:hideMark/>
          </w:tcPr>
          <w:p w14:paraId="6ED4D858" w14:textId="0E19384E"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10229,5</w:t>
            </w:r>
          </w:p>
        </w:tc>
        <w:tc>
          <w:tcPr>
            <w:tcW w:w="328" w:type="pct"/>
            <w:shd w:val="clear" w:color="auto" w:fill="auto"/>
            <w:vAlign w:val="center"/>
          </w:tcPr>
          <w:p w14:paraId="02613216" w14:textId="14B9C569"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10229,5</w:t>
            </w:r>
          </w:p>
        </w:tc>
        <w:tc>
          <w:tcPr>
            <w:tcW w:w="1271" w:type="pct"/>
            <w:gridSpan w:val="5"/>
            <w:vMerge/>
            <w:shd w:val="clear" w:color="auto" w:fill="auto"/>
            <w:vAlign w:val="center"/>
          </w:tcPr>
          <w:p w14:paraId="39375915" w14:textId="0654E851" w:rsidR="00F218C8" w:rsidRPr="002D5CD3" w:rsidRDefault="00F218C8" w:rsidP="002D5CD3">
            <w:pPr>
              <w:autoSpaceDE/>
              <w:autoSpaceDN/>
              <w:spacing w:line="240" w:lineRule="auto"/>
              <w:jc w:val="left"/>
              <w:rPr>
                <w:color w:val="000000"/>
                <w:sz w:val="16"/>
                <w:szCs w:val="16"/>
                <w:lang w:bidi="ar-SA"/>
              </w:rPr>
            </w:pPr>
          </w:p>
        </w:tc>
      </w:tr>
      <w:tr w:rsidR="00F218C8" w:rsidRPr="002D5CD3" w14:paraId="42E52C88" w14:textId="77777777" w:rsidTr="00F218C8">
        <w:trPr>
          <w:trHeight w:val="20"/>
        </w:trPr>
        <w:tc>
          <w:tcPr>
            <w:tcW w:w="909" w:type="pct"/>
            <w:shd w:val="clear" w:color="auto" w:fill="auto"/>
            <w:vAlign w:val="center"/>
            <w:hideMark/>
          </w:tcPr>
          <w:p w14:paraId="5CFFF344"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Отчисления на социальные нужды</w:t>
            </w:r>
          </w:p>
        </w:tc>
        <w:tc>
          <w:tcPr>
            <w:tcW w:w="410" w:type="pct"/>
            <w:shd w:val="clear" w:color="auto" w:fill="auto"/>
            <w:vAlign w:val="center"/>
            <w:hideMark/>
          </w:tcPr>
          <w:p w14:paraId="622457AF"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2744C891"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2617,6</w:t>
            </w:r>
          </w:p>
        </w:tc>
        <w:tc>
          <w:tcPr>
            <w:tcW w:w="347" w:type="pct"/>
            <w:shd w:val="clear" w:color="auto" w:fill="auto"/>
            <w:vAlign w:val="center"/>
            <w:hideMark/>
          </w:tcPr>
          <w:p w14:paraId="14CF1D0C"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2711,9</w:t>
            </w:r>
          </w:p>
        </w:tc>
        <w:tc>
          <w:tcPr>
            <w:tcW w:w="347" w:type="pct"/>
            <w:shd w:val="clear" w:color="auto" w:fill="auto"/>
            <w:vAlign w:val="center"/>
            <w:hideMark/>
          </w:tcPr>
          <w:p w14:paraId="689A1BF1"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2809,5</w:t>
            </w:r>
          </w:p>
        </w:tc>
        <w:tc>
          <w:tcPr>
            <w:tcW w:w="347" w:type="pct"/>
            <w:shd w:val="clear" w:color="auto" w:fill="auto"/>
            <w:vAlign w:val="center"/>
            <w:hideMark/>
          </w:tcPr>
          <w:p w14:paraId="7B2ECA6F"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2927,5</w:t>
            </w:r>
          </w:p>
        </w:tc>
        <w:tc>
          <w:tcPr>
            <w:tcW w:w="347" w:type="pct"/>
            <w:shd w:val="clear" w:color="auto" w:fill="auto"/>
            <w:vAlign w:val="center"/>
            <w:hideMark/>
          </w:tcPr>
          <w:p w14:paraId="4D18F504"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3056,3</w:t>
            </w:r>
          </w:p>
        </w:tc>
        <w:tc>
          <w:tcPr>
            <w:tcW w:w="347" w:type="pct"/>
            <w:shd w:val="clear" w:color="auto" w:fill="auto"/>
            <w:vAlign w:val="center"/>
            <w:hideMark/>
          </w:tcPr>
          <w:p w14:paraId="05DEF390" w14:textId="7891B4C4"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3056,3</w:t>
            </w:r>
          </w:p>
        </w:tc>
        <w:tc>
          <w:tcPr>
            <w:tcW w:w="328" w:type="pct"/>
            <w:shd w:val="clear" w:color="auto" w:fill="auto"/>
            <w:vAlign w:val="center"/>
          </w:tcPr>
          <w:p w14:paraId="35AA92EA" w14:textId="35D6FBC0"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3056,3</w:t>
            </w:r>
          </w:p>
        </w:tc>
        <w:tc>
          <w:tcPr>
            <w:tcW w:w="1271" w:type="pct"/>
            <w:gridSpan w:val="5"/>
            <w:vMerge/>
            <w:shd w:val="clear" w:color="auto" w:fill="auto"/>
            <w:vAlign w:val="center"/>
          </w:tcPr>
          <w:p w14:paraId="03B932F3" w14:textId="41B41C32" w:rsidR="00F218C8" w:rsidRPr="002D5CD3" w:rsidRDefault="00F218C8" w:rsidP="002D5CD3">
            <w:pPr>
              <w:autoSpaceDE/>
              <w:autoSpaceDN/>
              <w:spacing w:line="240" w:lineRule="auto"/>
              <w:jc w:val="left"/>
              <w:rPr>
                <w:color w:val="000000"/>
                <w:sz w:val="16"/>
                <w:szCs w:val="16"/>
                <w:lang w:bidi="ar-SA"/>
              </w:rPr>
            </w:pPr>
          </w:p>
        </w:tc>
      </w:tr>
      <w:tr w:rsidR="00F218C8" w:rsidRPr="002D5CD3" w14:paraId="16E23CA2" w14:textId="77777777" w:rsidTr="00F218C8">
        <w:trPr>
          <w:trHeight w:val="20"/>
        </w:trPr>
        <w:tc>
          <w:tcPr>
            <w:tcW w:w="909" w:type="pct"/>
            <w:shd w:val="clear" w:color="auto" w:fill="auto"/>
            <w:vAlign w:val="center"/>
            <w:hideMark/>
          </w:tcPr>
          <w:p w14:paraId="6CEA3059"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Амортизация основных средств</w:t>
            </w:r>
          </w:p>
        </w:tc>
        <w:tc>
          <w:tcPr>
            <w:tcW w:w="410" w:type="pct"/>
            <w:shd w:val="clear" w:color="auto" w:fill="auto"/>
            <w:vAlign w:val="center"/>
            <w:hideMark/>
          </w:tcPr>
          <w:p w14:paraId="6F4DC974"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1636628D"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570,7</w:t>
            </w:r>
          </w:p>
        </w:tc>
        <w:tc>
          <w:tcPr>
            <w:tcW w:w="347" w:type="pct"/>
            <w:shd w:val="clear" w:color="auto" w:fill="auto"/>
            <w:vAlign w:val="center"/>
            <w:hideMark/>
          </w:tcPr>
          <w:p w14:paraId="3F6F74FE"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570,7</w:t>
            </w:r>
          </w:p>
        </w:tc>
        <w:tc>
          <w:tcPr>
            <w:tcW w:w="347" w:type="pct"/>
            <w:shd w:val="clear" w:color="auto" w:fill="auto"/>
            <w:vAlign w:val="center"/>
            <w:hideMark/>
          </w:tcPr>
          <w:p w14:paraId="31E80FD6"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570,7</w:t>
            </w:r>
          </w:p>
        </w:tc>
        <w:tc>
          <w:tcPr>
            <w:tcW w:w="347" w:type="pct"/>
            <w:shd w:val="clear" w:color="auto" w:fill="auto"/>
            <w:vAlign w:val="center"/>
            <w:hideMark/>
          </w:tcPr>
          <w:p w14:paraId="2EB45D3C"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570,7</w:t>
            </w:r>
          </w:p>
        </w:tc>
        <w:tc>
          <w:tcPr>
            <w:tcW w:w="347" w:type="pct"/>
            <w:shd w:val="clear" w:color="auto" w:fill="auto"/>
            <w:vAlign w:val="center"/>
            <w:hideMark/>
          </w:tcPr>
          <w:p w14:paraId="58698E21"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570,7</w:t>
            </w:r>
          </w:p>
        </w:tc>
        <w:tc>
          <w:tcPr>
            <w:tcW w:w="347" w:type="pct"/>
            <w:shd w:val="clear" w:color="auto" w:fill="auto"/>
            <w:vAlign w:val="center"/>
            <w:hideMark/>
          </w:tcPr>
          <w:p w14:paraId="3E27BC62" w14:textId="08D0B865"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570,7</w:t>
            </w:r>
          </w:p>
        </w:tc>
        <w:tc>
          <w:tcPr>
            <w:tcW w:w="328" w:type="pct"/>
            <w:shd w:val="clear" w:color="auto" w:fill="auto"/>
            <w:vAlign w:val="center"/>
          </w:tcPr>
          <w:p w14:paraId="3E4AFBDB" w14:textId="1384CDD8"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570,7</w:t>
            </w:r>
          </w:p>
        </w:tc>
        <w:tc>
          <w:tcPr>
            <w:tcW w:w="1271" w:type="pct"/>
            <w:gridSpan w:val="5"/>
            <w:vMerge/>
            <w:shd w:val="clear" w:color="auto" w:fill="auto"/>
            <w:vAlign w:val="center"/>
          </w:tcPr>
          <w:p w14:paraId="19461CE7" w14:textId="6224F154" w:rsidR="00F218C8" w:rsidRPr="002D5CD3" w:rsidRDefault="00F218C8" w:rsidP="002D5CD3">
            <w:pPr>
              <w:autoSpaceDE/>
              <w:autoSpaceDN/>
              <w:spacing w:line="240" w:lineRule="auto"/>
              <w:jc w:val="left"/>
              <w:rPr>
                <w:color w:val="000000"/>
                <w:sz w:val="16"/>
                <w:szCs w:val="16"/>
                <w:lang w:bidi="ar-SA"/>
              </w:rPr>
            </w:pPr>
          </w:p>
        </w:tc>
      </w:tr>
      <w:tr w:rsidR="00F218C8" w:rsidRPr="002D5CD3" w14:paraId="22C12D5B" w14:textId="77777777" w:rsidTr="00F218C8">
        <w:trPr>
          <w:trHeight w:val="20"/>
        </w:trPr>
        <w:tc>
          <w:tcPr>
            <w:tcW w:w="909" w:type="pct"/>
            <w:shd w:val="clear" w:color="auto" w:fill="auto"/>
            <w:vAlign w:val="center"/>
            <w:hideMark/>
          </w:tcPr>
          <w:p w14:paraId="003CD205"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Прочие затраты, в том числе:</w:t>
            </w:r>
          </w:p>
        </w:tc>
        <w:tc>
          <w:tcPr>
            <w:tcW w:w="410" w:type="pct"/>
            <w:shd w:val="clear" w:color="auto" w:fill="auto"/>
            <w:vAlign w:val="center"/>
            <w:hideMark/>
          </w:tcPr>
          <w:p w14:paraId="3851C203"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338CCFC6"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1281,4</w:t>
            </w:r>
          </w:p>
        </w:tc>
        <w:tc>
          <w:tcPr>
            <w:tcW w:w="347" w:type="pct"/>
            <w:shd w:val="clear" w:color="auto" w:fill="auto"/>
            <w:vAlign w:val="center"/>
            <w:hideMark/>
          </w:tcPr>
          <w:p w14:paraId="3C0BA942"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1327,5</w:t>
            </w:r>
          </w:p>
        </w:tc>
        <w:tc>
          <w:tcPr>
            <w:tcW w:w="347" w:type="pct"/>
            <w:shd w:val="clear" w:color="auto" w:fill="auto"/>
            <w:vAlign w:val="center"/>
            <w:hideMark/>
          </w:tcPr>
          <w:p w14:paraId="26692A03"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2133,7</w:t>
            </w:r>
          </w:p>
        </w:tc>
        <w:tc>
          <w:tcPr>
            <w:tcW w:w="347" w:type="pct"/>
            <w:shd w:val="clear" w:color="auto" w:fill="auto"/>
            <w:vAlign w:val="center"/>
            <w:hideMark/>
          </w:tcPr>
          <w:p w14:paraId="2B7D712F"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3121,8</w:t>
            </w:r>
          </w:p>
        </w:tc>
        <w:tc>
          <w:tcPr>
            <w:tcW w:w="347" w:type="pct"/>
            <w:shd w:val="clear" w:color="auto" w:fill="auto"/>
            <w:vAlign w:val="center"/>
            <w:hideMark/>
          </w:tcPr>
          <w:p w14:paraId="066BE57B"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1496,1</w:t>
            </w:r>
          </w:p>
        </w:tc>
        <w:tc>
          <w:tcPr>
            <w:tcW w:w="347" w:type="pct"/>
            <w:shd w:val="clear" w:color="auto" w:fill="auto"/>
            <w:vAlign w:val="center"/>
            <w:hideMark/>
          </w:tcPr>
          <w:p w14:paraId="1F42C55F" w14:textId="4A3EB177"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1496,1</w:t>
            </w:r>
          </w:p>
        </w:tc>
        <w:tc>
          <w:tcPr>
            <w:tcW w:w="328" w:type="pct"/>
            <w:shd w:val="clear" w:color="auto" w:fill="auto"/>
            <w:vAlign w:val="center"/>
          </w:tcPr>
          <w:p w14:paraId="5A8021BC" w14:textId="68D989D2"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1496,1</w:t>
            </w:r>
          </w:p>
        </w:tc>
        <w:tc>
          <w:tcPr>
            <w:tcW w:w="1271" w:type="pct"/>
            <w:gridSpan w:val="5"/>
            <w:vMerge/>
            <w:shd w:val="clear" w:color="auto" w:fill="auto"/>
            <w:vAlign w:val="center"/>
          </w:tcPr>
          <w:p w14:paraId="5FE280EA" w14:textId="0FBCD691" w:rsidR="00F218C8" w:rsidRPr="002D5CD3" w:rsidRDefault="00F218C8" w:rsidP="002D5CD3">
            <w:pPr>
              <w:autoSpaceDE/>
              <w:autoSpaceDN/>
              <w:spacing w:line="240" w:lineRule="auto"/>
              <w:jc w:val="left"/>
              <w:rPr>
                <w:color w:val="000000"/>
                <w:sz w:val="16"/>
                <w:szCs w:val="16"/>
                <w:lang w:bidi="ar-SA"/>
              </w:rPr>
            </w:pPr>
          </w:p>
        </w:tc>
      </w:tr>
      <w:tr w:rsidR="00F218C8" w:rsidRPr="002D5CD3" w14:paraId="51F02C7E" w14:textId="77777777" w:rsidTr="00F218C8">
        <w:trPr>
          <w:trHeight w:val="20"/>
        </w:trPr>
        <w:tc>
          <w:tcPr>
            <w:tcW w:w="909" w:type="pct"/>
            <w:shd w:val="clear" w:color="auto" w:fill="auto"/>
            <w:vAlign w:val="center"/>
            <w:hideMark/>
          </w:tcPr>
          <w:p w14:paraId="67F5CA0F"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Прочие затраты без учета инвестиционной составляющей</w:t>
            </w:r>
          </w:p>
        </w:tc>
        <w:tc>
          <w:tcPr>
            <w:tcW w:w="410" w:type="pct"/>
            <w:shd w:val="clear" w:color="auto" w:fill="auto"/>
            <w:vAlign w:val="center"/>
            <w:hideMark/>
          </w:tcPr>
          <w:p w14:paraId="5B557EA9"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79E8F1BB"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1281,4</w:t>
            </w:r>
          </w:p>
        </w:tc>
        <w:tc>
          <w:tcPr>
            <w:tcW w:w="347" w:type="pct"/>
            <w:shd w:val="clear" w:color="auto" w:fill="auto"/>
            <w:vAlign w:val="center"/>
            <w:hideMark/>
          </w:tcPr>
          <w:p w14:paraId="788E990D"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1327,5</w:t>
            </w:r>
          </w:p>
        </w:tc>
        <w:tc>
          <w:tcPr>
            <w:tcW w:w="347" w:type="pct"/>
            <w:shd w:val="clear" w:color="auto" w:fill="auto"/>
            <w:vAlign w:val="center"/>
            <w:hideMark/>
          </w:tcPr>
          <w:p w14:paraId="11928D53"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1375,3</w:t>
            </w:r>
          </w:p>
        </w:tc>
        <w:tc>
          <w:tcPr>
            <w:tcW w:w="347" w:type="pct"/>
            <w:shd w:val="clear" w:color="auto" w:fill="auto"/>
            <w:vAlign w:val="center"/>
            <w:hideMark/>
          </w:tcPr>
          <w:p w14:paraId="3E445789"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1433,0</w:t>
            </w:r>
          </w:p>
        </w:tc>
        <w:tc>
          <w:tcPr>
            <w:tcW w:w="347" w:type="pct"/>
            <w:shd w:val="clear" w:color="auto" w:fill="auto"/>
            <w:vAlign w:val="center"/>
            <w:hideMark/>
          </w:tcPr>
          <w:p w14:paraId="5EDEE6F4"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1496,1</w:t>
            </w:r>
          </w:p>
        </w:tc>
        <w:tc>
          <w:tcPr>
            <w:tcW w:w="347" w:type="pct"/>
            <w:shd w:val="clear" w:color="auto" w:fill="auto"/>
            <w:vAlign w:val="center"/>
            <w:hideMark/>
          </w:tcPr>
          <w:p w14:paraId="24256371" w14:textId="622AF39A"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1496,1</w:t>
            </w:r>
          </w:p>
        </w:tc>
        <w:tc>
          <w:tcPr>
            <w:tcW w:w="328" w:type="pct"/>
            <w:shd w:val="clear" w:color="auto" w:fill="auto"/>
            <w:vAlign w:val="center"/>
          </w:tcPr>
          <w:p w14:paraId="4B641602" w14:textId="7C891986"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1496,1</w:t>
            </w:r>
          </w:p>
        </w:tc>
        <w:tc>
          <w:tcPr>
            <w:tcW w:w="1271" w:type="pct"/>
            <w:gridSpan w:val="5"/>
            <w:vMerge/>
            <w:shd w:val="clear" w:color="auto" w:fill="auto"/>
            <w:vAlign w:val="center"/>
          </w:tcPr>
          <w:p w14:paraId="7815EF36" w14:textId="403EFC5B" w:rsidR="00F218C8" w:rsidRPr="002D5CD3" w:rsidRDefault="00F218C8" w:rsidP="002D5CD3">
            <w:pPr>
              <w:autoSpaceDE/>
              <w:autoSpaceDN/>
              <w:spacing w:line="240" w:lineRule="auto"/>
              <w:jc w:val="left"/>
              <w:rPr>
                <w:color w:val="000000"/>
                <w:sz w:val="16"/>
                <w:szCs w:val="16"/>
                <w:lang w:bidi="ar-SA"/>
              </w:rPr>
            </w:pPr>
          </w:p>
        </w:tc>
      </w:tr>
      <w:tr w:rsidR="00F218C8" w:rsidRPr="002D5CD3" w14:paraId="1CD51F8F" w14:textId="77777777" w:rsidTr="00F218C8">
        <w:trPr>
          <w:trHeight w:val="20"/>
        </w:trPr>
        <w:tc>
          <w:tcPr>
            <w:tcW w:w="909" w:type="pct"/>
            <w:shd w:val="clear" w:color="auto" w:fill="auto"/>
            <w:vAlign w:val="center"/>
            <w:hideMark/>
          </w:tcPr>
          <w:p w14:paraId="05E7B957"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Прибыль всего:</w:t>
            </w:r>
          </w:p>
        </w:tc>
        <w:tc>
          <w:tcPr>
            <w:tcW w:w="410" w:type="pct"/>
            <w:shd w:val="clear" w:color="auto" w:fill="auto"/>
            <w:vAlign w:val="center"/>
            <w:hideMark/>
          </w:tcPr>
          <w:p w14:paraId="25BDF0BC"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02C923A2"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371,9</w:t>
            </w:r>
          </w:p>
        </w:tc>
        <w:tc>
          <w:tcPr>
            <w:tcW w:w="347" w:type="pct"/>
            <w:shd w:val="clear" w:color="auto" w:fill="auto"/>
            <w:vAlign w:val="center"/>
            <w:hideMark/>
          </w:tcPr>
          <w:p w14:paraId="7968AE54"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371,9</w:t>
            </w:r>
          </w:p>
        </w:tc>
        <w:tc>
          <w:tcPr>
            <w:tcW w:w="347" w:type="pct"/>
            <w:shd w:val="clear" w:color="auto" w:fill="auto"/>
            <w:vAlign w:val="center"/>
            <w:hideMark/>
          </w:tcPr>
          <w:p w14:paraId="3FF4BA5D"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383,4</w:t>
            </w:r>
          </w:p>
        </w:tc>
        <w:tc>
          <w:tcPr>
            <w:tcW w:w="347" w:type="pct"/>
            <w:shd w:val="clear" w:color="auto" w:fill="auto"/>
            <w:vAlign w:val="center"/>
            <w:hideMark/>
          </w:tcPr>
          <w:p w14:paraId="2A9E5748"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428,6</w:t>
            </w:r>
          </w:p>
        </w:tc>
        <w:tc>
          <w:tcPr>
            <w:tcW w:w="347" w:type="pct"/>
            <w:shd w:val="clear" w:color="auto" w:fill="auto"/>
            <w:vAlign w:val="center"/>
            <w:hideMark/>
          </w:tcPr>
          <w:p w14:paraId="1787224D"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452,7</w:t>
            </w:r>
          </w:p>
        </w:tc>
        <w:tc>
          <w:tcPr>
            <w:tcW w:w="347" w:type="pct"/>
            <w:shd w:val="clear" w:color="auto" w:fill="auto"/>
            <w:vAlign w:val="center"/>
            <w:hideMark/>
          </w:tcPr>
          <w:p w14:paraId="0FCD89C3" w14:textId="24D03ED4"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452,7</w:t>
            </w:r>
          </w:p>
        </w:tc>
        <w:tc>
          <w:tcPr>
            <w:tcW w:w="328" w:type="pct"/>
            <w:shd w:val="clear" w:color="auto" w:fill="auto"/>
            <w:vAlign w:val="center"/>
          </w:tcPr>
          <w:p w14:paraId="762187C0" w14:textId="32A51A86"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452,7</w:t>
            </w:r>
          </w:p>
        </w:tc>
        <w:tc>
          <w:tcPr>
            <w:tcW w:w="1271" w:type="pct"/>
            <w:gridSpan w:val="5"/>
            <w:vMerge/>
            <w:shd w:val="clear" w:color="auto" w:fill="auto"/>
            <w:vAlign w:val="center"/>
          </w:tcPr>
          <w:p w14:paraId="0B1DDB6F" w14:textId="33BD097B" w:rsidR="00F218C8" w:rsidRPr="002D5CD3" w:rsidRDefault="00F218C8" w:rsidP="002D5CD3">
            <w:pPr>
              <w:autoSpaceDE/>
              <w:autoSpaceDN/>
              <w:spacing w:line="240" w:lineRule="auto"/>
              <w:jc w:val="left"/>
              <w:rPr>
                <w:color w:val="000000"/>
                <w:sz w:val="16"/>
                <w:szCs w:val="16"/>
                <w:lang w:bidi="ar-SA"/>
              </w:rPr>
            </w:pPr>
          </w:p>
        </w:tc>
      </w:tr>
      <w:tr w:rsidR="00F218C8" w:rsidRPr="002D5CD3" w14:paraId="60ED41BE" w14:textId="77777777" w:rsidTr="00F218C8">
        <w:trPr>
          <w:trHeight w:val="20"/>
        </w:trPr>
        <w:tc>
          <w:tcPr>
            <w:tcW w:w="909" w:type="pct"/>
            <w:shd w:val="clear" w:color="auto" w:fill="auto"/>
            <w:vAlign w:val="center"/>
            <w:hideMark/>
          </w:tcPr>
          <w:p w14:paraId="372871EA"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Необходимая валовая выручка</w:t>
            </w:r>
          </w:p>
        </w:tc>
        <w:tc>
          <w:tcPr>
            <w:tcW w:w="410" w:type="pct"/>
            <w:shd w:val="clear" w:color="auto" w:fill="auto"/>
            <w:vAlign w:val="center"/>
            <w:hideMark/>
          </w:tcPr>
          <w:p w14:paraId="25A6E3FE"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47" w:type="pct"/>
            <w:shd w:val="clear" w:color="auto" w:fill="auto"/>
            <w:vAlign w:val="center"/>
            <w:hideMark/>
          </w:tcPr>
          <w:p w14:paraId="0E8553C7"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44494,8</w:t>
            </w:r>
          </w:p>
        </w:tc>
        <w:tc>
          <w:tcPr>
            <w:tcW w:w="347" w:type="pct"/>
            <w:shd w:val="clear" w:color="auto" w:fill="auto"/>
            <w:vAlign w:val="center"/>
            <w:hideMark/>
          </w:tcPr>
          <w:p w14:paraId="2BEBBE3B"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45913,6</w:t>
            </w:r>
          </w:p>
        </w:tc>
        <w:tc>
          <w:tcPr>
            <w:tcW w:w="347" w:type="pct"/>
            <w:shd w:val="clear" w:color="auto" w:fill="auto"/>
            <w:vAlign w:val="center"/>
            <w:hideMark/>
          </w:tcPr>
          <w:p w14:paraId="0DED951C"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50302,6</w:t>
            </w:r>
          </w:p>
        </w:tc>
        <w:tc>
          <w:tcPr>
            <w:tcW w:w="347" w:type="pct"/>
            <w:shd w:val="clear" w:color="auto" w:fill="auto"/>
            <w:vAlign w:val="center"/>
            <w:hideMark/>
          </w:tcPr>
          <w:p w14:paraId="6E7E0512"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52974,2</w:t>
            </w:r>
          </w:p>
        </w:tc>
        <w:tc>
          <w:tcPr>
            <w:tcW w:w="347" w:type="pct"/>
            <w:shd w:val="clear" w:color="auto" w:fill="auto"/>
            <w:vAlign w:val="center"/>
            <w:hideMark/>
          </w:tcPr>
          <w:p w14:paraId="739582B1"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53216,8</w:t>
            </w:r>
          </w:p>
        </w:tc>
        <w:tc>
          <w:tcPr>
            <w:tcW w:w="347" w:type="pct"/>
            <w:shd w:val="clear" w:color="auto" w:fill="auto"/>
            <w:vAlign w:val="center"/>
            <w:hideMark/>
          </w:tcPr>
          <w:p w14:paraId="6439C980" w14:textId="6407035C"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53216,8</w:t>
            </w:r>
          </w:p>
        </w:tc>
        <w:tc>
          <w:tcPr>
            <w:tcW w:w="328" w:type="pct"/>
            <w:shd w:val="clear" w:color="auto" w:fill="auto"/>
            <w:vAlign w:val="center"/>
          </w:tcPr>
          <w:p w14:paraId="350EED56" w14:textId="02F74F4A"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53216,8</w:t>
            </w:r>
          </w:p>
        </w:tc>
        <w:tc>
          <w:tcPr>
            <w:tcW w:w="1271" w:type="pct"/>
            <w:gridSpan w:val="5"/>
            <w:vMerge/>
            <w:shd w:val="clear" w:color="auto" w:fill="auto"/>
            <w:vAlign w:val="center"/>
          </w:tcPr>
          <w:p w14:paraId="72B74F68" w14:textId="10F8D4F8" w:rsidR="00F218C8" w:rsidRPr="002D5CD3" w:rsidRDefault="00F218C8" w:rsidP="002D5CD3">
            <w:pPr>
              <w:autoSpaceDE/>
              <w:autoSpaceDN/>
              <w:spacing w:line="240" w:lineRule="auto"/>
              <w:jc w:val="left"/>
              <w:rPr>
                <w:color w:val="000000"/>
                <w:sz w:val="16"/>
                <w:szCs w:val="16"/>
                <w:lang w:bidi="ar-SA"/>
              </w:rPr>
            </w:pPr>
          </w:p>
        </w:tc>
      </w:tr>
      <w:tr w:rsidR="00F218C8" w:rsidRPr="002D5CD3" w14:paraId="586AC306" w14:textId="77777777" w:rsidTr="00F218C8">
        <w:trPr>
          <w:trHeight w:val="20"/>
        </w:trPr>
        <w:tc>
          <w:tcPr>
            <w:tcW w:w="909" w:type="pct"/>
            <w:shd w:val="clear" w:color="auto" w:fill="auto"/>
            <w:vAlign w:val="center"/>
            <w:hideMark/>
          </w:tcPr>
          <w:p w14:paraId="08FFF2CA" w14:textId="77777777" w:rsidR="00F218C8" w:rsidRPr="002D5CD3" w:rsidRDefault="00F218C8" w:rsidP="002D5CD3">
            <w:pPr>
              <w:autoSpaceDE/>
              <w:autoSpaceDN/>
              <w:spacing w:line="240" w:lineRule="auto"/>
              <w:ind w:firstLine="0"/>
              <w:jc w:val="left"/>
              <w:rPr>
                <w:sz w:val="16"/>
                <w:szCs w:val="16"/>
                <w:lang w:bidi="ar-SA"/>
              </w:rPr>
            </w:pPr>
            <w:r w:rsidRPr="002D5CD3">
              <w:rPr>
                <w:sz w:val="16"/>
                <w:szCs w:val="16"/>
                <w:lang w:bidi="ar-SA"/>
              </w:rPr>
              <w:t>Тариф на производство тепловой энергии</w:t>
            </w:r>
          </w:p>
        </w:tc>
        <w:tc>
          <w:tcPr>
            <w:tcW w:w="410" w:type="pct"/>
            <w:shd w:val="clear" w:color="auto" w:fill="auto"/>
            <w:vAlign w:val="center"/>
            <w:hideMark/>
          </w:tcPr>
          <w:p w14:paraId="5E11DDE9" w14:textId="77777777" w:rsidR="00F218C8" w:rsidRPr="002D5CD3" w:rsidRDefault="00F218C8" w:rsidP="002D5CD3">
            <w:pPr>
              <w:autoSpaceDE/>
              <w:autoSpaceDN/>
              <w:spacing w:line="240" w:lineRule="auto"/>
              <w:ind w:firstLine="0"/>
              <w:jc w:val="center"/>
              <w:rPr>
                <w:sz w:val="16"/>
                <w:szCs w:val="16"/>
                <w:lang w:bidi="ar-SA"/>
              </w:rPr>
            </w:pPr>
            <w:r w:rsidRPr="002D5CD3">
              <w:rPr>
                <w:sz w:val="16"/>
                <w:szCs w:val="16"/>
                <w:lang w:bidi="ar-SA"/>
              </w:rPr>
              <w:t>руб./Гкал</w:t>
            </w:r>
          </w:p>
        </w:tc>
        <w:tc>
          <w:tcPr>
            <w:tcW w:w="347" w:type="pct"/>
            <w:shd w:val="clear" w:color="auto" w:fill="auto"/>
            <w:vAlign w:val="center"/>
            <w:hideMark/>
          </w:tcPr>
          <w:p w14:paraId="6E7B2C20"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1639,5</w:t>
            </w:r>
          </w:p>
        </w:tc>
        <w:tc>
          <w:tcPr>
            <w:tcW w:w="347" w:type="pct"/>
            <w:shd w:val="clear" w:color="auto" w:fill="auto"/>
            <w:vAlign w:val="center"/>
            <w:hideMark/>
          </w:tcPr>
          <w:p w14:paraId="0658CAD4"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1677,5</w:t>
            </w:r>
          </w:p>
        </w:tc>
        <w:tc>
          <w:tcPr>
            <w:tcW w:w="347" w:type="pct"/>
            <w:shd w:val="clear" w:color="auto" w:fill="auto"/>
            <w:vAlign w:val="center"/>
            <w:hideMark/>
          </w:tcPr>
          <w:p w14:paraId="1769DC98"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1768,1</w:t>
            </w:r>
          </w:p>
        </w:tc>
        <w:tc>
          <w:tcPr>
            <w:tcW w:w="347" w:type="pct"/>
            <w:shd w:val="clear" w:color="auto" w:fill="auto"/>
            <w:vAlign w:val="center"/>
            <w:hideMark/>
          </w:tcPr>
          <w:p w14:paraId="534061D3"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1862,0</w:t>
            </w:r>
          </w:p>
        </w:tc>
        <w:tc>
          <w:tcPr>
            <w:tcW w:w="347" w:type="pct"/>
            <w:shd w:val="clear" w:color="auto" w:fill="auto"/>
            <w:vAlign w:val="center"/>
            <w:hideMark/>
          </w:tcPr>
          <w:p w14:paraId="67F5B4BD"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1870,5</w:t>
            </w:r>
          </w:p>
        </w:tc>
        <w:tc>
          <w:tcPr>
            <w:tcW w:w="347" w:type="pct"/>
            <w:shd w:val="clear" w:color="auto" w:fill="auto"/>
            <w:vAlign w:val="center"/>
            <w:hideMark/>
          </w:tcPr>
          <w:p w14:paraId="7192A89A" w14:textId="7C18D109" w:rsidR="00F218C8" w:rsidRPr="002D5CD3" w:rsidRDefault="00F218C8" w:rsidP="001B3431">
            <w:pPr>
              <w:autoSpaceDE/>
              <w:autoSpaceDN/>
              <w:spacing w:line="240" w:lineRule="auto"/>
              <w:ind w:firstLine="0"/>
              <w:jc w:val="center"/>
              <w:rPr>
                <w:color w:val="000000"/>
                <w:sz w:val="16"/>
                <w:szCs w:val="16"/>
                <w:lang w:bidi="ar-SA"/>
              </w:rPr>
            </w:pPr>
            <w:r w:rsidRPr="002D5CD3">
              <w:rPr>
                <w:color w:val="000000"/>
                <w:sz w:val="16"/>
                <w:szCs w:val="16"/>
                <w:lang w:bidi="ar-SA"/>
              </w:rPr>
              <w:t>1870,5</w:t>
            </w:r>
          </w:p>
        </w:tc>
        <w:tc>
          <w:tcPr>
            <w:tcW w:w="328" w:type="pct"/>
            <w:shd w:val="clear" w:color="auto" w:fill="auto"/>
            <w:vAlign w:val="center"/>
          </w:tcPr>
          <w:p w14:paraId="4A02CCAA" w14:textId="64A97DBB"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1870,5</w:t>
            </w:r>
          </w:p>
        </w:tc>
        <w:tc>
          <w:tcPr>
            <w:tcW w:w="1271" w:type="pct"/>
            <w:gridSpan w:val="5"/>
            <w:vMerge/>
            <w:shd w:val="clear" w:color="auto" w:fill="auto"/>
            <w:vAlign w:val="center"/>
          </w:tcPr>
          <w:p w14:paraId="258A2F45" w14:textId="185D2FE3" w:rsidR="00F218C8" w:rsidRPr="002D5CD3" w:rsidRDefault="00F218C8" w:rsidP="002D5CD3">
            <w:pPr>
              <w:autoSpaceDE/>
              <w:autoSpaceDN/>
              <w:spacing w:line="240" w:lineRule="auto"/>
              <w:jc w:val="left"/>
              <w:rPr>
                <w:color w:val="000000"/>
                <w:sz w:val="16"/>
                <w:szCs w:val="16"/>
                <w:lang w:bidi="ar-SA"/>
              </w:rPr>
            </w:pPr>
          </w:p>
        </w:tc>
      </w:tr>
      <w:tr w:rsidR="00F218C8" w:rsidRPr="002D5CD3" w14:paraId="7F778AA1" w14:textId="77777777" w:rsidTr="00F218C8">
        <w:trPr>
          <w:trHeight w:val="20"/>
        </w:trPr>
        <w:tc>
          <w:tcPr>
            <w:tcW w:w="909" w:type="pct"/>
            <w:shd w:val="clear" w:color="auto" w:fill="auto"/>
            <w:vAlign w:val="center"/>
            <w:hideMark/>
          </w:tcPr>
          <w:p w14:paraId="12C8A555" w14:textId="77777777" w:rsidR="00F218C8" w:rsidRPr="002D5CD3" w:rsidRDefault="00F218C8" w:rsidP="002D5CD3">
            <w:pPr>
              <w:autoSpaceDE/>
              <w:autoSpaceDN/>
              <w:spacing w:line="240" w:lineRule="auto"/>
              <w:ind w:firstLine="0"/>
              <w:jc w:val="left"/>
              <w:rPr>
                <w:color w:val="000000"/>
                <w:sz w:val="16"/>
                <w:szCs w:val="16"/>
                <w:lang w:bidi="ar-SA"/>
              </w:rPr>
            </w:pPr>
            <w:r w:rsidRPr="002D5CD3">
              <w:rPr>
                <w:color w:val="000000"/>
                <w:sz w:val="16"/>
                <w:szCs w:val="16"/>
                <w:lang w:bidi="ar-SA"/>
              </w:rPr>
              <w:t xml:space="preserve">Рост тарифа </w:t>
            </w:r>
            <w:proofErr w:type="gramStart"/>
            <w:r w:rsidRPr="002D5CD3">
              <w:rPr>
                <w:color w:val="000000"/>
                <w:sz w:val="16"/>
                <w:szCs w:val="16"/>
                <w:lang w:bidi="ar-SA"/>
              </w:rPr>
              <w:t>в</w:t>
            </w:r>
            <w:proofErr w:type="gramEnd"/>
            <w:r w:rsidRPr="002D5CD3">
              <w:rPr>
                <w:color w:val="000000"/>
                <w:sz w:val="16"/>
                <w:szCs w:val="16"/>
                <w:lang w:bidi="ar-SA"/>
              </w:rPr>
              <w:t xml:space="preserve"> %:</w:t>
            </w:r>
          </w:p>
        </w:tc>
        <w:tc>
          <w:tcPr>
            <w:tcW w:w="410" w:type="pct"/>
            <w:shd w:val="clear" w:color="auto" w:fill="auto"/>
            <w:noWrap/>
            <w:vAlign w:val="center"/>
            <w:hideMark/>
          </w:tcPr>
          <w:p w14:paraId="367B73CA"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w:t>
            </w:r>
          </w:p>
        </w:tc>
        <w:tc>
          <w:tcPr>
            <w:tcW w:w="347" w:type="pct"/>
            <w:shd w:val="clear" w:color="auto" w:fill="auto"/>
            <w:vAlign w:val="center"/>
            <w:hideMark/>
          </w:tcPr>
          <w:p w14:paraId="3915D1EB"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0,00%</w:t>
            </w:r>
          </w:p>
        </w:tc>
        <w:tc>
          <w:tcPr>
            <w:tcW w:w="347" w:type="pct"/>
            <w:shd w:val="clear" w:color="auto" w:fill="auto"/>
            <w:vAlign w:val="center"/>
            <w:hideMark/>
          </w:tcPr>
          <w:p w14:paraId="1522ED6E"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2,32%</w:t>
            </w:r>
          </w:p>
        </w:tc>
        <w:tc>
          <w:tcPr>
            <w:tcW w:w="347" w:type="pct"/>
            <w:shd w:val="clear" w:color="auto" w:fill="auto"/>
            <w:vAlign w:val="center"/>
            <w:hideMark/>
          </w:tcPr>
          <w:p w14:paraId="77FB4C41"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5,40%</w:t>
            </w:r>
          </w:p>
        </w:tc>
        <w:tc>
          <w:tcPr>
            <w:tcW w:w="347" w:type="pct"/>
            <w:shd w:val="clear" w:color="auto" w:fill="auto"/>
            <w:vAlign w:val="center"/>
            <w:hideMark/>
          </w:tcPr>
          <w:p w14:paraId="7EA95BC3"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5,31%</w:t>
            </w:r>
          </w:p>
        </w:tc>
        <w:tc>
          <w:tcPr>
            <w:tcW w:w="347" w:type="pct"/>
            <w:shd w:val="clear" w:color="auto" w:fill="auto"/>
            <w:vAlign w:val="center"/>
            <w:hideMark/>
          </w:tcPr>
          <w:p w14:paraId="4232354F" w14:textId="77777777" w:rsidR="00F218C8" w:rsidRPr="002D5CD3" w:rsidRDefault="00F218C8" w:rsidP="002D5CD3">
            <w:pPr>
              <w:autoSpaceDE/>
              <w:autoSpaceDN/>
              <w:spacing w:line="240" w:lineRule="auto"/>
              <w:ind w:firstLine="0"/>
              <w:jc w:val="center"/>
              <w:rPr>
                <w:color w:val="000000"/>
                <w:sz w:val="16"/>
                <w:szCs w:val="16"/>
                <w:lang w:bidi="ar-SA"/>
              </w:rPr>
            </w:pPr>
            <w:r w:rsidRPr="002D5CD3">
              <w:rPr>
                <w:color w:val="000000"/>
                <w:sz w:val="16"/>
                <w:szCs w:val="16"/>
                <w:lang w:bidi="ar-SA"/>
              </w:rPr>
              <w:t>0,46%</w:t>
            </w:r>
          </w:p>
        </w:tc>
        <w:tc>
          <w:tcPr>
            <w:tcW w:w="347" w:type="pct"/>
            <w:shd w:val="clear" w:color="auto" w:fill="auto"/>
            <w:vAlign w:val="center"/>
            <w:hideMark/>
          </w:tcPr>
          <w:p w14:paraId="694BA893" w14:textId="5F1846B2" w:rsidR="00F218C8" w:rsidRPr="002D5CD3" w:rsidRDefault="00F218C8" w:rsidP="002D5CD3">
            <w:pPr>
              <w:autoSpaceDE/>
              <w:autoSpaceDN/>
              <w:spacing w:line="240" w:lineRule="auto"/>
              <w:ind w:firstLine="0"/>
              <w:jc w:val="left"/>
              <w:rPr>
                <w:color w:val="000000"/>
                <w:sz w:val="16"/>
                <w:szCs w:val="16"/>
                <w:lang w:bidi="ar-SA"/>
              </w:rPr>
            </w:pPr>
            <w:r w:rsidRPr="002D5CD3">
              <w:rPr>
                <w:color w:val="000000"/>
                <w:sz w:val="16"/>
                <w:szCs w:val="16"/>
                <w:lang w:bidi="ar-SA"/>
              </w:rPr>
              <w:t>0,46%</w:t>
            </w:r>
          </w:p>
        </w:tc>
        <w:tc>
          <w:tcPr>
            <w:tcW w:w="328" w:type="pct"/>
            <w:shd w:val="clear" w:color="auto" w:fill="auto"/>
            <w:vAlign w:val="center"/>
          </w:tcPr>
          <w:p w14:paraId="1A7CE1A6" w14:textId="55496373" w:rsidR="00F218C8" w:rsidRPr="002D5CD3" w:rsidRDefault="00F218C8" w:rsidP="00F218C8">
            <w:pPr>
              <w:autoSpaceDE/>
              <w:autoSpaceDN/>
              <w:spacing w:line="240" w:lineRule="auto"/>
              <w:ind w:firstLine="0"/>
              <w:jc w:val="center"/>
              <w:rPr>
                <w:color w:val="000000"/>
                <w:sz w:val="16"/>
                <w:szCs w:val="16"/>
                <w:lang w:bidi="ar-SA"/>
              </w:rPr>
            </w:pPr>
            <w:r w:rsidRPr="002D5CD3">
              <w:rPr>
                <w:color w:val="000000"/>
                <w:sz w:val="16"/>
                <w:szCs w:val="16"/>
                <w:lang w:bidi="ar-SA"/>
              </w:rPr>
              <w:t>0,46%</w:t>
            </w:r>
          </w:p>
        </w:tc>
        <w:tc>
          <w:tcPr>
            <w:tcW w:w="1271" w:type="pct"/>
            <w:gridSpan w:val="5"/>
            <w:vMerge/>
            <w:shd w:val="clear" w:color="auto" w:fill="auto"/>
            <w:vAlign w:val="center"/>
          </w:tcPr>
          <w:p w14:paraId="14B4048E" w14:textId="7E7CF2D5" w:rsidR="00F218C8" w:rsidRPr="002D5CD3" w:rsidRDefault="00F218C8" w:rsidP="002D5CD3">
            <w:pPr>
              <w:autoSpaceDE/>
              <w:autoSpaceDN/>
              <w:spacing w:line="240" w:lineRule="auto"/>
              <w:ind w:firstLine="0"/>
              <w:jc w:val="left"/>
              <w:rPr>
                <w:color w:val="000000"/>
                <w:sz w:val="16"/>
                <w:szCs w:val="16"/>
                <w:lang w:bidi="ar-SA"/>
              </w:rPr>
            </w:pPr>
          </w:p>
        </w:tc>
      </w:tr>
    </w:tbl>
    <w:p w14:paraId="1D0E7F19" w14:textId="522D46F4" w:rsidR="00D92026" w:rsidRDefault="00D92026" w:rsidP="006133E9">
      <w:pPr>
        <w:ind w:firstLine="0"/>
        <w:rPr>
          <w:highlight w:val="yellow"/>
          <w:lang w:eastAsia="en-US" w:bidi="ar-SA"/>
        </w:rPr>
      </w:pPr>
    </w:p>
    <w:p w14:paraId="2E07E42B" w14:textId="77777777" w:rsidR="00D92026" w:rsidRPr="00D92026" w:rsidRDefault="00D92026">
      <w:pPr>
        <w:widowControl w:val="0"/>
        <w:spacing w:line="240" w:lineRule="auto"/>
        <w:ind w:firstLine="0"/>
        <w:jc w:val="left"/>
        <w:rPr>
          <w:lang w:eastAsia="en-US" w:bidi="ar-SA"/>
        </w:rPr>
      </w:pPr>
      <w:r w:rsidRPr="00D92026">
        <w:rPr>
          <w:lang w:eastAsia="en-US" w:bidi="ar-SA"/>
        </w:rPr>
        <w:br w:type="page"/>
      </w:r>
    </w:p>
    <w:p w14:paraId="39C0F208" w14:textId="3BAC043C" w:rsidR="000E0902" w:rsidRDefault="000E0902" w:rsidP="000E0902">
      <w:pPr>
        <w:pStyle w:val="af4"/>
      </w:pPr>
      <w:r w:rsidRPr="009E45B3">
        <w:lastRenderedPageBreak/>
        <w:t xml:space="preserve">Таблица </w:t>
      </w:r>
      <w:r w:rsidRPr="009E45B3">
        <w:fldChar w:fldCharType="begin"/>
      </w:r>
      <w:r w:rsidRPr="009E45B3">
        <w:instrText xml:space="preserve"> SEQ Таблица \* ARABIC </w:instrText>
      </w:r>
      <w:r w:rsidRPr="009E45B3">
        <w:fldChar w:fldCharType="separate"/>
      </w:r>
      <w:r w:rsidR="00A75381">
        <w:rPr>
          <w:noProof/>
        </w:rPr>
        <w:t>16</w:t>
      </w:r>
      <w:r w:rsidRPr="009E45B3">
        <w:fldChar w:fldCharType="end"/>
      </w:r>
      <w:r w:rsidRPr="009E45B3">
        <w:t xml:space="preserve">. Результаты расчета ценовых последствий для потребителей </w:t>
      </w:r>
      <w:r w:rsidR="009E45B3">
        <w:t xml:space="preserve">котельной </w:t>
      </w:r>
      <w:r w:rsidR="006133E9" w:rsidRPr="009E45B3">
        <w:t>АО «</w:t>
      </w:r>
      <w:proofErr w:type="spellStart"/>
      <w:r w:rsidR="006133E9" w:rsidRPr="009E45B3">
        <w:t>Реммаш</w:t>
      </w:r>
      <w:proofErr w:type="spellEnd"/>
      <w:r w:rsidRPr="009E45B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1013"/>
        <w:gridCol w:w="984"/>
        <w:gridCol w:w="1105"/>
        <w:gridCol w:w="1108"/>
        <w:gridCol w:w="1108"/>
        <w:gridCol w:w="1108"/>
        <w:gridCol w:w="1016"/>
        <w:gridCol w:w="1134"/>
        <w:gridCol w:w="863"/>
        <w:gridCol w:w="796"/>
        <w:gridCol w:w="796"/>
        <w:gridCol w:w="796"/>
        <w:gridCol w:w="799"/>
      </w:tblGrid>
      <w:tr w:rsidR="00003CFD" w:rsidRPr="002D5CD3" w14:paraId="2B7B4523" w14:textId="77777777" w:rsidTr="0038755F">
        <w:trPr>
          <w:trHeight w:val="20"/>
          <w:tblHeader/>
        </w:trPr>
        <w:tc>
          <w:tcPr>
            <w:tcW w:w="1035" w:type="pct"/>
            <w:shd w:val="clear" w:color="auto" w:fill="auto"/>
            <w:vAlign w:val="center"/>
            <w:hideMark/>
          </w:tcPr>
          <w:p w14:paraId="73485068"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Показатели</w:t>
            </w:r>
          </w:p>
        </w:tc>
        <w:tc>
          <w:tcPr>
            <w:tcW w:w="318" w:type="pct"/>
            <w:shd w:val="clear" w:color="auto" w:fill="auto"/>
            <w:vAlign w:val="center"/>
            <w:hideMark/>
          </w:tcPr>
          <w:p w14:paraId="38419D98"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Ед. изм.</w:t>
            </w:r>
          </w:p>
        </w:tc>
        <w:tc>
          <w:tcPr>
            <w:tcW w:w="309" w:type="pct"/>
            <w:shd w:val="clear" w:color="auto" w:fill="auto"/>
            <w:vAlign w:val="center"/>
            <w:hideMark/>
          </w:tcPr>
          <w:p w14:paraId="484794C7"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2019</w:t>
            </w:r>
          </w:p>
        </w:tc>
        <w:tc>
          <w:tcPr>
            <w:tcW w:w="347" w:type="pct"/>
            <w:shd w:val="clear" w:color="auto" w:fill="auto"/>
            <w:vAlign w:val="center"/>
            <w:hideMark/>
          </w:tcPr>
          <w:p w14:paraId="7D2377D9"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2020</w:t>
            </w:r>
          </w:p>
        </w:tc>
        <w:tc>
          <w:tcPr>
            <w:tcW w:w="348" w:type="pct"/>
            <w:shd w:val="clear" w:color="auto" w:fill="auto"/>
            <w:vAlign w:val="center"/>
            <w:hideMark/>
          </w:tcPr>
          <w:p w14:paraId="54B9ACB4"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2021</w:t>
            </w:r>
          </w:p>
        </w:tc>
        <w:tc>
          <w:tcPr>
            <w:tcW w:w="348" w:type="pct"/>
            <w:shd w:val="clear" w:color="auto" w:fill="auto"/>
            <w:vAlign w:val="center"/>
            <w:hideMark/>
          </w:tcPr>
          <w:p w14:paraId="72234C61"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2022</w:t>
            </w:r>
          </w:p>
        </w:tc>
        <w:tc>
          <w:tcPr>
            <w:tcW w:w="348" w:type="pct"/>
            <w:shd w:val="clear" w:color="auto" w:fill="auto"/>
            <w:vAlign w:val="center"/>
            <w:hideMark/>
          </w:tcPr>
          <w:p w14:paraId="4F362105"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2023</w:t>
            </w:r>
          </w:p>
        </w:tc>
        <w:tc>
          <w:tcPr>
            <w:tcW w:w="319" w:type="pct"/>
            <w:shd w:val="clear" w:color="auto" w:fill="auto"/>
            <w:vAlign w:val="center"/>
            <w:hideMark/>
          </w:tcPr>
          <w:p w14:paraId="6A9D995A"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2024</w:t>
            </w:r>
          </w:p>
        </w:tc>
        <w:tc>
          <w:tcPr>
            <w:tcW w:w="356" w:type="pct"/>
            <w:shd w:val="clear" w:color="auto" w:fill="auto"/>
            <w:vAlign w:val="center"/>
            <w:hideMark/>
          </w:tcPr>
          <w:p w14:paraId="3B10F80C"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2025</w:t>
            </w:r>
          </w:p>
        </w:tc>
        <w:tc>
          <w:tcPr>
            <w:tcW w:w="271" w:type="pct"/>
            <w:shd w:val="clear" w:color="auto" w:fill="auto"/>
            <w:vAlign w:val="center"/>
            <w:hideMark/>
          </w:tcPr>
          <w:p w14:paraId="1508C2D9"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2026</w:t>
            </w:r>
          </w:p>
        </w:tc>
        <w:tc>
          <w:tcPr>
            <w:tcW w:w="250" w:type="pct"/>
            <w:shd w:val="clear" w:color="auto" w:fill="auto"/>
            <w:vAlign w:val="center"/>
            <w:hideMark/>
          </w:tcPr>
          <w:p w14:paraId="0C27B42F"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2027</w:t>
            </w:r>
          </w:p>
        </w:tc>
        <w:tc>
          <w:tcPr>
            <w:tcW w:w="250" w:type="pct"/>
            <w:shd w:val="clear" w:color="auto" w:fill="auto"/>
            <w:vAlign w:val="center"/>
            <w:hideMark/>
          </w:tcPr>
          <w:p w14:paraId="6A382F23"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2028</w:t>
            </w:r>
          </w:p>
        </w:tc>
        <w:tc>
          <w:tcPr>
            <w:tcW w:w="250" w:type="pct"/>
            <w:shd w:val="clear" w:color="auto" w:fill="auto"/>
            <w:vAlign w:val="center"/>
            <w:hideMark/>
          </w:tcPr>
          <w:p w14:paraId="0875372C"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2029</w:t>
            </w:r>
          </w:p>
        </w:tc>
        <w:tc>
          <w:tcPr>
            <w:tcW w:w="251" w:type="pct"/>
            <w:shd w:val="clear" w:color="auto" w:fill="auto"/>
            <w:vAlign w:val="center"/>
            <w:hideMark/>
          </w:tcPr>
          <w:p w14:paraId="13D24437" w14:textId="77777777" w:rsidR="00003CFD" w:rsidRPr="002D5CD3" w:rsidRDefault="00003CFD" w:rsidP="002D5CD3">
            <w:pPr>
              <w:autoSpaceDE/>
              <w:autoSpaceDN/>
              <w:spacing w:line="240" w:lineRule="auto"/>
              <w:ind w:firstLine="0"/>
              <w:jc w:val="center"/>
              <w:rPr>
                <w:b/>
                <w:bCs/>
                <w:sz w:val="16"/>
                <w:szCs w:val="16"/>
                <w:lang w:bidi="ar-SA"/>
              </w:rPr>
            </w:pPr>
            <w:r w:rsidRPr="002D5CD3">
              <w:rPr>
                <w:b/>
                <w:bCs/>
                <w:sz w:val="16"/>
                <w:szCs w:val="16"/>
                <w:lang w:bidi="ar-SA"/>
              </w:rPr>
              <w:t>2030</w:t>
            </w:r>
          </w:p>
        </w:tc>
      </w:tr>
      <w:tr w:rsidR="0038755F" w:rsidRPr="002D5CD3" w14:paraId="5928AE6E" w14:textId="77777777" w:rsidTr="0038755F">
        <w:trPr>
          <w:trHeight w:val="20"/>
        </w:trPr>
        <w:tc>
          <w:tcPr>
            <w:tcW w:w="1035" w:type="pct"/>
            <w:shd w:val="clear" w:color="auto" w:fill="auto"/>
            <w:vAlign w:val="center"/>
            <w:hideMark/>
          </w:tcPr>
          <w:p w14:paraId="33181B65"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Полезный отпуск тепловой энергии</w:t>
            </w:r>
          </w:p>
        </w:tc>
        <w:tc>
          <w:tcPr>
            <w:tcW w:w="318" w:type="pct"/>
            <w:shd w:val="clear" w:color="auto" w:fill="auto"/>
            <w:vAlign w:val="center"/>
            <w:hideMark/>
          </w:tcPr>
          <w:p w14:paraId="3EDFC234" w14:textId="77777777" w:rsidR="0038755F" w:rsidRPr="002D5CD3" w:rsidRDefault="0038755F" w:rsidP="002D5CD3">
            <w:pPr>
              <w:autoSpaceDE/>
              <w:autoSpaceDN/>
              <w:spacing w:line="240" w:lineRule="auto"/>
              <w:ind w:firstLine="0"/>
              <w:jc w:val="center"/>
              <w:rPr>
                <w:sz w:val="16"/>
                <w:szCs w:val="16"/>
                <w:lang w:bidi="ar-SA"/>
              </w:rPr>
            </w:pPr>
            <w:proofErr w:type="spellStart"/>
            <w:r w:rsidRPr="002D5CD3">
              <w:rPr>
                <w:sz w:val="16"/>
                <w:szCs w:val="16"/>
                <w:lang w:bidi="ar-SA"/>
              </w:rPr>
              <w:t>тыс</w:t>
            </w:r>
            <w:proofErr w:type="gramStart"/>
            <w:r w:rsidRPr="002D5CD3">
              <w:rPr>
                <w:sz w:val="16"/>
                <w:szCs w:val="16"/>
                <w:lang w:bidi="ar-SA"/>
              </w:rPr>
              <w:t>.Г</w:t>
            </w:r>
            <w:proofErr w:type="gramEnd"/>
            <w:r w:rsidRPr="002D5CD3">
              <w:rPr>
                <w:sz w:val="16"/>
                <w:szCs w:val="16"/>
                <w:lang w:bidi="ar-SA"/>
              </w:rPr>
              <w:t>кал</w:t>
            </w:r>
            <w:proofErr w:type="spellEnd"/>
          </w:p>
        </w:tc>
        <w:tc>
          <w:tcPr>
            <w:tcW w:w="309" w:type="pct"/>
            <w:shd w:val="clear" w:color="auto" w:fill="auto"/>
            <w:vAlign w:val="center"/>
            <w:hideMark/>
          </w:tcPr>
          <w:p w14:paraId="292A122E"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15,2</w:t>
            </w:r>
          </w:p>
        </w:tc>
        <w:tc>
          <w:tcPr>
            <w:tcW w:w="347" w:type="pct"/>
            <w:shd w:val="clear" w:color="auto" w:fill="auto"/>
            <w:vAlign w:val="center"/>
            <w:hideMark/>
          </w:tcPr>
          <w:p w14:paraId="4E08433B"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15,2</w:t>
            </w:r>
          </w:p>
        </w:tc>
        <w:tc>
          <w:tcPr>
            <w:tcW w:w="348" w:type="pct"/>
            <w:shd w:val="clear" w:color="auto" w:fill="auto"/>
            <w:vAlign w:val="center"/>
            <w:hideMark/>
          </w:tcPr>
          <w:p w14:paraId="2E080414"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18,3</w:t>
            </w:r>
          </w:p>
        </w:tc>
        <w:tc>
          <w:tcPr>
            <w:tcW w:w="348" w:type="pct"/>
            <w:shd w:val="clear" w:color="auto" w:fill="auto"/>
            <w:vAlign w:val="center"/>
            <w:hideMark/>
          </w:tcPr>
          <w:p w14:paraId="04913E59"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18,3</w:t>
            </w:r>
          </w:p>
        </w:tc>
        <w:tc>
          <w:tcPr>
            <w:tcW w:w="348" w:type="pct"/>
            <w:shd w:val="clear" w:color="auto" w:fill="auto"/>
            <w:vAlign w:val="center"/>
            <w:hideMark/>
          </w:tcPr>
          <w:p w14:paraId="53118FF5"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18,3</w:t>
            </w:r>
          </w:p>
        </w:tc>
        <w:tc>
          <w:tcPr>
            <w:tcW w:w="319" w:type="pct"/>
            <w:shd w:val="clear" w:color="auto" w:fill="auto"/>
            <w:vAlign w:val="center"/>
            <w:hideMark/>
          </w:tcPr>
          <w:p w14:paraId="0B262F06" w14:textId="0DBC54B8" w:rsidR="0038755F" w:rsidRPr="002D5CD3" w:rsidRDefault="0038755F" w:rsidP="00C74605">
            <w:pPr>
              <w:autoSpaceDE/>
              <w:autoSpaceDN/>
              <w:spacing w:line="240" w:lineRule="auto"/>
              <w:ind w:firstLine="0"/>
              <w:jc w:val="center"/>
              <w:rPr>
                <w:color w:val="000000"/>
                <w:sz w:val="16"/>
                <w:szCs w:val="16"/>
                <w:lang w:bidi="ar-SA"/>
              </w:rPr>
            </w:pPr>
            <w:r w:rsidRPr="002D5CD3">
              <w:rPr>
                <w:color w:val="000000"/>
                <w:sz w:val="16"/>
                <w:szCs w:val="16"/>
                <w:lang w:bidi="ar-SA"/>
              </w:rPr>
              <w:t>18,3</w:t>
            </w:r>
          </w:p>
        </w:tc>
        <w:tc>
          <w:tcPr>
            <w:tcW w:w="356" w:type="pct"/>
            <w:shd w:val="clear" w:color="auto" w:fill="auto"/>
            <w:vAlign w:val="center"/>
          </w:tcPr>
          <w:p w14:paraId="52E6BE30" w14:textId="4E0F4B3C" w:rsidR="0038755F" w:rsidRPr="002D5CD3" w:rsidRDefault="0038755F" w:rsidP="00C74605">
            <w:pPr>
              <w:autoSpaceDE/>
              <w:autoSpaceDN/>
              <w:spacing w:line="240" w:lineRule="auto"/>
              <w:ind w:firstLine="0"/>
              <w:jc w:val="center"/>
              <w:rPr>
                <w:color w:val="000000"/>
                <w:sz w:val="16"/>
                <w:szCs w:val="16"/>
                <w:lang w:bidi="ar-SA"/>
              </w:rPr>
            </w:pPr>
            <w:r w:rsidRPr="002D5CD3">
              <w:rPr>
                <w:color w:val="000000"/>
                <w:sz w:val="16"/>
                <w:szCs w:val="16"/>
                <w:lang w:bidi="ar-SA"/>
              </w:rPr>
              <w:t>18,3</w:t>
            </w:r>
          </w:p>
        </w:tc>
        <w:tc>
          <w:tcPr>
            <w:tcW w:w="1272" w:type="pct"/>
            <w:gridSpan w:val="5"/>
            <w:vMerge w:val="restart"/>
            <w:shd w:val="clear" w:color="auto" w:fill="auto"/>
            <w:vAlign w:val="center"/>
          </w:tcPr>
          <w:p w14:paraId="268B79AC" w14:textId="77777777" w:rsidR="0038755F" w:rsidRDefault="0038755F" w:rsidP="00C74605">
            <w:pPr>
              <w:autoSpaceDE/>
              <w:autoSpaceDN/>
              <w:spacing w:line="240" w:lineRule="auto"/>
              <w:ind w:firstLine="0"/>
              <w:jc w:val="center"/>
              <w:rPr>
                <w:color w:val="000000"/>
                <w:sz w:val="16"/>
                <w:szCs w:val="16"/>
                <w:lang w:bidi="ar-SA"/>
              </w:rPr>
            </w:pPr>
            <w:r>
              <w:rPr>
                <w:color w:val="000000"/>
                <w:sz w:val="16"/>
                <w:szCs w:val="16"/>
                <w:lang w:bidi="ar-SA"/>
              </w:rPr>
              <w:t xml:space="preserve">Отключение внешних потребителей </w:t>
            </w:r>
          </w:p>
          <w:p w14:paraId="23A0E49B" w14:textId="4FC7885C" w:rsidR="0038755F" w:rsidRPr="002D5CD3" w:rsidRDefault="0038755F" w:rsidP="00C74605">
            <w:pPr>
              <w:autoSpaceDE/>
              <w:autoSpaceDN/>
              <w:spacing w:line="240" w:lineRule="auto"/>
              <w:ind w:firstLine="0"/>
              <w:jc w:val="center"/>
              <w:rPr>
                <w:color w:val="000000"/>
                <w:sz w:val="16"/>
                <w:szCs w:val="16"/>
                <w:lang w:bidi="ar-SA"/>
              </w:rPr>
            </w:pPr>
            <w:r>
              <w:rPr>
                <w:color w:val="000000"/>
                <w:sz w:val="16"/>
                <w:szCs w:val="16"/>
                <w:lang w:bidi="ar-SA"/>
              </w:rPr>
              <w:t>в сентябре 2025 года</w:t>
            </w:r>
          </w:p>
        </w:tc>
      </w:tr>
      <w:tr w:rsidR="0038755F" w:rsidRPr="002D5CD3" w14:paraId="11EB0CB4" w14:textId="77777777" w:rsidTr="0038755F">
        <w:trPr>
          <w:trHeight w:val="20"/>
        </w:trPr>
        <w:tc>
          <w:tcPr>
            <w:tcW w:w="1035" w:type="pct"/>
            <w:shd w:val="clear" w:color="auto" w:fill="auto"/>
            <w:vAlign w:val="center"/>
            <w:hideMark/>
          </w:tcPr>
          <w:p w14:paraId="08B8A188"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Затрачено топлива на выработку тепловой энергии</w:t>
            </w:r>
          </w:p>
        </w:tc>
        <w:tc>
          <w:tcPr>
            <w:tcW w:w="318" w:type="pct"/>
            <w:shd w:val="clear" w:color="auto" w:fill="auto"/>
            <w:vAlign w:val="center"/>
            <w:hideMark/>
          </w:tcPr>
          <w:p w14:paraId="2E19A3A4"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 xml:space="preserve">тыс. т </w:t>
            </w:r>
            <w:proofErr w:type="spellStart"/>
            <w:r w:rsidRPr="002D5CD3">
              <w:rPr>
                <w:sz w:val="16"/>
                <w:szCs w:val="16"/>
                <w:lang w:bidi="ar-SA"/>
              </w:rPr>
              <w:t>у.</w:t>
            </w:r>
            <w:proofErr w:type="gramStart"/>
            <w:r w:rsidRPr="002D5CD3">
              <w:rPr>
                <w:sz w:val="16"/>
                <w:szCs w:val="16"/>
                <w:lang w:bidi="ar-SA"/>
              </w:rPr>
              <w:t>т</w:t>
            </w:r>
            <w:proofErr w:type="spellEnd"/>
            <w:proofErr w:type="gramEnd"/>
            <w:r w:rsidRPr="002D5CD3">
              <w:rPr>
                <w:sz w:val="16"/>
                <w:szCs w:val="16"/>
                <w:lang w:bidi="ar-SA"/>
              </w:rPr>
              <w:t>.</w:t>
            </w:r>
          </w:p>
        </w:tc>
        <w:tc>
          <w:tcPr>
            <w:tcW w:w="309" w:type="pct"/>
            <w:shd w:val="clear" w:color="auto" w:fill="auto"/>
            <w:vAlign w:val="center"/>
            <w:hideMark/>
          </w:tcPr>
          <w:p w14:paraId="28A79E20"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3,3</w:t>
            </w:r>
          </w:p>
        </w:tc>
        <w:tc>
          <w:tcPr>
            <w:tcW w:w="347" w:type="pct"/>
            <w:shd w:val="clear" w:color="auto" w:fill="auto"/>
            <w:vAlign w:val="center"/>
            <w:hideMark/>
          </w:tcPr>
          <w:p w14:paraId="4169F968"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3,3</w:t>
            </w:r>
          </w:p>
        </w:tc>
        <w:tc>
          <w:tcPr>
            <w:tcW w:w="348" w:type="pct"/>
            <w:shd w:val="clear" w:color="auto" w:fill="auto"/>
            <w:vAlign w:val="center"/>
            <w:hideMark/>
          </w:tcPr>
          <w:p w14:paraId="1991E513"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3,8</w:t>
            </w:r>
          </w:p>
        </w:tc>
        <w:tc>
          <w:tcPr>
            <w:tcW w:w="348" w:type="pct"/>
            <w:shd w:val="clear" w:color="auto" w:fill="auto"/>
            <w:vAlign w:val="center"/>
            <w:hideMark/>
          </w:tcPr>
          <w:p w14:paraId="0D0DB8A9"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3,8</w:t>
            </w:r>
          </w:p>
        </w:tc>
        <w:tc>
          <w:tcPr>
            <w:tcW w:w="348" w:type="pct"/>
            <w:shd w:val="clear" w:color="auto" w:fill="auto"/>
            <w:vAlign w:val="center"/>
            <w:hideMark/>
          </w:tcPr>
          <w:p w14:paraId="6271EC0E"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3,8</w:t>
            </w:r>
          </w:p>
        </w:tc>
        <w:tc>
          <w:tcPr>
            <w:tcW w:w="319" w:type="pct"/>
            <w:shd w:val="clear" w:color="auto" w:fill="auto"/>
            <w:vAlign w:val="center"/>
            <w:hideMark/>
          </w:tcPr>
          <w:p w14:paraId="0C1C7994" w14:textId="0D0AD051"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3,8</w:t>
            </w:r>
          </w:p>
        </w:tc>
        <w:tc>
          <w:tcPr>
            <w:tcW w:w="356" w:type="pct"/>
            <w:shd w:val="clear" w:color="auto" w:fill="auto"/>
            <w:vAlign w:val="center"/>
          </w:tcPr>
          <w:p w14:paraId="3B70E334" w14:textId="77FE5169"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3,8</w:t>
            </w:r>
          </w:p>
        </w:tc>
        <w:tc>
          <w:tcPr>
            <w:tcW w:w="1272" w:type="pct"/>
            <w:gridSpan w:val="5"/>
            <w:vMerge/>
            <w:shd w:val="clear" w:color="auto" w:fill="auto"/>
            <w:vAlign w:val="center"/>
          </w:tcPr>
          <w:p w14:paraId="459F5EC1" w14:textId="4548922C" w:rsidR="0038755F" w:rsidRPr="002D5CD3" w:rsidRDefault="0038755F" w:rsidP="002D5CD3">
            <w:pPr>
              <w:autoSpaceDE/>
              <w:autoSpaceDN/>
              <w:spacing w:line="240" w:lineRule="auto"/>
              <w:jc w:val="left"/>
              <w:rPr>
                <w:color w:val="000000"/>
                <w:sz w:val="16"/>
                <w:szCs w:val="16"/>
                <w:lang w:bidi="ar-SA"/>
              </w:rPr>
            </w:pPr>
          </w:p>
        </w:tc>
      </w:tr>
      <w:tr w:rsidR="0038755F" w:rsidRPr="002D5CD3" w14:paraId="7A9F70AA" w14:textId="77777777" w:rsidTr="0038755F">
        <w:trPr>
          <w:trHeight w:val="20"/>
        </w:trPr>
        <w:tc>
          <w:tcPr>
            <w:tcW w:w="1035" w:type="pct"/>
            <w:shd w:val="clear" w:color="auto" w:fill="auto"/>
            <w:vAlign w:val="center"/>
            <w:hideMark/>
          </w:tcPr>
          <w:p w14:paraId="01530CFE"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Сырье, основные материалы</w:t>
            </w:r>
          </w:p>
        </w:tc>
        <w:tc>
          <w:tcPr>
            <w:tcW w:w="318" w:type="pct"/>
            <w:shd w:val="clear" w:color="auto" w:fill="auto"/>
            <w:vAlign w:val="center"/>
            <w:hideMark/>
          </w:tcPr>
          <w:p w14:paraId="6A261735"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5255292A"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7" w:type="pct"/>
            <w:shd w:val="clear" w:color="auto" w:fill="auto"/>
            <w:vAlign w:val="center"/>
            <w:hideMark/>
          </w:tcPr>
          <w:p w14:paraId="28191E8E"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66B5EF72"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6CAFDBA7"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318A7D72"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19" w:type="pct"/>
            <w:shd w:val="clear" w:color="auto" w:fill="auto"/>
            <w:vAlign w:val="center"/>
            <w:hideMark/>
          </w:tcPr>
          <w:p w14:paraId="62EC5197" w14:textId="72E6731D"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56" w:type="pct"/>
            <w:shd w:val="clear" w:color="auto" w:fill="auto"/>
            <w:vAlign w:val="center"/>
          </w:tcPr>
          <w:p w14:paraId="1F030140" w14:textId="7286261F"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1272" w:type="pct"/>
            <w:gridSpan w:val="5"/>
            <w:vMerge/>
            <w:shd w:val="clear" w:color="auto" w:fill="auto"/>
            <w:vAlign w:val="center"/>
          </w:tcPr>
          <w:p w14:paraId="478203E1" w14:textId="02B7DED5" w:rsidR="0038755F" w:rsidRPr="002D5CD3" w:rsidRDefault="0038755F" w:rsidP="002D5CD3">
            <w:pPr>
              <w:autoSpaceDE/>
              <w:autoSpaceDN/>
              <w:spacing w:line="240" w:lineRule="auto"/>
              <w:jc w:val="left"/>
              <w:rPr>
                <w:color w:val="000000"/>
                <w:sz w:val="16"/>
                <w:szCs w:val="16"/>
                <w:lang w:bidi="ar-SA"/>
              </w:rPr>
            </w:pPr>
          </w:p>
        </w:tc>
      </w:tr>
      <w:tr w:rsidR="0038755F" w:rsidRPr="002D5CD3" w14:paraId="05F5882C" w14:textId="77777777" w:rsidTr="0038755F">
        <w:trPr>
          <w:trHeight w:val="20"/>
        </w:trPr>
        <w:tc>
          <w:tcPr>
            <w:tcW w:w="1035" w:type="pct"/>
            <w:shd w:val="clear" w:color="auto" w:fill="auto"/>
            <w:vAlign w:val="center"/>
            <w:hideMark/>
          </w:tcPr>
          <w:p w14:paraId="51B21C53"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Общепроизводственные расходы</w:t>
            </w:r>
          </w:p>
        </w:tc>
        <w:tc>
          <w:tcPr>
            <w:tcW w:w="318" w:type="pct"/>
            <w:shd w:val="clear" w:color="auto" w:fill="auto"/>
            <w:vAlign w:val="center"/>
            <w:hideMark/>
          </w:tcPr>
          <w:p w14:paraId="38F56BA7"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3A2FB4CB"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7" w:type="pct"/>
            <w:shd w:val="clear" w:color="auto" w:fill="auto"/>
            <w:vAlign w:val="center"/>
            <w:hideMark/>
          </w:tcPr>
          <w:p w14:paraId="5337A264"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185DBD95"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5F3EBC24"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04C4A811"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19" w:type="pct"/>
            <w:shd w:val="clear" w:color="auto" w:fill="auto"/>
            <w:vAlign w:val="center"/>
            <w:hideMark/>
          </w:tcPr>
          <w:p w14:paraId="7DEAFB8F" w14:textId="0DDB0883"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56" w:type="pct"/>
            <w:shd w:val="clear" w:color="auto" w:fill="auto"/>
            <w:vAlign w:val="center"/>
          </w:tcPr>
          <w:p w14:paraId="3AC19D60" w14:textId="1F717291"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1272" w:type="pct"/>
            <w:gridSpan w:val="5"/>
            <w:vMerge/>
            <w:shd w:val="clear" w:color="auto" w:fill="auto"/>
            <w:vAlign w:val="center"/>
          </w:tcPr>
          <w:p w14:paraId="1D593438" w14:textId="62A5639A" w:rsidR="0038755F" w:rsidRPr="002D5CD3" w:rsidRDefault="0038755F" w:rsidP="002D5CD3">
            <w:pPr>
              <w:autoSpaceDE/>
              <w:autoSpaceDN/>
              <w:spacing w:line="240" w:lineRule="auto"/>
              <w:jc w:val="left"/>
              <w:rPr>
                <w:color w:val="000000"/>
                <w:sz w:val="16"/>
                <w:szCs w:val="16"/>
                <w:lang w:bidi="ar-SA"/>
              </w:rPr>
            </w:pPr>
          </w:p>
        </w:tc>
      </w:tr>
      <w:tr w:rsidR="0038755F" w:rsidRPr="002D5CD3" w14:paraId="1227CAF5" w14:textId="77777777" w:rsidTr="0038755F">
        <w:trPr>
          <w:trHeight w:val="20"/>
        </w:trPr>
        <w:tc>
          <w:tcPr>
            <w:tcW w:w="1035" w:type="pct"/>
            <w:shd w:val="clear" w:color="auto" w:fill="auto"/>
            <w:vAlign w:val="center"/>
            <w:hideMark/>
          </w:tcPr>
          <w:p w14:paraId="3775AF0B"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Общехозяйственные расходы, в том числе:</w:t>
            </w:r>
          </w:p>
        </w:tc>
        <w:tc>
          <w:tcPr>
            <w:tcW w:w="318" w:type="pct"/>
            <w:shd w:val="clear" w:color="auto" w:fill="auto"/>
            <w:vAlign w:val="center"/>
            <w:hideMark/>
          </w:tcPr>
          <w:p w14:paraId="38C8FAAB"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11453928"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7" w:type="pct"/>
            <w:shd w:val="clear" w:color="auto" w:fill="auto"/>
            <w:vAlign w:val="center"/>
            <w:hideMark/>
          </w:tcPr>
          <w:p w14:paraId="27AE6E80"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69D1FC77"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37CF4483"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258422EB"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19" w:type="pct"/>
            <w:shd w:val="clear" w:color="auto" w:fill="auto"/>
            <w:vAlign w:val="center"/>
            <w:hideMark/>
          </w:tcPr>
          <w:p w14:paraId="0C508A3C" w14:textId="26E24F80"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56" w:type="pct"/>
            <w:shd w:val="clear" w:color="auto" w:fill="auto"/>
            <w:vAlign w:val="center"/>
          </w:tcPr>
          <w:p w14:paraId="08D3CC3C" w14:textId="5E44EF87"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1272" w:type="pct"/>
            <w:gridSpan w:val="5"/>
            <w:vMerge/>
            <w:shd w:val="clear" w:color="auto" w:fill="auto"/>
            <w:vAlign w:val="center"/>
          </w:tcPr>
          <w:p w14:paraId="037704FF" w14:textId="586741B4" w:rsidR="0038755F" w:rsidRPr="002D5CD3" w:rsidRDefault="0038755F" w:rsidP="002D5CD3">
            <w:pPr>
              <w:autoSpaceDE/>
              <w:autoSpaceDN/>
              <w:spacing w:line="240" w:lineRule="auto"/>
              <w:jc w:val="left"/>
              <w:rPr>
                <w:color w:val="000000"/>
                <w:sz w:val="16"/>
                <w:szCs w:val="16"/>
                <w:lang w:bidi="ar-SA"/>
              </w:rPr>
            </w:pPr>
          </w:p>
        </w:tc>
      </w:tr>
      <w:tr w:rsidR="0038755F" w:rsidRPr="002D5CD3" w14:paraId="5F394D64" w14:textId="77777777" w:rsidTr="0038755F">
        <w:trPr>
          <w:trHeight w:val="20"/>
        </w:trPr>
        <w:tc>
          <w:tcPr>
            <w:tcW w:w="1035" w:type="pct"/>
            <w:shd w:val="clear" w:color="auto" w:fill="auto"/>
            <w:vAlign w:val="center"/>
            <w:hideMark/>
          </w:tcPr>
          <w:p w14:paraId="1BA1E06A"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Расходы на капитальный и текущий ремонт основных производственных средств</w:t>
            </w:r>
          </w:p>
        </w:tc>
        <w:tc>
          <w:tcPr>
            <w:tcW w:w="318" w:type="pct"/>
            <w:shd w:val="clear" w:color="auto" w:fill="auto"/>
            <w:vAlign w:val="center"/>
            <w:hideMark/>
          </w:tcPr>
          <w:p w14:paraId="2C2AF9F5"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07C3EF5E"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7" w:type="pct"/>
            <w:shd w:val="clear" w:color="auto" w:fill="auto"/>
            <w:vAlign w:val="center"/>
            <w:hideMark/>
          </w:tcPr>
          <w:p w14:paraId="02C2A7F1"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00B18446"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352C1BFE"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783AB056"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19" w:type="pct"/>
            <w:shd w:val="clear" w:color="auto" w:fill="auto"/>
            <w:vAlign w:val="center"/>
            <w:hideMark/>
          </w:tcPr>
          <w:p w14:paraId="5B502548" w14:textId="5310A708"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56" w:type="pct"/>
            <w:shd w:val="clear" w:color="auto" w:fill="auto"/>
            <w:vAlign w:val="center"/>
          </w:tcPr>
          <w:p w14:paraId="2CB30F9A" w14:textId="15A5F97E"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1272" w:type="pct"/>
            <w:gridSpan w:val="5"/>
            <w:vMerge/>
            <w:shd w:val="clear" w:color="auto" w:fill="auto"/>
            <w:vAlign w:val="center"/>
          </w:tcPr>
          <w:p w14:paraId="2DCAF373" w14:textId="7BBEA1BF" w:rsidR="0038755F" w:rsidRPr="002D5CD3" w:rsidRDefault="0038755F" w:rsidP="002D5CD3">
            <w:pPr>
              <w:autoSpaceDE/>
              <w:autoSpaceDN/>
              <w:spacing w:line="240" w:lineRule="auto"/>
              <w:jc w:val="left"/>
              <w:rPr>
                <w:color w:val="000000"/>
                <w:sz w:val="16"/>
                <w:szCs w:val="16"/>
                <w:lang w:bidi="ar-SA"/>
              </w:rPr>
            </w:pPr>
          </w:p>
        </w:tc>
      </w:tr>
      <w:tr w:rsidR="0038755F" w:rsidRPr="002D5CD3" w14:paraId="02823118" w14:textId="77777777" w:rsidTr="0038755F">
        <w:trPr>
          <w:trHeight w:val="20"/>
        </w:trPr>
        <w:tc>
          <w:tcPr>
            <w:tcW w:w="1035" w:type="pct"/>
            <w:shd w:val="clear" w:color="auto" w:fill="auto"/>
            <w:vAlign w:val="center"/>
            <w:hideMark/>
          </w:tcPr>
          <w:p w14:paraId="345AEF16"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Расходы на топливо:</w:t>
            </w:r>
          </w:p>
        </w:tc>
        <w:tc>
          <w:tcPr>
            <w:tcW w:w="318" w:type="pct"/>
            <w:shd w:val="clear" w:color="auto" w:fill="auto"/>
            <w:vAlign w:val="center"/>
            <w:hideMark/>
          </w:tcPr>
          <w:p w14:paraId="1F92FF34"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65552A0E"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12063,7</w:t>
            </w:r>
          </w:p>
        </w:tc>
        <w:tc>
          <w:tcPr>
            <w:tcW w:w="347" w:type="pct"/>
            <w:shd w:val="clear" w:color="auto" w:fill="auto"/>
            <w:vAlign w:val="center"/>
            <w:hideMark/>
          </w:tcPr>
          <w:p w14:paraId="0F3B55D2"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12292,9</w:t>
            </w:r>
          </w:p>
        </w:tc>
        <w:tc>
          <w:tcPr>
            <w:tcW w:w="348" w:type="pct"/>
            <w:shd w:val="clear" w:color="auto" w:fill="auto"/>
            <w:vAlign w:val="center"/>
            <w:hideMark/>
          </w:tcPr>
          <w:p w14:paraId="725820FE"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14518,6</w:t>
            </w:r>
          </w:p>
        </w:tc>
        <w:tc>
          <w:tcPr>
            <w:tcW w:w="348" w:type="pct"/>
            <w:shd w:val="clear" w:color="auto" w:fill="auto"/>
            <w:vAlign w:val="center"/>
            <w:hideMark/>
          </w:tcPr>
          <w:p w14:paraId="39F6A9F5"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14997,7</w:t>
            </w:r>
          </w:p>
        </w:tc>
        <w:tc>
          <w:tcPr>
            <w:tcW w:w="348" w:type="pct"/>
            <w:shd w:val="clear" w:color="auto" w:fill="auto"/>
            <w:vAlign w:val="center"/>
            <w:hideMark/>
          </w:tcPr>
          <w:p w14:paraId="46E2F53E"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15522,6</w:t>
            </w:r>
          </w:p>
        </w:tc>
        <w:tc>
          <w:tcPr>
            <w:tcW w:w="319" w:type="pct"/>
            <w:shd w:val="clear" w:color="auto" w:fill="auto"/>
            <w:vAlign w:val="center"/>
            <w:hideMark/>
          </w:tcPr>
          <w:p w14:paraId="14295ADB" w14:textId="40E4CD53"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15522,6</w:t>
            </w:r>
          </w:p>
        </w:tc>
        <w:tc>
          <w:tcPr>
            <w:tcW w:w="356" w:type="pct"/>
            <w:shd w:val="clear" w:color="auto" w:fill="auto"/>
            <w:vAlign w:val="center"/>
          </w:tcPr>
          <w:p w14:paraId="118F2DE5" w14:textId="1B611C62"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15522,6</w:t>
            </w:r>
          </w:p>
        </w:tc>
        <w:tc>
          <w:tcPr>
            <w:tcW w:w="1272" w:type="pct"/>
            <w:gridSpan w:val="5"/>
            <w:vMerge/>
            <w:shd w:val="clear" w:color="auto" w:fill="auto"/>
            <w:vAlign w:val="center"/>
          </w:tcPr>
          <w:p w14:paraId="28819EC7" w14:textId="1728D2BD" w:rsidR="0038755F" w:rsidRPr="002D5CD3" w:rsidRDefault="0038755F" w:rsidP="002D5CD3">
            <w:pPr>
              <w:autoSpaceDE/>
              <w:autoSpaceDN/>
              <w:spacing w:line="240" w:lineRule="auto"/>
              <w:jc w:val="left"/>
              <w:rPr>
                <w:color w:val="000000"/>
                <w:sz w:val="16"/>
                <w:szCs w:val="16"/>
                <w:lang w:bidi="ar-SA"/>
              </w:rPr>
            </w:pPr>
          </w:p>
        </w:tc>
      </w:tr>
      <w:tr w:rsidR="0038755F" w:rsidRPr="002D5CD3" w14:paraId="5C5F9EEF" w14:textId="77777777" w:rsidTr="0038755F">
        <w:trPr>
          <w:trHeight w:val="20"/>
        </w:trPr>
        <w:tc>
          <w:tcPr>
            <w:tcW w:w="1035" w:type="pct"/>
            <w:shd w:val="clear" w:color="auto" w:fill="auto"/>
            <w:vAlign w:val="center"/>
            <w:hideMark/>
          </w:tcPr>
          <w:p w14:paraId="57A216B9"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Покупная энергия всего, в том числе:</w:t>
            </w:r>
          </w:p>
        </w:tc>
        <w:tc>
          <w:tcPr>
            <w:tcW w:w="318" w:type="pct"/>
            <w:shd w:val="clear" w:color="auto" w:fill="auto"/>
            <w:vAlign w:val="center"/>
            <w:hideMark/>
          </w:tcPr>
          <w:p w14:paraId="004E891C"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5FEEAFBE"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2044,9</w:t>
            </w:r>
          </w:p>
        </w:tc>
        <w:tc>
          <w:tcPr>
            <w:tcW w:w="347" w:type="pct"/>
            <w:shd w:val="clear" w:color="auto" w:fill="auto"/>
            <w:vAlign w:val="center"/>
            <w:hideMark/>
          </w:tcPr>
          <w:p w14:paraId="62D8EB2F"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2130,8</w:t>
            </w:r>
          </w:p>
        </w:tc>
        <w:tc>
          <w:tcPr>
            <w:tcW w:w="348" w:type="pct"/>
            <w:shd w:val="clear" w:color="auto" w:fill="auto"/>
            <w:vAlign w:val="center"/>
            <w:hideMark/>
          </w:tcPr>
          <w:p w14:paraId="36C34629"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2216,0</w:t>
            </w:r>
          </w:p>
        </w:tc>
        <w:tc>
          <w:tcPr>
            <w:tcW w:w="348" w:type="pct"/>
            <w:shd w:val="clear" w:color="auto" w:fill="auto"/>
            <w:vAlign w:val="center"/>
            <w:hideMark/>
          </w:tcPr>
          <w:p w14:paraId="7C6775CC"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2304,6</w:t>
            </w:r>
          </w:p>
        </w:tc>
        <w:tc>
          <w:tcPr>
            <w:tcW w:w="348" w:type="pct"/>
            <w:shd w:val="clear" w:color="auto" w:fill="auto"/>
            <w:vAlign w:val="center"/>
            <w:hideMark/>
          </w:tcPr>
          <w:p w14:paraId="281F0A52"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2394,5</w:t>
            </w:r>
          </w:p>
        </w:tc>
        <w:tc>
          <w:tcPr>
            <w:tcW w:w="319" w:type="pct"/>
            <w:shd w:val="clear" w:color="auto" w:fill="auto"/>
            <w:vAlign w:val="center"/>
            <w:hideMark/>
          </w:tcPr>
          <w:p w14:paraId="7282DFAA" w14:textId="24A5C6D1"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2394,5</w:t>
            </w:r>
          </w:p>
        </w:tc>
        <w:tc>
          <w:tcPr>
            <w:tcW w:w="356" w:type="pct"/>
            <w:shd w:val="clear" w:color="auto" w:fill="auto"/>
            <w:vAlign w:val="center"/>
          </w:tcPr>
          <w:p w14:paraId="21CB7ADD" w14:textId="778AAB9F"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2394,5</w:t>
            </w:r>
          </w:p>
        </w:tc>
        <w:tc>
          <w:tcPr>
            <w:tcW w:w="1272" w:type="pct"/>
            <w:gridSpan w:val="5"/>
            <w:vMerge/>
            <w:shd w:val="clear" w:color="auto" w:fill="auto"/>
            <w:vAlign w:val="center"/>
          </w:tcPr>
          <w:p w14:paraId="208BC98B" w14:textId="1294D382" w:rsidR="0038755F" w:rsidRPr="002D5CD3" w:rsidRDefault="0038755F" w:rsidP="002D5CD3">
            <w:pPr>
              <w:autoSpaceDE/>
              <w:autoSpaceDN/>
              <w:spacing w:line="240" w:lineRule="auto"/>
              <w:jc w:val="left"/>
              <w:rPr>
                <w:color w:val="000000"/>
                <w:sz w:val="16"/>
                <w:szCs w:val="16"/>
                <w:lang w:bidi="ar-SA"/>
              </w:rPr>
            </w:pPr>
          </w:p>
        </w:tc>
      </w:tr>
      <w:tr w:rsidR="0038755F" w:rsidRPr="002D5CD3" w14:paraId="65347E90" w14:textId="77777777" w:rsidTr="0038755F">
        <w:trPr>
          <w:trHeight w:val="20"/>
        </w:trPr>
        <w:tc>
          <w:tcPr>
            <w:tcW w:w="1035" w:type="pct"/>
            <w:shd w:val="clear" w:color="auto" w:fill="auto"/>
            <w:vAlign w:val="center"/>
            <w:hideMark/>
          </w:tcPr>
          <w:p w14:paraId="5B6110A9"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покупная электрическая энергия</w:t>
            </w:r>
          </w:p>
        </w:tc>
        <w:tc>
          <w:tcPr>
            <w:tcW w:w="318" w:type="pct"/>
            <w:shd w:val="clear" w:color="auto" w:fill="auto"/>
            <w:vAlign w:val="center"/>
            <w:hideMark/>
          </w:tcPr>
          <w:p w14:paraId="35C91B6E"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7F2E2459"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2044,9</w:t>
            </w:r>
          </w:p>
        </w:tc>
        <w:tc>
          <w:tcPr>
            <w:tcW w:w="347" w:type="pct"/>
            <w:shd w:val="clear" w:color="auto" w:fill="auto"/>
            <w:vAlign w:val="center"/>
            <w:hideMark/>
          </w:tcPr>
          <w:p w14:paraId="28355EEC"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2130,8</w:t>
            </w:r>
          </w:p>
        </w:tc>
        <w:tc>
          <w:tcPr>
            <w:tcW w:w="348" w:type="pct"/>
            <w:shd w:val="clear" w:color="auto" w:fill="auto"/>
            <w:vAlign w:val="center"/>
            <w:hideMark/>
          </w:tcPr>
          <w:p w14:paraId="22874F7D"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2216,0</w:t>
            </w:r>
          </w:p>
        </w:tc>
        <w:tc>
          <w:tcPr>
            <w:tcW w:w="348" w:type="pct"/>
            <w:shd w:val="clear" w:color="auto" w:fill="auto"/>
            <w:vAlign w:val="center"/>
            <w:hideMark/>
          </w:tcPr>
          <w:p w14:paraId="3C013A63"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2304,6</w:t>
            </w:r>
          </w:p>
        </w:tc>
        <w:tc>
          <w:tcPr>
            <w:tcW w:w="348" w:type="pct"/>
            <w:shd w:val="clear" w:color="auto" w:fill="auto"/>
            <w:vAlign w:val="center"/>
            <w:hideMark/>
          </w:tcPr>
          <w:p w14:paraId="1629C8DA"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2394,5</w:t>
            </w:r>
          </w:p>
        </w:tc>
        <w:tc>
          <w:tcPr>
            <w:tcW w:w="319" w:type="pct"/>
            <w:shd w:val="clear" w:color="auto" w:fill="auto"/>
            <w:vAlign w:val="center"/>
            <w:hideMark/>
          </w:tcPr>
          <w:p w14:paraId="7BD1C47A" w14:textId="06C8F55A"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2394,5</w:t>
            </w:r>
          </w:p>
        </w:tc>
        <w:tc>
          <w:tcPr>
            <w:tcW w:w="356" w:type="pct"/>
            <w:shd w:val="clear" w:color="auto" w:fill="auto"/>
            <w:vAlign w:val="center"/>
          </w:tcPr>
          <w:p w14:paraId="396B8211" w14:textId="1DE6F2AB"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2394,5</w:t>
            </w:r>
          </w:p>
        </w:tc>
        <w:tc>
          <w:tcPr>
            <w:tcW w:w="1272" w:type="pct"/>
            <w:gridSpan w:val="5"/>
            <w:vMerge/>
            <w:shd w:val="clear" w:color="auto" w:fill="auto"/>
            <w:vAlign w:val="center"/>
          </w:tcPr>
          <w:p w14:paraId="2AD5590B" w14:textId="24235DCA" w:rsidR="0038755F" w:rsidRPr="002D5CD3" w:rsidRDefault="0038755F" w:rsidP="002D5CD3">
            <w:pPr>
              <w:autoSpaceDE/>
              <w:autoSpaceDN/>
              <w:spacing w:line="240" w:lineRule="auto"/>
              <w:jc w:val="left"/>
              <w:rPr>
                <w:color w:val="000000"/>
                <w:sz w:val="16"/>
                <w:szCs w:val="16"/>
                <w:lang w:bidi="ar-SA"/>
              </w:rPr>
            </w:pPr>
          </w:p>
        </w:tc>
      </w:tr>
      <w:tr w:rsidR="0038755F" w:rsidRPr="002D5CD3" w14:paraId="3658529F" w14:textId="77777777" w:rsidTr="0038755F">
        <w:trPr>
          <w:trHeight w:val="20"/>
        </w:trPr>
        <w:tc>
          <w:tcPr>
            <w:tcW w:w="1035" w:type="pct"/>
            <w:shd w:val="clear" w:color="auto" w:fill="auto"/>
            <w:vAlign w:val="center"/>
            <w:hideMark/>
          </w:tcPr>
          <w:p w14:paraId="29E839FF"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Расходы на холодную воду</w:t>
            </w:r>
          </w:p>
        </w:tc>
        <w:tc>
          <w:tcPr>
            <w:tcW w:w="318" w:type="pct"/>
            <w:shd w:val="clear" w:color="auto" w:fill="auto"/>
            <w:vAlign w:val="center"/>
            <w:hideMark/>
          </w:tcPr>
          <w:p w14:paraId="4D05C3C0"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71338DF7"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7" w:type="pct"/>
            <w:shd w:val="clear" w:color="auto" w:fill="auto"/>
            <w:vAlign w:val="center"/>
            <w:hideMark/>
          </w:tcPr>
          <w:p w14:paraId="61DA282D"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09443279"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1851038E"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77022FE1"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19" w:type="pct"/>
            <w:shd w:val="clear" w:color="auto" w:fill="auto"/>
            <w:vAlign w:val="center"/>
            <w:hideMark/>
          </w:tcPr>
          <w:p w14:paraId="2842D19E" w14:textId="667944BA"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56" w:type="pct"/>
            <w:shd w:val="clear" w:color="auto" w:fill="auto"/>
            <w:vAlign w:val="center"/>
          </w:tcPr>
          <w:p w14:paraId="26706DA5" w14:textId="3FF83FFF"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1272" w:type="pct"/>
            <w:gridSpan w:val="5"/>
            <w:vMerge/>
            <w:shd w:val="clear" w:color="auto" w:fill="auto"/>
            <w:vAlign w:val="center"/>
          </w:tcPr>
          <w:p w14:paraId="25CB4532" w14:textId="68E4B00D" w:rsidR="0038755F" w:rsidRPr="002D5CD3" w:rsidRDefault="0038755F" w:rsidP="002D5CD3">
            <w:pPr>
              <w:autoSpaceDE/>
              <w:autoSpaceDN/>
              <w:spacing w:line="240" w:lineRule="auto"/>
              <w:jc w:val="left"/>
              <w:rPr>
                <w:color w:val="000000"/>
                <w:sz w:val="16"/>
                <w:szCs w:val="16"/>
                <w:lang w:bidi="ar-SA"/>
              </w:rPr>
            </w:pPr>
          </w:p>
        </w:tc>
      </w:tr>
      <w:tr w:rsidR="0038755F" w:rsidRPr="002D5CD3" w14:paraId="019DCE50" w14:textId="77777777" w:rsidTr="0038755F">
        <w:trPr>
          <w:trHeight w:val="20"/>
        </w:trPr>
        <w:tc>
          <w:tcPr>
            <w:tcW w:w="1035" w:type="pct"/>
            <w:shd w:val="clear" w:color="auto" w:fill="auto"/>
            <w:vAlign w:val="center"/>
            <w:hideMark/>
          </w:tcPr>
          <w:p w14:paraId="75667294"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Затраты на оплату труда</w:t>
            </w:r>
          </w:p>
        </w:tc>
        <w:tc>
          <w:tcPr>
            <w:tcW w:w="318" w:type="pct"/>
            <w:shd w:val="clear" w:color="auto" w:fill="auto"/>
            <w:vAlign w:val="center"/>
            <w:hideMark/>
          </w:tcPr>
          <w:p w14:paraId="76468947"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0B0D7031"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3579,2</w:t>
            </w:r>
          </w:p>
        </w:tc>
        <w:tc>
          <w:tcPr>
            <w:tcW w:w="347" w:type="pct"/>
            <w:shd w:val="clear" w:color="auto" w:fill="auto"/>
            <w:vAlign w:val="center"/>
            <w:hideMark/>
          </w:tcPr>
          <w:p w14:paraId="1D95C3F8"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3700,9</w:t>
            </w:r>
          </w:p>
        </w:tc>
        <w:tc>
          <w:tcPr>
            <w:tcW w:w="348" w:type="pct"/>
            <w:shd w:val="clear" w:color="auto" w:fill="auto"/>
            <w:vAlign w:val="center"/>
            <w:hideMark/>
          </w:tcPr>
          <w:p w14:paraId="158BD577"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3848,9</w:t>
            </w:r>
          </w:p>
        </w:tc>
        <w:tc>
          <w:tcPr>
            <w:tcW w:w="348" w:type="pct"/>
            <w:shd w:val="clear" w:color="auto" w:fill="auto"/>
            <w:vAlign w:val="center"/>
            <w:hideMark/>
          </w:tcPr>
          <w:p w14:paraId="3088FDF0"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4002,9</w:t>
            </w:r>
          </w:p>
        </w:tc>
        <w:tc>
          <w:tcPr>
            <w:tcW w:w="348" w:type="pct"/>
            <w:shd w:val="clear" w:color="auto" w:fill="auto"/>
            <w:vAlign w:val="center"/>
            <w:hideMark/>
          </w:tcPr>
          <w:p w14:paraId="1282B383"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4163,0</w:t>
            </w:r>
          </w:p>
        </w:tc>
        <w:tc>
          <w:tcPr>
            <w:tcW w:w="319" w:type="pct"/>
            <w:shd w:val="clear" w:color="auto" w:fill="auto"/>
            <w:vAlign w:val="center"/>
            <w:hideMark/>
          </w:tcPr>
          <w:p w14:paraId="17A5A85B" w14:textId="554E74E7"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4163,0</w:t>
            </w:r>
          </w:p>
        </w:tc>
        <w:tc>
          <w:tcPr>
            <w:tcW w:w="356" w:type="pct"/>
            <w:shd w:val="clear" w:color="auto" w:fill="auto"/>
            <w:vAlign w:val="center"/>
          </w:tcPr>
          <w:p w14:paraId="49385D8F" w14:textId="31BBE41E"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4163,0</w:t>
            </w:r>
          </w:p>
        </w:tc>
        <w:tc>
          <w:tcPr>
            <w:tcW w:w="1272" w:type="pct"/>
            <w:gridSpan w:val="5"/>
            <w:vMerge/>
            <w:shd w:val="clear" w:color="auto" w:fill="auto"/>
            <w:vAlign w:val="center"/>
          </w:tcPr>
          <w:p w14:paraId="43B2F70B" w14:textId="526213FD" w:rsidR="0038755F" w:rsidRPr="002D5CD3" w:rsidRDefault="0038755F" w:rsidP="002D5CD3">
            <w:pPr>
              <w:autoSpaceDE/>
              <w:autoSpaceDN/>
              <w:spacing w:line="240" w:lineRule="auto"/>
              <w:jc w:val="left"/>
              <w:rPr>
                <w:color w:val="000000"/>
                <w:sz w:val="16"/>
                <w:szCs w:val="16"/>
                <w:lang w:bidi="ar-SA"/>
              </w:rPr>
            </w:pPr>
          </w:p>
        </w:tc>
      </w:tr>
      <w:tr w:rsidR="0038755F" w:rsidRPr="002D5CD3" w14:paraId="5A5E3E7B" w14:textId="77777777" w:rsidTr="0038755F">
        <w:trPr>
          <w:trHeight w:val="20"/>
        </w:trPr>
        <w:tc>
          <w:tcPr>
            <w:tcW w:w="1035" w:type="pct"/>
            <w:shd w:val="clear" w:color="auto" w:fill="auto"/>
            <w:vAlign w:val="center"/>
            <w:hideMark/>
          </w:tcPr>
          <w:p w14:paraId="1E0094A1"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Отчисления на социальные нужды</w:t>
            </w:r>
          </w:p>
        </w:tc>
        <w:tc>
          <w:tcPr>
            <w:tcW w:w="318" w:type="pct"/>
            <w:shd w:val="clear" w:color="auto" w:fill="auto"/>
            <w:vAlign w:val="center"/>
            <w:hideMark/>
          </w:tcPr>
          <w:p w14:paraId="1752957F"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563DE02C"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7" w:type="pct"/>
            <w:shd w:val="clear" w:color="auto" w:fill="auto"/>
            <w:vAlign w:val="center"/>
            <w:hideMark/>
          </w:tcPr>
          <w:p w14:paraId="1ECDCE91"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587A52E9"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67CBA45C"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48" w:type="pct"/>
            <w:shd w:val="clear" w:color="auto" w:fill="auto"/>
            <w:vAlign w:val="center"/>
            <w:hideMark/>
          </w:tcPr>
          <w:p w14:paraId="0A6D56F6"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19" w:type="pct"/>
            <w:shd w:val="clear" w:color="auto" w:fill="auto"/>
            <w:vAlign w:val="center"/>
            <w:hideMark/>
          </w:tcPr>
          <w:p w14:paraId="7F8373B5" w14:textId="3DE799E2"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356" w:type="pct"/>
            <w:shd w:val="clear" w:color="auto" w:fill="auto"/>
            <w:vAlign w:val="center"/>
          </w:tcPr>
          <w:p w14:paraId="70FADB44" w14:textId="102B1B82"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0,0</w:t>
            </w:r>
          </w:p>
        </w:tc>
        <w:tc>
          <w:tcPr>
            <w:tcW w:w="1272" w:type="pct"/>
            <w:gridSpan w:val="5"/>
            <w:vMerge/>
            <w:shd w:val="clear" w:color="auto" w:fill="auto"/>
            <w:vAlign w:val="center"/>
          </w:tcPr>
          <w:p w14:paraId="52330E90" w14:textId="1DA2898C" w:rsidR="0038755F" w:rsidRPr="002D5CD3" w:rsidRDefault="0038755F" w:rsidP="002D5CD3">
            <w:pPr>
              <w:autoSpaceDE/>
              <w:autoSpaceDN/>
              <w:spacing w:line="240" w:lineRule="auto"/>
              <w:jc w:val="left"/>
              <w:rPr>
                <w:color w:val="000000"/>
                <w:sz w:val="16"/>
                <w:szCs w:val="16"/>
                <w:lang w:bidi="ar-SA"/>
              </w:rPr>
            </w:pPr>
          </w:p>
        </w:tc>
      </w:tr>
      <w:tr w:rsidR="0038755F" w:rsidRPr="002D5CD3" w14:paraId="64D0CDC9" w14:textId="77777777" w:rsidTr="0038755F">
        <w:trPr>
          <w:trHeight w:val="20"/>
        </w:trPr>
        <w:tc>
          <w:tcPr>
            <w:tcW w:w="1035" w:type="pct"/>
            <w:shd w:val="clear" w:color="auto" w:fill="auto"/>
            <w:vAlign w:val="center"/>
            <w:hideMark/>
          </w:tcPr>
          <w:p w14:paraId="6C8FDF75"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Амортизация основных средств</w:t>
            </w:r>
          </w:p>
        </w:tc>
        <w:tc>
          <w:tcPr>
            <w:tcW w:w="318" w:type="pct"/>
            <w:shd w:val="clear" w:color="auto" w:fill="auto"/>
            <w:vAlign w:val="center"/>
            <w:hideMark/>
          </w:tcPr>
          <w:p w14:paraId="667C6A96"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4E11E9AA"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718,9</w:t>
            </w:r>
          </w:p>
        </w:tc>
        <w:tc>
          <w:tcPr>
            <w:tcW w:w="347" w:type="pct"/>
            <w:shd w:val="clear" w:color="auto" w:fill="auto"/>
            <w:vAlign w:val="center"/>
            <w:hideMark/>
          </w:tcPr>
          <w:p w14:paraId="203DEB30"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718,9</w:t>
            </w:r>
          </w:p>
        </w:tc>
        <w:tc>
          <w:tcPr>
            <w:tcW w:w="348" w:type="pct"/>
            <w:shd w:val="clear" w:color="auto" w:fill="auto"/>
            <w:vAlign w:val="center"/>
            <w:hideMark/>
          </w:tcPr>
          <w:p w14:paraId="02744E68"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718,9</w:t>
            </w:r>
          </w:p>
        </w:tc>
        <w:tc>
          <w:tcPr>
            <w:tcW w:w="348" w:type="pct"/>
            <w:shd w:val="clear" w:color="auto" w:fill="auto"/>
            <w:vAlign w:val="center"/>
            <w:hideMark/>
          </w:tcPr>
          <w:p w14:paraId="42F0A793"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718,9</w:t>
            </w:r>
          </w:p>
        </w:tc>
        <w:tc>
          <w:tcPr>
            <w:tcW w:w="348" w:type="pct"/>
            <w:shd w:val="clear" w:color="auto" w:fill="auto"/>
            <w:vAlign w:val="center"/>
            <w:hideMark/>
          </w:tcPr>
          <w:p w14:paraId="25598A4C"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718,9</w:t>
            </w:r>
          </w:p>
        </w:tc>
        <w:tc>
          <w:tcPr>
            <w:tcW w:w="319" w:type="pct"/>
            <w:shd w:val="clear" w:color="auto" w:fill="auto"/>
            <w:vAlign w:val="center"/>
            <w:hideMark/>
          </w:tcPr>
          <w:p w14:paraId="3DCA31FA" w14:textId="79075661"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718,9</w:t>
            </w:r>
          </w:p>
        </w:tc>
        <w:tc>
          <w:tcPr>
            <w:tcW w:w="356" w:type="pct"/>
            <w:shd w:val="clear" w:color="auto" w:fill="auto"/>
            <w:vAlign w:val="center"/>
          </w:tcPr>
          <w:p w14:paraId="10EC18CB" w14:textId="60CAFE13"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718,9</w:t>
            </w:r>
          </w:p>
        </w:tc>
        <w:tc>
          <w:tcPr>
            <w:tcW w:w="1272" w:type="pct"/>
            <w:gridSpan w:val="5"/>
            <w:vMerge/>
            <w:shd w:val="clear" w:color="auto" w:fill="auto"/>
            <w:vAlign w:val="center"/>
          </w:tcPr>
          <w:p w14:paraId="3D09F955" w14:textId="0F43F993" w:rsidR="0038755F" w:rsidRPr="002D5CD3" w:rsidRDefault="0038755F" w:rsidP="002D5CD3">
            <w:pPr>
              <w:autoSpaceDE/>
              <w:autoSpaceDN/>
              <w:spacing w:line="240" w:lineRule="auto"/>
              <w:jc w:val="left"/>
              <w:rPr>
                <w:color w:val="000000"/>
                <w:sz w:val="16"/>
                <w:szCs w:val="16"/>
                <w:lang w:bidi="ar-SA"/>
              </w:rPr>
            </w:pPr>
          </w:p>
        </w:tc>
      </w:tr>
      <w:tr w:rsidR="0038755F" w:rsidRPr="002D5CD3" w14:paraId="0E12E9E9" w14:textId="77777777" w:rsidTr="0038755F">
        <w:trPr>
          <w:trHeight w:val="20"/>
        </w:trPr>
        <w:tc>
          <w:tcPr>
            <w:tcW w:w="1035" w:type="pct"/>
            <w:shd w:val="clear" w:color="auto" w:fill="auto"/>
            <w:vAlign w:val="center"/>
            <w:hideMark/>
          </w:tcPr>
          <w:p w14:paraId="397380D8"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Прочие затраты, в том числе:</w:t>
            </w:r>
          </w:p>
        </w:tc>
        <w:tc>
          <w:tcPr>
            <w:tcW w:w="318" w:type="pct"/>
            <w:shd w:val="clear" w:color="auto" w:fill="auto"/>
            <w:vAlign w:val="center"/>
            <w:hideMark/>
          </w:tcPr>
          <w:p w14:paraId="1F22BCBB"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12AF18BE"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665,0</w:t>
            </w:r>
          </w:p>
        </w:tc>
        <w:tc>
          <w:tcPr>
            <w:tcW w:w="347" w:type="pct"/>
            <w:shd w:val="clear" w:color="auto" w:fill="auto"/>
            <w:vAlign w:val="center"/>
            <w:hideMark/>
          </w:tcPr>
          <w:p w14:paraId="6254FD73"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688,9</w:t>
            </w:r>
          </w:p>
        </w:tc>
        <w:tc>
          <w:tcPr>
            <w:tcW w:w="348" w:type="pct"/>
            <w:shd w:val="clear" w:color="auto" w:fill="auto"/>
            <w:vAlign w:val="center"/>
            <w:hideMark/>
          </w:tcPr>
          <w:p w14:paraId="718C091B"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713,7</w:t>
            </w:r>
          </w:p>
        </w:tc>
        <w:tc>
          <w:tcPr>
            <w:tcW w:w="348" w:type="pct"/>
            <w:shd w:val="clear" w:color="auto" w:fill="auto"/>
            <w:vAlign w:val="center"/>
            <w:hideMark/>
          </w:tcPr>
          <w:p w14:paraId="244632F7"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743,7</w:t>
            </w:r>
          </w:p>
        </w:tc>
        <w:tc>
          <w:tcPr>
            <w:tcW w:w="348" w:type="pct"/>
            <w:shd w:val="clear" w:color="auto" w:fill="auto"/>
            <w:vAlign w:val="center"/>
            <w:hideMark/>
          </w:tcPr>
          <w:p w14:paraId="341E05C6"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776,4</w:t>
            </w:r>
          </w:p>
        </w:tc>
        <w:tc>
          <w:tcPr>
            <w:tcW w:w="319" w:type="pct"/>
            <w:shd w:val="clear" w:color="auto" w:fill="auto"/>
            <w:vAlign w:val="center"/>
            <w:hideMark/>
          </w:tcPr>
          <w:p w14:paraId="322DFB65" w14:textId="2989BAEE"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776,4</w:t>
            </w:r>
          </w:p>
        </w:tc>
        <w:tc>
          <w:tcPr>
            <w:tcW w:w="356" w:type="pct"/>
            <w:shd w:val="clear" w:color="auto" w:fill="auto"/>
            <w:vAlign w:val="center"/>
          </w:tcPr>
          <w:p w14:paraId="29122098" w14:textId="6682136A"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776,4</w:t>
            </w:r>
          </w:p>
        </w:tc>
        <w:tc>
          <w:tcPr>
            <w:tcW w:w="1272" w:type="pct"/>
            <w:gridSpan w:val="5"/>
            <w:vMerge/>
            <w:shd w:val="clear" w:color="auto" w:fill="auto"/>
            <w:vAlign w:val="center"/>
          </w:tcPr>
          <w:p w14:paraId="32644AB6" w14:textId="2F6AE05C" w:rsidR="0038755F" w:rsidRPr="002D5CD3" w:rsidRDefault="0038755F" w:rsidP="002D5CD3">
            <w:pPr>
              <w:autoSpaceDE/>
              <w:autoSpaceDN/>
              <w:spacing w:line="240" w:lineRule="auto"/>
              <w:jc w:val="left"/>
              <w:rPr>
                <w:color w:val="000000"/>
                <w:sz w:val="16"/>
                <w:szCs w:val="16"/>
                <w:lang w:bidi="ar-SA"/>
              </w:rPr>
            </w:pPr>
          </w:p>
        </w:tc>
      </w:tr>
      <w:tr w:rsidR="0038755F" w:rsidRPr="002D5CD3" w14:paraId="187738C0" w14:textId="77777777" w:rsidTr="0038755F">
        <w:trPr>
          <w:trHeight w:val="20"/>
        </w:trPr>
        <w:tc>
          <w:tcPr>
            <w:tcW w:w="1035" w:type="pct"/>
            <w:shd w:val="clear" w:color="auto" w:fill="auto"/>
            <w:vAlign w:val="center"/>
            <w:hideMark/>
          </w:tcPr>
          <w:p w14:paraId="06A4534F"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Прочие затраты без учета инвестиционной составляющей</w:t>
            </w:r>
          </w:p>
        </w:tc>
        <w:tc>
          <w:tcPr>
            <w:tcW w:w="318" w:type="pct"/>
            <w:shd w:val="clear" w:color="auto" w:fill="auto"/>
            <w:vAlign w:val="center"/>
            <w:hideMark/>
          </w:tcPr>
          <w:p w14:paraId="691CB1FF"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0CE57B9A"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665,0</w:t>
            </w:r>
          </w:p>
        </w:tc>
        <w:tc>
          <w:tcPr>
            <w:tcW w:w="347" w:type="pct"/>
            <w:shd w:val="clear" w:color="auto" w:fill="auto"/>
            <w:vAlign w:val="center"/>
            <w:hideMark/>
          </w:tcPr>
          <w:p w14:paraId="5AC36F00"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688,9</w:t>
            </w:r>
          </w:p>
        </w:tc>
        <w:tc>
          <w:tcPr>
            <w:tcW w:w="348" w:type="pct"/>
            <w:shd w:val="clear" w:color="auto" w:fill="auto"/>
            <w:vAlign w:val="center"/>
            <w:hideMark/>
          </w:tcPr>
          <w:p w14:paraId="16864BB6"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713,7</w:t>
            </w:r>
          </w:p>
        </w:tc>
        <w:tc>
          <w:tcPr>
            <w:tcW w:w="348" w:type="pct"/>
            <w:shd w:val="clear" w:color="auto" w:fill="auto"/>
            <w:vAlign w:val="center"/>
            <w:hideMark/>
          </w:tcPr>
          <w:p w14:paraId="3913507F"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743,7</w:t>
            </w:r>
          </w:p>
        </w:tc>
        <w:tc>
          <w:tcPr>
            <w:tcW w:w="348" w:type="pct"/>
            <w:shd w:val="clear" w:color="auto" w:fill="auto"/>
            <w:vAlign w:val="center"/>
            <w:hideMark/>
          </w:tcPr>
          <w:p w14:paraId="3503E7A3"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776,4</w:t>
            </w:r>
          </w:p>
        </w:tc>
        <w:tc>
          <w:tcPr>
            <w:tcW w:w="319" w:type="pct"/>
            <w:shd w:val="clear" w:color="auto" w:fill="auto"/>
            <w:vAlign w:val="center"/>
            <w:hideMark/>
          </w:tcPr>
          <w:p w14:paraId="26AE2407" w14:textId="23D50152"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776,4</w:t>
            </w:r>
          </w:p>
        </w:tc>
        <w:tc>
          <w:tcPr>
            <w:tcW w:w="356" w:type="pct"/>
            <w:shd w:val="clear" w:color="auto" w:fill="auto"/>
            <w:vAlign w:val="center"/>
          </w:tcPr>
          <w:p w14:paraId="01A8F2E5" w14:textId="272FB4A8"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776,4</w:t>
            </w:r>
          </w:p>
        </w:tc>
        <w:tc>
          <w:tcPr>
            <w:tcW w:w="1272" w:type="pct"/>
            <w:gridSpan w:val="5"/>
            <w:vMerge/>
            <w:shd w:val="clear" w:color="auto" w:fill="auto"/>
            <w:vAlign w:val="center"/>
          </w:tcPr>
          <w:p w14:paraId="2DD8AA89" w14:textId="5F10E856" w:rsidR="0038755F" w:rsidRPr="002D5CD3" w:rsidRDefault="0038755F" w:rsidP="002D5CD3">
            <w:pPr>
              <w:autoSpaceDE/>
              <w:autoSpaceDN/>
              <w:spacing w:line="240" w:lineRule="auto"/>
              <w:jc w:val="left"/>
              <w:rPr>
                <w:color w:val="000000"/>
                <w:sz w:val="16"/>
                <w:szCs w:val="16"/>
                <w:lang w:bidi="ar-SA"/>
              </w:rPr>
            </w:pPr>
          </w:p>
        </w:tc>
      </w:tr>
      <w:tr w:rsidR="0038755F" w:rsidRPr="002D5CD3" w14:paraId="25AB85F5" w14:textId="77777777" w:rsidTr="0038755F">
        <w:trPr>
          <w:trHeight w:val="20"/>
        </w:trPr>
        <w:tc>
          <w:tcPr>
            <w:tcW w:w="1035" w:type="pct"/>
            <w:shd w:val="clear" w:color="auto" w:fill="auto"/>
            <w:vAlign w:val="center"/>
            <w:hideMark/>
          </w:tcPr>
          <w:p w14:paraId="30C8EA41"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Прибыль всего:</w:t>
            </w:r>
          </w:p>
        </w:tc>
        <w:tc>
          <w:tcPr>
            <w:tcW w:w="318" w:type="pct"/>
            <w:shd w:val="clear" w:color="auto" w:fill="auto"/>
            <w:vAlign w:val="center"/>
            <w:hideMark/>
          </w:tcPr>
          <w:p w14:paraId="26CF848D"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021CCCE6"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-1266,7</w:t>
            </w:r>
          </w:p>
        </w:tc>
        <w:tc>
          <w:tcPr>
            <w:tcW w:w="347" w:type="pct"/>
            <w:shd w:val="clear" w:color="auto" w:fill="auto"/>
            <w:vAlign w:val="center"/>
            <w:hideMark/>
          </w:tcPr>
          <w:p w14:paraId="25ED4575"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-794,0</w:t>
            </w:r>
          </w:p>
        </w:tc>
        <w:tc>
          <w:tcPr>
            <w:tcW w:w="348" w:type="pct"/>
            <w:shd w:val="clear" w:color="auto" w:fill="auto"/>
            <w:vAlign w:val="center"/>
            <w:hideMark/>
          </w:tcPr>
          <w:p w14:paraId="1A8E724D"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374,8</w:t>
            </w:r>
          </w:p>
        </w:tc>
        <w:tc>
          <w:tcPr>
            <w:tcW w:w="348" w:type="pct"/>
            <w:shd w:val="clear" w:color="auto" w:fill="auto"/>
            <w:vAlign w:val="center"/>
            <w:hideMark/>
          </w:tcPr>
          <w:p w14:paraId="65C3A174"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447,8</w:t>
            </w:r>
          </w:p>
        </w:tc>
        <w:tc>
          <w:tcPr>
            <w:tcW w:w="348" w:type="pct"/>
            <w:shd w:val="clear" w:color="auto" w:fill="auto"/>
            <w:vAlign w:val="center"/>
            <w:hideMark/>
          </w:tcPr>
          <w:p w14:paraId="1D15C2CC"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464,3</w:t>
            </w:r>
          </w:p>
        </w:tc>
        <w:tc>
          <w:tcPr>
            <w:tcW w:w="319" w:type="pct"/>
            <w:shd w:val="clear" w:color="auto" w:fill="auto"/>
            <w:vAlign w:val="center"/>
            <w:hideMark/>
          </w:tcPr>
          <w:p w14:paraId="1546DBEB" w14:textId="3DA07DDB"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464,3</w:t>
            </w:r>
          </w:p>
        </w:tc>
        <w:tc>
          <w:tcPr>
            <w:tcW w:w="356" w:type="pct"/>
            <w:shd w:val="clear" w:color="auto" w:fill="auto"/>
            <w:vAlign w:val="center"/>
          </w:tcPr>
          <w:p w14:paraId="5A6F781F" w14:textId="6C326121"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464,3</w:t>
            </w:r>
          </w:p>
        </w:tc>
        <w:tc>
          <w:tcPr>
            <w:tcW w:w="1272" w:type="pct"/>
            <w:gridSpan w:val="5"/>
            <w:vMerge/>
            <w:shd w:val="clear" w:color="auto" w:fill="auto"/>
            <w:vAlign w:val="center"/>
          </w:tcPr>
          <w:p w14:paraId="5F0258D8" w14:textId="59185377" w:rsidR="0038755F" w:rsidRPr="002D5CD3" w:rsidRDefault="0038755F" w:rsidP="002D5CD3">
            <w:pPr>
              <w:autoSpaceDE/>
              <w:autoSpaceDN/>
              <w:spacing w:line="240" w:lineRule="auto"/>
              <w:jc w:val="left"/>
              <w:rPr>
                <w:color w:val="000000"/>
                <w:sz w:val="16"/>
                <w:szCs w:val="16"/>
                <w:lang w:bidi="ar-SA"/>
              </w:rPr>
            </w:pPr>
          </w:p>
        </w:tc>
      </w:tr>
      <w:tr w:rsidR="0038755F" w:rsidRPr="002D5CD3" w14:paraId="3ED75029" w14:textId="77777777" w:rsidTr="0038755F">
        <w:trPr>
          <w:trHeight w:val="20"/>
        </w:trPr>
        <w:tc>
          <w:tcPr>
            <w:tcW w:w="1035" w:type="pct"/>
            <w:shd w:val="clear" w:color="auto" w:fill="auto"/>
            <w:vAlign w:val="center"/>
            <w:hideMark/>
          </w:tcPr>
          <w:p w14:paraId="403EC61F"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Необходимая валовая выручка</w:t>
            </w:r>
          </w:p>
        </w:tc>
        <w:tc>
          <w:tcPr>
            <w:tcW w:w="318" w:type="pct"/>
            <w:shd w:val="clear" w:color="auto" w:fill="auto"/>
            <w:vAlign w:val="center"/>
            <w:hideMark/>
          </w:tcPr>
          <w:p w14:paraId="43435CFE"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тыс.руб.</w:t>
            </w:r>
          </w:p>
        </w:tc>
        <w:tc>
          <w:tcPr>
            <w:tcW w:w="309" w:type="pct"/>
            <w:shd w:val="clear" w:color="auto" w:fill="auto"/>
            <w:vAlign w:val="center"/>
            <w:hideMark/>
          </w:tcPr>
          <w:p w14:paraId="0A534BED"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17804,9</w:t>
            </w:r>
          </w:p>
        </w:tc>
        <w:tc>
          <w:tcPr>
            <w:tcW w:w="347" w:type="pct"/>
            <w:shd w:val="clear" w:color="auto" w:fill="auto"/>
            <w:vAlign w:val="center"/>
            <w:hideMark/>
          </w:tcPr>
          <w:p w14:paraId="389479CC"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18738,4</w:t>
            </w:r>
          </w:p>
        </w:tc>
        <w:tc>
          <w:tcPr>
            <w:tcW w:w="348" w:type="pct"/>
            <w:shd w:val="clear" w:color="auto" w:fill="auto"/>
            <w:vAlign w:val="center"/>
            <w:hideMark/>
          </w:tcPr>
          <w:p w14:paraId="33115184"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22390,9</w:t>
            </w:r>
          </w:p>
        </w:tc>
        <w:tc>
          <w:tcPr>
            <w:tcW w:w="348" w:type="pct"/>
            <w:shd w:val="clear" w:color="auto" w:fill="auto"/>
            <w:vAlign w:val="center"/>
            <w:hideMark/>
          </w:tcPr>
          <w:p w14:paraId="3A70F697"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23215,7</w:t>
            </w:r>
          </w:p>
        </w:tc>
        <w:tc>
          <w:tcPr>
            <w:tcW w:w="348" w:type="pct"/>
            <w:shd w:val="clear" w:color="auto" w:fill="auto"/>
            <w:vAlign w:val="center"/>
            <w:hideMark/>
          </w:tcPr>
          <w:p w14:paraId="1AB0DD31"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24039,8</w:t>
            </w:r>
          </w:p>
        </w:tc>
        <w:tc>
          <w:tcPr>
            <w:tcW w:w="319" w:type="pct"/>
            <w:shd w:val="clear" w:color="auto" w:fill="auto"/>
            <w:vAlign w:val="center"/>
            <w:hideMark/>
          </w:tcPr>
          <w:p w14:paraId="3F9E6EC2" w14:textId="510916F2"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24039,8</w:t>
            </w:r>
          </w:p>
        </w:tc>
        <w:tc>
          <w:tcPr>
            <w:tcW w:w="356" w:type="pct"/>
            <w:shd w:val="clear" w:color="auto" w:fill="auto"/>
            <w:vAlign w:val="center"/>
          </w:tcPr>
          <w:p w14:paraId="3C0BD787" w14:textId="63C50F7E"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24039,8</w:t>
            </w:r>
          </w:p>
        </w:tc>
        <w:tc>
          <w:tcPr>
            <w:tcW w:w="1272" w:type="pct"/>
            <w:gridSpan w:val="5"/>
            <w:vMerge/>
            <w:shd w:val="clear" w:color="auto" w:fill="auto"/>
            <w:vAlign w:val="center"/>
          </w:tcPr>
          <w:p w14:paraId="03C0CF3B" w14:textId="71B1733A" w:rsidR="0038755F" w:rsidRPr="002D5CD3" w:rsidRDefault="0038755F" w:rsidP="002D5CD3">
            <w:pPr>
              <w:autoSpaceDE/>
              <w:autoSpaceDN/>
              <w:spacing w:line="240" w:lineRule="auto"/>
              <w:jc w:val="left"/>
              <w:rPr>
                <w:color w:val="000000"/>
                <w:sz w:val="16"/>
                <w:szCs w:val="16"/>
                <w:lang w:bidi="ar-SA"/>
              </w:rPr>
            </w:pPr>
          </w:p>
        </w:tc>
      </w:tr>
      <w:tr w:rsidR="0038755F" w:rsidRPr="002D5CD3" w14:paraId="46892319" w14:textId="77777777" w:rsidTr="0038755F">
        <w:trPr>
          <w:trHeight w:val="20"/>
        </w:trPr>
        <w:tc>
          <w:tcPr>
            <w:tcW w:w="1035" w:type="pct"/>
            <w:shd w:val="clear" w:color="auto" w:fill="auto"/>
            <w:vAlign w:val="center"/>
            <w:hideMark/>
          </w:tcPr>
          <w:p w14:paraId="652AF82E" w14:textId="77777777" w:rsidR="0038755F" w:rsidRPr="002D5CD3" w:rsidRDefault="0038755F" w:rsidP="002D5CD3">
            <w:pPr>
              <w:autoSpaceDE/>
              <w:autoSpaceDN/>
              <w:spacing w:line="240" w:lineRule="auto"/>
              <w:ind w:firstLine="0"/>
              <w:jc w:val="left"/>
              <w:rPr>
                <w:sz w:val="16"/>
                <w:szCs w:val="16"/>
                <w:lang w:bidi="ar-SA"/>
              </w:rPr>
            </w:pPr>
            <w:r w:rsidRPr="002D5CD3">
              <w:rPr>
                <w:sz w:val="16"/>
                <w:szCs w:val="16"/>
                <w:lang w:bidi="ar-SA"/>
              </w:rPr>
              <w:t>Тариф на производство тепловой энергии</w:t>
            </w:r>
          </w:p>
        </w:tc>
        <w:tc>
          <w:tcPr>
            <w:tcW w:w="318" w:type="pct"/>
            <w:shd w:val="clear" w:color="auto" w:fill="auto"/>
            <w:vAlign w:val="center"/>
            <w:hideMark/>
          </w:tcPr>
          <w:p w14:paraId="3C7FDAE5" w14:textId="77777777" w:rsidR="0038755F" w:rsidRPr="002D5CD3" w:rsidRDefault="0038755F" w:rsidP="002D5CD3">
            <w:pPr>
              <w:autoSpaceDE/>
              <w:autoSpaceDN/>
              <w:spacing w:line="240" w:lineRule="auto"/>
              <w:ind w:firstLine="0"/>
              <w:jc w:val="center"/>
              <w:rPr>
                <w:sz w:val="16"/>
                <w:szCs w:val="16"/>
                <w:lang w:bidi="ar-SA"/>
              </w:rPr>
            </w:pPr>
            <w:r w:rsidRPr="002D5CD3">
              <w:rPr>
                <w:sz w:val="16"/>
                <w:szCs w:val="16"/>
                <w:lang w:bidi="ar-SA"/>
              </w:rPr>
              <w:t>руб./Гкал</w:t>
            </w:r>
          </w:p>
        </w:tc>
        <w:tc>
          <w:tcPr>
            <w:tcW w:w="309" w:type="pct"/>
            <w:shd w:val="clear" w:color="auto" w:fill="auto"/>
            <w:vAlign w:val="center"/>
            <w:hideMark/>
          </w:tcPr>
          <w:p w14:paraId="0FFD6966"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1174,5</w:t>
            </w:r>
          </w:p>
        </w:tc>
        <w:tc>
          <w:tcPr>
            <w:tcW w:w="347" w:type="pct"/>
            <w:shd w:val="clear" w:color="auto" w:fill="auto"/>
            <w:vAlign w:val="center"/>
            <w:hideMark/>
          </w:tcPr>
          <w:p w14:paraId="07C1183E"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1236,0</w:t>
            </w:r>
          </w:p>
        </w:tc>
        <w:tc>
          <w:tcPr>
            <w:tcW w:w="348" w:type="pct"/>
            <w:shd w:val="clear" w:color="auto" w:fill="auto"/>
            <w:vAlign w:val="center"/>
            <w:hideMark/>
          </w:tcPr>
          <w:p w14:paraId="15CBC01E"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1220,9</w:t>
            </w:r>
          </w:p>
        </w:tc>
        <w:tc>
          <w:tcPr>
            <w:tcW w:w="348" w:type="pct"/>
            <w:shd w:val="clear" w:color="auto" w:fill="auto"/>
            <w:vAlign w:val="center"/>
            <w:hideMark/>
          </w:tcPr>
          <w:p w14:paraId="4495FE37"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1265,9</w:t>
            </w:r>
          </w:p>
        </w:tc>
        <w:tc>
          <w:tcPr>
            <w:tcW w:w="348" w:type="pct"/>
            <w:shd w:val="clear" w:color="auto" w:fill="auto"/>
            <w:vAlign w:val="center"/>
            <w:hideMark/>
          </w:tcPr>
          <w:p w14:paraId="49464A1D"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1310,8</w:t>
            </w:r>
          </w:p>
        </w:tc>
        <w:tc>
          <w:tcPr>
            <w:tcW w:w="319" w:type="pct"/>
            <w:shd w:val="clear" w:color="auto" w:fill="auto"/>
            <w:vAlign w:val="center"/>
            <w:hideMark/>
          </w:tcPr>
          <w:p w14:paraId="4770FAFE" w14:textId="64C21A54"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1310,8</w:t>
            </w:r>
          </w:p>
        </w:tc>
        <w:tc>
          <w:tcPr>
            <w:tcW w:w="356" w:type="pct"/>
            <w:shd w:val="clear" w:color="auto" w:fill="auto"/>
            <w:vAlign w:val="center"/>
          </w:tcPr>
          <w:p w14:paraId="5459BBD0" w14:textId="19F0532E"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1310,8</w:t>
            </w:r>
          </w:p>
        </w:tc>
        <w:tc>
          <w:tcPr>
            <w:tcW w:w="1272" w:type="pct"/>
            <w:gridSpan w:val="5"/>
            <w:vMerge/>
            <w:shd w:val="clear" w:color="auto" w:fill="auto"/>
            <w:vAlign w:val="center"/>
          </w:tcPr>
          <w:p w14:paraId="735E9973" w14:textId="7DC34668" w:rsidR="0038755F" w:rsidRPr="002D5CD3" w:rsidRDefault="0038755F" w:rsidP="002D5CD3">
            <w:pPr>
              <w:autoSpaceDE/>
              <w:autoSpaceDN/>
              <w:spacing w:line="240" w:lineRule="auto"/>
              <w:jc w:val="left"/>
              <w:rPr>
                <w:color w:val="000000"/>
                <w:sz w:val="16"/>
                <w:szCs w:val="16"/>
                <w:lang w:bidi="ar-SA"/>
              </w:rPr>
            </w:pPr>
          </w:p>
        </w:tc>
      </w:tr>
      <w:tr w:rsidR="0038755F" w:rsidRPr="002D5CD3" w14:paraId="17EB68E5" w14:textId="77777777" w:rsidTr="0038755F">
        <w:trPr>
          <w:trHeight w:val="20"/>
        </w:trPr>
        <w:tc>
          <w:tcPr>
            <w:tcW w:w="1035" w:type="pct"/>
            <w:shd w:val="clear" w:color="auto" w:fill="auto"/>
            <w:vAlign w:val="center"/>
            <w:hideMark/>
          </w:tcPr>
          <w:p w14:paraId="16144C07" w14:textId="77777777" w:rsidR="0038755F" w:rsidRPr="002D5CD3" w:rsidRDefault="0038755F" w:rsidP="002D5CD3">
            <w:pPr>
              <w:autoSpaceDE/>
              <w:autoSpaceDN/>
              <w:spacing w:line="240" w:lineRule="auto"/>
              <w:ind w:firstLine="0"/>
              <w:jc w:val="left"/>
              <w:rPr>
                <w:color w:val="000000"/>
                <w:sz w:val="16"/>
                <w:szCs w:val="16"/>
                <w:lang w:bidi="ar-SA"/>
              </w:rPr>
            </w:pPr>
            <w:r w:rsidRPr="002D5CD3">
              <w:rPr>
                <w:color w:val="000000"/>
                <w:sz w:val="16"/>
                <w:szCs w:val="16"/>
                <w:lang w:bidi="ar-SA"/>
              </w:rPr>
              <w:t xml:space="preserve">Рост тарифа </w:t>
            </w:r>
            <w:proofErr w:type="gramStart"/>
            <w:r w:rsidRPr="002D5CD3">
              <w:rPr>
                <w:color w:val="000000"/>
                <w:sz w:val="16"/>
                <w:szCs w:val="16"/>
                <w:lang w:bidi="ar-SA"/>
              </w:rPr>
              <w:t>в</w:t>
            </w:r>
            <w:proofErr w:type="gramEnd"/>
            <w:r w:rsidRPr="002D5CD3">
              <w:rPr>
                <w:color w:val="000000"/>
                <w:sz w:val="16"/>
                <w:szCs w:val="16"/>
                <w:lang w:bidi="ar-SA"/>
              </w:rPr>
              <w:t xml:space="preserve"> %:</w:t>
            </w:r>
          </w:p>
        </w:tc>
        <w:tc>
          <w:tcPr>
            <w:tcW w:w="318" w:type="pct"/>
            <w:shd w:val="clear" w:color="auto" w:fill="auto"/>
            <w:noWrap/>
            <w:vAlign w:val="center"/>
            <w:hideMark/>
          </w:tcPr>
          <w:p w14:paraId="23B56922"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w:t>
            </w:r>
          </w:p>
        </w:tc>
        <w:tc>
          <w:tcPr>
            <w:tcW w:w="309" w:type="pct"/>
            <w:shd w:val="clear" w:color="auto" w:fill="auto"/>
            <w:vAlign w:val="center"/>
            <w:hideMark/>
          </w:tcPr>
          <w:p w14:paraId="018F06DC"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0,00%</w:t>
            </w:r>
          </w:p>
        </w:tc>
        <w:tc>
          <w:tcPr>
            <w:tcW w:w="347" w:type="pct"/>
            <w:shd w:val="clear" w:color="auto" w:fill="auto"/>
            <w:vAlign w:val="center"/>
            <w:hideMark/>
          </w:tcPr>
          <w:p w14:paraId="6706E0AA"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5,24%</w:t>
            </w:r>
          </w:p>
        </w:tc>
        <w:tc>
          <w:tcPr>
            <w:tcW w:w="348" w:type="pct"/>
            <w:shd w:val="clear" w:color="auto" w:fill="auto"/>
            <w:vAlign w:val="center"/>
            <w:hideMark/>
          </w:tcPr>
          <w:p w14:paraId="0DE5C330"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-1,23%</w:t>
            </w:r>
          </w:p>
        </w:tc>
        <w:tc>
          <w:tcPr>
            <w:tcW w:w="348" w:type="pct"/>
            <w:shd w:val="clear" w:color="auto" w:fill="auto"/>
            <w:vAlign w:val="center"/>
            <w:hideMark/>
          </w:tcPr>
          <w:p w14:paraId="427DB6D1"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3,68%</w:t>
            </w:r>
          </w:p>
        </w:tc>
        <w:tc>
          <w:tcPr>
            <w:tcW w:w="348" w:type="pct"/>
            <w:shd w:val="clear" w:color="auto" w:fill="auto"/>
            <w:vAlign w:val="center"/>
            <w:hideMark/>
          </w:tcPr>
          <w:p w14:paraId="6BDB5A79" w14:textId="77777777" w:rsidR="0038755F" w:rsidRPr="002D5CD3" w:rsidRDefault="0038755F" w:rsidP="002D5CD3">
            <w:pPr>
              <w:autoSpaceDE/>
              <w:autoSpaceDN/>
              <w:spacing w:line="240" w:lineRule="auto"/>
              <w:ind w:firstLine="0"/>
              <w:jc w:val="center"/>
              <w:rPr>
                <w:color w:val="000000"/>
                <w:sz w:val="16"/>
                <w:szCs w:val="16"/>
                <w:lang w:bidi="ar-SA"/>
              </w:rPr>
            </w:pPr>
            <w:r w:rsidRPr="002D5CD3">
              <w:rPr>
                <w:color w:val="000000"/>
                <w:sz w:val="16"/>
                <w:szCs w:val="16"/>
                <w:lang w:bidi="ar-SA"/>
              </w:rPr>
              <w:t>3,55%</w:t>
            </w:r>
          </w:p>
        </w:tc>
        <w:tc>
          <w:tcPr>
            <w:tcW w:w="319" w:type="pct"/>
            <w:shd w:val="clear" w:color="auto" w:fill="auto"/>
            <w:vAlign w:val="center"/>
            <w:hideMark/>
          </w:tcPr>
          <w:p w14:paraId="589C3FD9" w14:textId="0578EF3F"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3,55%</w:t>
            </w:r>
          </w:p>
        </w:tc>
        <w:tc>
          <w:tcPr>
            <w:tcW w:w="356" w:type="pct"/>
            <w:shd w:val="clear" w:color="auto" w:fill="auto"/>
            <w:vAlign w:val="center"/>
          </w:tcPr>
          <w:p w14:paraId="7D4A59B8" w14:textId="3D6AB347" w:rsidR="0038755F" w:rsidRPr="002D5CD3" w:rsidRDefault="0038755F" w:rsidP="0038755F">
            <w:pPr>
              <w:autoSpaceDE/>
              <w:autoSpaceDN/>
              <w:spacing w:line="240" w:lineRule="auto"/>
              <w:ind w:firstLine="0"/>
              <w:jc w:val="center"/>
              <w:rPr>
                <w:color w:val="000000"/>
                <w:sz w:val="16"/>
                <w:szCs w:val="16"/>
                <w:lang w:bidi="ar-SA"/>
              </w:rPr>
            </w:pPr>
            <w:r w:rsidRPr="002D5CD3">
              <w:rPr>
                <w:color w:val="000000"/>
                <w:sz w:val="16"/>
                <w:szCs w:val="16"/>
                <w:lang w:bidi="ar-SA"/>
              </w:rPr>
              <w:t>3,55%</w:t>
            </w:r>
          </w:p>
        </w:tc>
        <w:tc>
          <w:tcPr>
            <w:tcW w:w="1272" w:type="pct"/>
            <w:gridSpan w:val="5"/>
            <w:vMerge/>
            <w:shd w:val="clear" w:color="auto" w:fill="auto"/>
            <w:vAlign w:val="center"/>
          </w:tcPr>
          <w:p w14:paraId="50276858" w14:textId="45A1508E" w:rsidR="0038755F" w:rsidRPr="002D5CD3" w:rsidRDefault="0038755F" w:rsidP="002D5CD3">
            <w:pPr>
              <w:autoSpaceDE/>
              <w:autoSpaceDN/>
              <w:spacing w:line="240" w:lineRule="auto"/>
              <w:ind w:firstLine="0"/>
              <w:jc w:val="left"/>
              <w:rPr>
                <w:color w:val="000000"/>
                <w:sz w:val="16"/>
                <w:szCs w:val="16"/>
                <w:lang w:bidi="ar-SA"/>
              </w:rPr>
            </w:pPr>
          </w:p>
        </w:tc>
      </w:tr>
    </w:tbl>
    <w:p w14:paraId="2894C5CE" w14:textId="4E238CDC" w:rsidR="00D92026" w:rsidRDefault="00D92026" w:rsidP="002D5CD3"/>
    <w:p w14:paraId="44DFA3B8" w14:textId="77777777" w:rsidR="00D92026" w:rsidRDefault="00D92026">
      <w:pPr>
        <w:widowControl w:val="0"/>
        <w:spacing w:line="240" w:lineRule="auto"/>
        <w:ind w:firstLine="0"/>
        <w:jc w:val="left"/>
      </w:pPr>
      <w:r>
        <w:br w:type="page"/>
      </w:r>
    </w:p>
    <w:p w14:paraId="3A11EC8E" w14:textId="1176A2E0" w:rsidR="000E0902" w:rsidRPr="009E45B3" w:rsidRDefault="000E0902" w:rsidP="000E0902">
      <w:pPr>
        <w:pStyle w:val="af4"/>
      </w:pPr>
      <w:r w:rsidRPr="009E45B3">
        <w:lastRenderedPageBreak/>
        <w:t xml:space="preserve">Таблица </w:t>
      </w:r>
      <w:r w:rsidRPr="009E45B3">
        <w:fldChar w:fldCharType="begin"/>
      </w:r>
      <w:r w:rsidRPr="009E45B3">
        <w:instrText xml:space="preserve"> SEQ Таблица \* ARABIC </w:instrText>
      </w:r>
      <w:r w:rsidRPr="009E45B3">
        <w:fldChar w:fldCharType="separate"/>
      </w:r>
      <w:r w:rsidR="00A75381">
        <w:rPr>
          <w:noProof/>
        </w:rPr>
        <w:t>17</w:t>
      </w:r>
      <w:r w:rsidRPr="009E45B3">
        <w:fldChar w:fldCharType="end"/>
      </w:r>
      <w:r w:rsidRPr="009E45B3">
        <w:t xml:space="preserve">. Результаты расчета ценовых последствий для потребителей </w:t>
      </w:r>
      <w:r w:rsidR="009E45B3">
        <w:t xml:space="preserve">котельной </w:t>
      </w:r>
      <w:r w:rsidR="006133E9" w:rsidRPr="009E45B3">
        <w:t>ООО «</w:t>
      </w:r>
      <w:proofErr w:type="spellStart"/>
      <w:r w:rsidR="006133E9" w:rsidRPr="009E45B3">
        <w:t>Ком</w:t>
      </w:r>
      <w:r w:rsidR="009E45B3">
        <w:t>Э</w:t>
      </w:r>
      <w:r w:rsidR="006133E9" w:rsidRPr="009E45B3">
        <w:t>нерго</w:t>
      </w:r>
      <w:proofErr w:type="spellEnd"/>
      <w:r w:rsidRPr="009E45B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6"/>
        <w:gridCol w:w="1144"/>
        <w:gridCol w:w="975"/>
        <w:gridCol w:w="975"/>
        <w:gridCol w:w="975"/>
        <w:gridCol w:w="975"/>
        <w:gridCol w:w="975"/>
        <w:gridCol w:w="975"/>
        <w:gridCol w:w="975"/>
        <w:gridCol w:w="975"/>
        <w:gridCol w:w="975"/>
        <w:gridCol w:w="1089"/>
        <w:gridCol w:w="974"/>
        <w:gridCol w:w="974"/>
      </w:tblGrid>
      <w:tr w:rsidR="00003CFD" w:rsidRPr="00D92026" w14:paraId="36B0067D" w14:textId="77777777" w:rsidTr="00003CFD">
        <w:trPr>
          <w:trHeight w:val="20"/>
          <w:tblHeader/>
        </w:trPr>
        <w:tc>
          <w:tcPr>
            <w:tcW w:w="931" w:type="pct"/>
            <w:shd w:val="clear" w:color="auto" w:fill="auto"/>
            <w:vAlign w:val="center"/>
            <w:hideMark/>
          </w:tcPr>
          <w:p w14:paraId="15559368" w14:textId="77777777" w:rsidR="00003CFD" w:rsidRPr="00D92026" w:rsidRDefault="00003CFD" w:rsidP="00D92026">
            <w:pPr>
              <w:autoSpaceDE/>
              <w:autoSpaceDN/>
              <w:spacing w:line="240" w:lineRule="auto"/>
              <w:ind w:firstLine="0"/>
              <w:jc w:val="center"/>
              <w:rPr>
                <w:b/>
                <w:bCs/>
                <w:sz w:val="16"/>
                <w:szCs w:val="16"/>
                <w:lang w:bidi="ar-SA"/>
              </w:rPr>
            </w:pPr>
            <w:r w:rsidRPr="00D92026">
              <w:rPr>
                <w:b/>
                <w:bCs/>
                <w:sz w:val="16"/>
                <w:szCs w:val="16"/>
                <w:lang w:bidi="ar-SA"/>
              </w:rPr>
              <w:t>Показатели</w:t>
            </w:r>
          </w:p>
        </w:tc>
        <w:tc>
          <w:tcPr>
            <w:tcW w:w="359" w:type="pct"/>
            <w:shd w:val="clear" w:color="auto" w:fill="auto"/>
            <w:vAlign w:val="center"/>
            <w:hideMark/>
          </w:tcPr>
          <w:p w14:paraId="0F04BBF3" w14:textId="77777777" w:rsidR="00003CFD" w:rsidRPr="00D92026" w:rsidRDefault="00003CFD" w:rsidP="00D92026">
            <w:pPr>
              <w:autoSpaceDE/>
              <w:autoSpaceDN/>
              <w:spacing w:line="240" w:lineRule="auto"/>
              <w:ind w:firstLine="0"/>
              <w:jc w:val="center"/>
              <w:rPr>
                <w:b/>
                <w:bCs/>
                <w:sz w:val="16"/>
                <w:szCs w:val="16"/>
                <w:lang w:bidi="ar-SA"/>
              </w:rPr>
            </w:pPr>
            <w:r w:rsidRPr="00D92026">
              <w:rPr>
                <w:b/>
                <w:bCs/>
                <w:sz w:val="16"/>
                <w:szCs w:val="16"/>
                <w:lang w:bidi="ar-SA"/>
              </w:rPr>
              <w:t>Ед. изм.</w:t>
            </w:r>
          </w:p>
        </w:tc>
        <w:tc>
          <w:tcPr>
            <w:tcW w:w="306" w:type="pct"/>
            <w:shd w:val="clear" w:color="auto" w:fill="auto"/>
            <w:vAlign w:val="center"/>
            <w:hideMark/>
          </w:tcPr>
          <w:p w14:paraId="43AB1179" w14:textId="77777777" w:rsidR="00003CFD" w:rsidRPr="00D92026" w:rsidRDefault="00003CFD" w:rsidP="00D92026">
            <w:pPr>
              <w:autoSpaceDE/>
              <w:autoSpaceDN/>
              <w:spacing w:line="240" w:lineRule="auto"/>
              <w:ind w:firstLine="0"/>
              <w:jc w:val="center"/>
              <w:rPr>
                <w:b/>
                <w:bCs/>
                <w:sz w:val="16"/>
                <w:szCs w:val="16"/>
                <w:lang w:bidi="ar-SA"/>
              </w:rPr>
            </w:pPr>
            <w:r w:rsidRPr="00D92026">
              <w:rPr>
                <w:b/>
                <w:bCs/>
                <w:sz w:val="16"/>
                <w:szCs w:val="16"/>
                <w:lang w:bidi="ar-SA"/>
              </w:rPr>
              <w:t>2019</w:t>
            </w:r>
          </w:p>
        </w:tc>
        <w:tc>
          <w:tcPr>
            <w:tcW w:w="306" w:type="pct"/>
            <w:shd w:val="clear" w:color="auto" w:fill="auto"/>
            <w:vAlign w:val="center"/>
            <w:hideMark/>
          </w:tcPr>
          <w:p w14:paraId="14CA31A4" w14:textId="77777777" w:rsidR="00003CFD" w:rsidRPr="00D92026" w:rsidRDefault="00003CFD" w:rsidP="00D92026">
            <w:pPr>
              <w:autoSpaceDE/>
              <w:autoSpaceDN/>
              <w:spacing w:line="240" w:lineRule="auto"/>
              <w:ind w:firstLine="0"/>
              <w:jc w:val="center"/>
              <w:rPr>
                <w:b/>
                <w:bCs/>
                <w:sz w:val="16"/>
                <w:szCs w:val="16"/>
                <w:lang w:bidi="ar-SA"/>
              </w:rPr>
            </w:pPr>
            <w:r w:rsidRPr="00D92026">
              <w:rPr>
                <w:b/>
                <w:bCs/>
                <w:sz w:val="16"/>
                <w:szCs w:val="16"/>
                <w:lang w:bidi="ar-SA"/>
              </w:rPr>
              <w:t>2020</w:t>
            </w:r>
          </w:p>
        </w:tc>
        <w:tc>
          <w:tcPr>
            <w:tcW w:w="306" w:type="pct"/>
            <w:shd w:val="clear" w:color="auto" w:fill="auto"/>
            <w:vAlign w:val="center"/>
            <w:hideMark/>
          </w:tcPr>
          <w:p w14:paraId="2BDF1C86" w14:textId="77777777" w:rsidR="00003CFD" w:rsidRPr="00D92026" w:rsidRDefault="00003CFD" w:rsidP="00D92026">
            <w:pPr>
              <w:autoSpaceDE/>
              <w:autoSpaceDN/>
              <w:spacing w:line="240" w:lineRule="auto"/>
              <w:ind w:firstLine="0"/>
              <w:jc w:val="center"/>
              <w:rPr>
                <w:b/>
                <w:bCs/>
                <w:sz w:val="16"/>
                <w:szCs w:val="16"/>
                <w:lang w:bidi="ar-SA"/>
              </w:rPr>
            </w:pPr>
            <w:r w:rsidRPr="00D92026">
              <w:rPr>
                <w:b/>
                <w:bCs/>
                <w:sz w:val="16"/>
                <w:szCs w:val="16"/>
                <w:lang w:bidi="ar-SA"/>
              </w:rPr>
              <w:t>2021</w:t>
            </w:r>
          </w:p>
        </w:tc>
        <w:tc>
          <w:tcPr>
            <w:tcW w:w="306" w:type="pct"/>
            <w:shd w:val="clear" w:color="auto" w:fill="auto"/>
            <w:vAlign w:val="center"/>
            <w:hideMark/>
          </w:tcPr>
          <w:p w14:paraId="29560025" w14:textId="77777777" w:rsidR="00003CFD" w:rsidRPr="00D92026" w:rsidRDefault="00003CFD" w:rsidP="00D92026">
            <w:pPr>
              <w:autoSpaceDE/>
              <w:autoSpaceDN/>
              <w:spacing w:line="240" w:lineRule="auto"/>
              <w:ind w:firstLine="0"/>
              <w:jc w:val="center"/>
              <w:rPr>
                <w:b/>
                <w:bCs/>
                <w:sz w:val="16"/>
                <w:szCs w:val="16"/>
                <w:lang w:bidi="ar-SA"/>
              </w:rPr>
            </w:pPr>
            <w:r w:rsidRPr="00D92026">
              <w:rPr>
                <w:b/>
                <w:bCs/>
                <w:sz w:val="16"/>
                <w:szCs w:val="16"/>
                <w:lang w:bidi="ar-SA"/>
              </w:rPr>
              <w:t>2022</w:t>
            </w:r>
          </w:p>
        </w:tc>
        <w:tc>
          <w:tcPr>
            <w:tcW w:w="306" w:type="pct"/>
            <w:shd w:val="clear" w:color="auto" w:fill="auto"/>
            <w:vAlign w:val="center"/>
            <w:hideMark/>
          </w:tcPr>
          <w:p w14:paraId="63505F82" w14:textId="77777777" w:rsidR="00003CFD" w:rsidRPr="00D92026" w:rsidRDefault="00003CFD" w:rsidP="00D92026">
            <w:pPr>
              <w:autoSpaceDE/>
              <w:autoSpaceDN/>
              <w:spacing w:line="240" w:lineRule="auto"/>
              <w:ind w:firstLine="0"/>
              <w:jc w:val="center"/>
              <w:rPr>
                <w:b/>
                <w:bCs/>
                <w:sz w:val="16"/>
                <w:szCs w:val="16"/>
                <w:lang w:bidi="ar-SA"/>
              </w:rPr>
            </w:pPr>
            <w:r w:rsidRPr="00D92026">
              <w:rPr>
                <w:b/>
                <w:bCs/>
                <w:sz w:val="16"/>
                <w:szCs w:val="16"/>
                <w:lang w:bidi="ar-SA"/>
              </w:rPr>
              <w:t>2023</w:t>
            </w:r>
          </w:p>
        </w:tc>
        <w:tc>
          <w:tcPr>
            <w:tcW w:w="306" w:type="pct"/>
            <w:shd w:val="clear" w:color="auto" w:fill="auto"/>
            <w:vAlign w:val="center"/>
            <w:hideMark/>
          </w:tcPr>
          <w:p w14:paraId="1D6CF6CA" w14:textId="77777777" w:rsidR="00003CFD" w:rsidRPr="00D92026" w:rsidRDefault="00003CFD" w:rsidP="00D92026">
            <w:pPr>
              <w:autoSpaceDE/>
              <w:autoSpaceDN/>
              <w:spacing w:line="240" w:lineRule="auto"/>
              <w:ind w:firstLine="0"/>
              <w:jc w:val="center"/>
              <w:rPr>
                <w:b/>
                <w:bCs/>
                <w:sz w:val="16"/>
                <w:szCs w:val="16"/>
                <w:lang w:bidi="ar-SA"/>
              </w:rPr>
            </w:pPr>
            <w:r w:rsidRPr="00D92026">
              <w:rPr>
                <w:b/>
                <w:bCs/>
                <w:sz w:val="16"/>
                <w:szCs w:val="16"/>
                <w:lang w:bidi="ar-SA"/>
              </w:rPr>
              <w:t>2024</w:t>
            </w:r>
          </w:p>
        </w:tc>
        <w:tc>
          <w:tcPr>
            <w:tcW w:w="306" w:type="pct"/>
            <w:shd w:val="clear" w:color="auto" w:fill="auto"/>
            <w:vAlign w:val="center"/>
            <w:hideMark/>
          </w:tcPr>
          <w:p w14:paraId="784460D2" w14:textId="77777777" w:rsidR="00003CFD" w:rsidRPr="00D92026" w:rsidRDefault="00003CFD" w:rsidP="00D92026">
            <w:pPr>
              <w:autoSpaceDE/>
              <w:autoSpaceDN/>
              <w:spacing w:line="240" w:lineRule="auto"/>
              <w:ind w:firstLine="0"/>
              <w:jc w:val="center"/>
              <w:rPr>
                <w:b/>
                <w:bCs/>
                <w:sz w:val="16"/>
                <w:szCs w:val="16"/>
                <w:lang w:bidi="ar-SA"/>
              </w:rPr>
            </w:pPr>
            <w:r w:rsidRPr="00D92026">
              <w:rPr>
                <w:b/>
                <w:bCs/>
                <w:sz w:val="16"/>
                <w:szCs w:val="16"/>
                <w:lang w:bidi="ar-SA"/>
              </w:rPr>
              <w:t>2025</w:t>
            </w:r>
          </w:p>
        </w:tc>
        <w:tc>
          <w:tcPr>
            <w:tcW w:w="306" w:type="pct"/>
            <w:shd w:val="clear" w:color="auto" w:fill="auto"/>
            <w:vAlign w:val="center"/>
            <w:hideMark/>
          </w:tcPr>
          <w:p w14:paraId="72435664" w14:textId="77777777" w:rsidR="00003CFD" w:rsidRPr="00D92026" w:rsidRDefault="00003CFD" w:rsidP="00D92026">
            <w:pPr>
              <w:autoSpaceDE/>
              <w:autoSpaceDN/>
              <w:spacing w:line="240" w:lineRule="auto"/>
              <w:ind w:firstLine="0"/>
              <w:jc w:val="center"/>
              <w:rPr>
                <w:b/>
                <w:bCs/>
                <w:sz w:val="16"/>
                <w:szCs w:val="16"/>
                <w:lang w:bidi="ar-SA"/>
              </w:rPr>
            </w:pPr>
            <w:r w:rsidRPr="00D92026">
              <w:rPr>
                <w:b/>
                <w:bCs/>
                <w:sz w:val="16"/>
                <w:szCs w:val="16"/>
                <w:lang w:bidi="ar-SA"/>
              </w:rPr>
              <w:t>2026</w:t>
            </w:r>
          </w:p>
        </w:tc>
        <w:tc>
          <w:tcPr>
            <w:tcW w:w="306" w:type="pct"/>
            <w:shd w:val="clear" w:color="auto" w:fill="auto"/>
            <w:vAlign w:val="center"/>
            <w:hideMark/>
          </w:tcPr>
          <w:p w14:paraId="1C562F25" w14:textId="77777777" w:rsidR="00003CFD" w:rsidRPr="00D92026" w:rsidRDefault="00003CFD" w:rsidP="00D92026">
            <w:pPr>
              <w:autoSpaceDE/>
              <w:autoSpaceDN/>
              <w:spacing w:line="240" w:lineRule="auto"/>
              <w:ind w:firstLine="0"/>
              <w:jc w:val="center"/>
              <w:rPr>
                <w:b/>
                <w:bCs/>
                <w:sz w:val="16"/>
                <w:szCs w:val="16"/>
                <w:lang w:bidi="ar-SA"/>
              </w:rPr>
            </w:pPr>
            <w:r w:rsidRPr="00D92026">
              <w:rPr>
                <w:b/>
                <w:bCs/>
                <w:sz w:val="16"/>
                <w:szCs w:val="16"/>
                <w:lang w:bidi="ar-SA"/>
              </w:rPr>
              <w:t>2027</w:t>
            </w:r>
          </w:p>
        </w:tc>
        <w:tc>
          <w:tcPr>
            <w:tcW w:w="342" w:type="pct"/>
            <w:shd w:val="clear" w:color="auto" w:fill="auto"/>
            <w:vAlign w:val="center"/>
            <w:hideMark/>
          </w:tcPr>
          <w:p w14:paraId="315B58D0" w14:textId="77777777" w:rsidR="00003CFD" w:rsidRPr="00D92026" w:rsidRDefault="00003CFD" w:rsidP="00D92026">
            <w:pPr>
              <w:autoSpaceDE/>
              <w:autoSpaceDN/>
              <w:spacing w:line="240" w:lineRule="auto"/>
              <w:ind w:firstLine="0"/>
              <w:jc w:val="center"/>
              <w:rPr>
                <w:b/>
                <w:bCs/>
                <w:sz w:val="16"/>
                <w:szCs w:val="16"/>
                <w:lang w:bidi="ar-SA"/>
              </w:rPr>
            </w:pPr>
            <w:r w:rsidRPr="00D92026">
              <w:rPr>
                <w:b/>
                <w:bCs/>
                <w:sz w:val="16"/>
                <w:szCs w:val="16"/>
                <w:lang w:bidi="ar-SA"/>
              </w:rPr>
              <w:t>2028</w:t>
            </w:r>
          </w:p>
        </w:tc>
        <w:tc>
          <w:tcPr>
            <w:tcW w:w="306" w:type="pct"/>
            <w:shd w:val="clear" w:color="auto" w:fill="auto"/>
            <w:vAlign w:val="center"/>
            <w:hideMark/>
          </w:tcPr>
          <w:p w14:paraId="186AEA26" w14:textId="77777777" w:rsidR="00003CFD" w:rsidRPr="00D92026" w:rsidRDefault="00003CFD" w:rsidP="00D92026">
            <w:pPr>
              <w:autoSpaceDE/>
              <w:autoSpaceDN/>
              <w:spacing w:line="240" w:lineRule="auto"/>
              <w:ind w:firstLine="0"/>
              <w:jc w:val="center"/>
              <w:rPr>
                <w:b/>
                <w:bCs/>
                <w:sz w:val="16"/>
                <w:szCs w:val="16"/>
                <w:lang w:bidi="ar-SA"/>
              </w:rPr>
            </w:pPr>
            <w:r w:rsidRPr="00D92026">
              <w:rPr>
                <w:b/>
                <w:bCs/>
                <w:sz w:val="16"/>
                <w:szCs w:val="16"/>
                <w:lang w:bidi="ar-SA"/>
              </w:rPr>
              <w:t>2029</w:t>
            </w:r>
          </w:p>
        </w:tc>
        <w:tc>
          <w:tcPr>
            <w:tcW w:w="306" w:type="pct"/>
            <w:shd w:val="clear" w:color="auto" w:fill="auto"/>
            <w:vAlign w:val="center"/>
            <w:hideMark/>
          </w:tcPr>
          <w:p w14:paraId="58A56B53" w14:textId="77777777" w:rsidR="00003CFD" w:rsidRPr="00D92026" w:rsidRDefault="00003CFD" w:rsidP="00D92026">
            <w:pPr>
              <w:autoSpaceDE/>
              <w:autoSpaceDN/>
              <w:spacing w:line="240" w:lineRule="auto"/>
              <w:ind w:firstLine="0"/>
              <w:jc w:val="center"/>
              <w:rPr>
                <w:b/>
                <w:bCs/>
                <w:sz w:val="16"/>
                <w:szCs w:val="16"/>
                <w:lang w:bidi="ar-SA"/>
              </w:rPr>
            </w:pPr>
            <w:r w:rsidRPr="00D92026">
              <w:rPr>
                <w:b/>
                <w:bCs/>
                <w:sz w:val="16"/>
                <w:szCs w:val="16"/>
                <w:lang w:bidi="ar-SA"/>
              </w:rPr>
              <w:t>2030</w:t>
            </w:r>
          </w:p>
        </w:tc>
      </w:tr>
      <w:tr w:rsidR="00003CFD" w:rsidRPr="00D92026" w14:paraId="42A63685" w14:textId="77777777" w:rsidTr="00003CFD">
        <w:trPr>
          <w:trHeight w:val="20"/>
        </w:trPr>
        <w:tc>
          <w:tcPr>
            <w:tcW w:w="931" w:type="pct"/>
            <w:shd w:val="clear" w:color="auto" w:fill="auto"/>
            <w:vAlign w:val="center"/>
            <w:hideMark/>
          </w:tcPr>
          <w:p w14:paraId="19F5C20E"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Полезный отпуск тепловой энергии</w:t>
            </w:r>
          </w:p>
        </w:tc>
        <w:tc>
          <w:tcPr>
            <w:tcW w:w="359" w:type="pct"/>
            <w:shd w:val="clear" w:color="auto" w:fill="auto"/>
            <w:vAlign w:val="center"/>
            <w:hideMark/>
          </w:tcPr>
          <w:p w14:paraId="042241FF" w14:textId="77777777" w:rsidR="00003CFD" w:rsidRPr="00D92026" w:rsidRDefault="00003CFD" w:rsidP="00D92026">
            <w:pPr>
              <w:autoSpaceDE/>
              <w:autoSpaceDN/>
              <w:spacing w:line="240" w:lineRule="auto"/>
              <w:ind w:firstLine="0"/>
              <w:jc w:val="center"/>
              <w:rPr>
                <w:sz w:val="16"/>
                <w:szCs w:val="16"/>
                <w:lang w:bidi="ar-SA"/>
              </w:rPr>
            </w:pPr>
            <w:proofErr w:type="spellStart"/>
            <w:r w:rsidRPr="00D92026">
              <w:rPr>
                <w:sz w:val="16"/>
                <w:szCs w:val="16"/>
                <w:lang w:bidi="ar-SA"/>
              </w:rPr>
              <w:t>тыс</w:t>
            </w:r>
            <w:proofErr w:type="gramStart"/>
            <w:r w:rsidRPr="00D92026">
              <w:rPr>
                <w:sz w:val="16"/>
                <w:szCs w:val="16"/>
                <w:lang w:bidi="ar-SA"/>
              </w:rPr>
              <w:t>.Г</w:t>
            </w:r>
            <w:proofErr w:type="gramEnd"/>
            <w:r w:rsidRPr="00D92026">
              <w:rPr>
                <w:sz w:val="16"/>
                <w:szCs w:val="16"/>
                <w:lang w:bidi="ar-SA"/>
              </w:rPr>
              <w:t>кал</w:t>
            </w:r>
            <w:proofErr w:type="spellEnd"/>
          </w:p>
        </w:tc>
        <w:tc>
          <w:tcPr>
            <w:tcW w:w="306" w:type="pct"/>
            <w:shd w:val="clear" w:color="auto" w:fill="auto"/>
            <w:vAlign w:val="center"/>
            <w:hideMark/>
          </w:tcPr>
          <w:p w14:paraId="314A7BE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41,4</w:t>
            </w:r>
          </w:p>
        </w:tc>
        <w:tc>
          <w:tcPr>
            <w:tcW w:w="306" w:type="pct"/>
            <w:shd w:val="clear" w:color="auto" w:fill="auto"/>
            <w:vAlign w:val="center"/>
            <w:hideMark/>
          </w:tcPr>
          <w:p w14:paraId="117F089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41,1</w:t>
            </w:r>
          </w:p>
        </w:tc>
        <w:tc>
          <w:tcPr>
            <w:tcW w:w="306" w:type="pct"/>
            <w:shd w:val="clear" w:color="auto" w:fill="auto"/>
            <w:vAlign w:val="center"/>
            <w:hideMark/>
          </w:tcPr>
          <w:p w14:paraId="517A000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41,7</w:t>
            </w:r>
          </w:p>
        </w:tc>
        <w:tc>
          <w:tcPr>
            <w:tcW w:w="306" w:type="pct"/>
            <w:shd w:val="clear" w:color="auto" w:fill="auto"/>
            <w:vAlign w:val="center"/>
            <w:hideMark/>
          </w:tcPr>
          <w:p w14:paraId="506088C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41,5</w:t>
            </w:r>
          </w:p>
        </w:tc>
        <w:tc>
          <w:tcPr>
            <w:tcW w:w="306" w:type="pct"/>
            <w:shd w:val="clear" w:color="auto" w:fill="auto"/>
            <w:vAlign w:val="center"/>
            <w:hideMark/>
          </w:tcPr>
          <w:p w14:paraId="226B1707"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44,6</w:t>
            </w:r>
          </w:p>
        </w:tc>
        <w:tc>
          <w:tcPr>
            <w:tcW w:w="306" w:type="pct"/>
            <w:shd w:val="clear" w:color="auto" w:fill="auto"/>
            <w:vAlign w:val="center"/>
            <w:hideMark/>
          </w:tcPr>
          <w:p w14:paraId="015F22E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44,4</w:t>
            </w:r>
          </w:p>
        </w:tc>
        <w:tc>
          <w:tcPr>
            <w:tcW w:w="306" w:type="pct"/>
            <w:shd w:val="clear" w:color="auto" w:fill="auto"/>
            <w:vAlign w:val="center"/>
            <w:hideMark/>
          </w:tcPr>
          <w:p w14:paraId="39CA32E9"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45,0</w:t>
            </w:r>
          </w:p>
        </w:tc>
        <w:tc>
          <w:tcPr>
            <w:tcW w:w="306" w:type="pct"/>
            <w:shd w:val="clear" w:color="auto" w:fill="auto"/>
            <w:vAlign w:val="center"/>
            <w:hideMark/>
          </w:tcPr>
          <w:p w14:paraId="1D0FE353"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44,8</w:t>
            </w:r>
          </w:p>
        </w:tc>
        <w:tc>
          <w:tcPr>
            <w:tcW w:w="306" w:type="pct"/>
            <w:shd w:val="clear" w:color="auto" w:fill="auto"/>
            <w:vAlign w:val="center"/>
            <w:hideMark/>
          </w:tcPr>
          <w:p w14:paraId="05909B7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44,4</w:t>
            </w:r>
          </w:p>
        </w:tc>
        <w:tc>
          <w:tcPr>
            <w:tcW w:w="342" w:type="pct"/>
            <w:shd w:val="clear" w:color="auto" w:fill="auto"/>
            <w:vAlign w:val="center"/>
            <w:hideMark/>
          </w:tcPr>
          <w:p w14:paraId="17A882B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60,6</w:t>
            </w:r>
          </w:p>
        </w:tc>
        <w:tc>
          <w:tcPr>
            <w:tcW w:w="306" w:type="pct"/>
            <w:shd w:val="clear" w:color="auto" w:fill="auto"/>
            <w:vAlign w:val="center"/>
            <w:hideMark/>
          </w:tcPr>
          <w:p w14:paraId="36AC5F1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60,2</w:t>
            </w:r>
          </w:p>
        </w:tc>
        <w:tc>
          <w:tcPr>
            <w:tcW w:w="306" w:type="pct"/>
            <w:shd w:val="clear" w:color="auto" w:fill="auto"/>
            <w:vAlign w:val="center"/>
            <w:hideMark/>
          </w:tcPr>
          <w:p w14:paraId="0DC87AFA"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59,6</w:t>
            </w:r>
          </w:p>
        </w:tc>
      </w:tr>
      <w:tr w:rsidR="00003CFD" w:rsidRPr="00D92026" w14:paraId="1CB51B50" w14:textId="77777777" w:rsidTr="00003CFD">
        <w:trPr>
          <w:trHeight w:val="20"/>
        </w:trPr>
        <w:tc>
          <w:tcPr>
            <w:tcW w:w="931" w:type="pct"/>
            <w:shd w:val="clear" w:color="auto" w:fill="auto"/>
            <w:vAlign w:val="center"/>
            <w:hideMark/>
          </w:tcPr>
          <w:p w14:paraId="7D865CF0"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Затрачено топлива на выработку тепловой энергии</w:t>
            </w:r>
          </w:p>
        </w:tc>
        <w:tc>
          <w:tcPr>
            <w:tcW w:w="359" w:type="pct"/>
            <w:shd w:val="clear" w:color="auto" w:fill="auto"/>
            <w:vAlign w:val="center"/>
            <w:hideMark/>
          </w:tcPr>
          <w:p w14:paraId="26A84E1D"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 xml:space="preserve">тыс. т </w:t>
            </w:r>
            <w:proofErr w:type="spellStart"/>
            <w:r w:rsidRPr="00D92026">
              <w:rPr>
                <w:sz w:val="16"/>
                <w:szCs w:val="16"/>
                <w:lang w:bidi="ar-SA"/>
              </w:rPr>
              <w:t>у.</w:t>
            </w:r>
            <w:proofErr w:type="gramStart"/>
            <w:r w:rsidRPr="00D92026">
              <w:rPr>
                <w:sz w:val="16"/>
                <w:szCs w:val="16"/>
                <w:lang w:bidi="ar-SA"/>
              </w:rPr>
              <w:t>т</w:t>
            </w:r>
            <w:proofErr w:type="spellEnd"/>
            <w:proofErr w:type="gramEnd"/>
            <w:r w:rsidRPr="00D92026">
              <w:rPr>
                <w:sz w:val="16"/>
                <w:szCs w:val="16"/>
                <w:lang w:bidi="ar-SA"/>
              </w:rPr>
              <w:t>.</w:t>
            </w:r>
          </w:p>
        </w:tc>
        <w:tc>
          <w:tcPr>
            <w:tcW w:w="306" w:type="pct"/>
            <w:shd w:val="clear" w:color="auto" w:fill="auto"/>
            <w:vAlign w:val="center"/>
            <w:hideMark/>
          </w:tcPr>
          <w:p w14:paraId="21C969C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6,5</w:t>
            </w:r>
          </w:p>
        </w:tc>
        <w:tc>
          <w:tcPr>
            <w:tcW w:w="306" w:type="pct"/>
            <w:shd w:val="clear" w:color="auto" w:fill="auto"/>
            <w:vAlign w:val="center"/>
            <w:hideMark/>
          </w:tcPr>
          <w:p w14:paraId="46ECD15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6,5</w:t>
            </w:r>
          </w:p>
        </w:tc>
        <w:tc>
          <w:tcPr>
            <w:tcW w:w="306" w:type="pct"/>
            <w:shd w:val="clear" w:color="auto" w:fill="auto"/>
            <w:vAlign w:val="center"/>
            <w:hideMark/>
          </w:tcPr>
          <w:p w14:paraId="0626BCD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6,5</w:t>
            </w:r>
          </w:p>
        </w:tc>
        <w:tc>
          <w:tcPr>
            <w:tcW w:w="306" w:type="pct"/>
            <w:shd w:val="clear" w:color="auto" w:fill="auto"/>
            <w:vAlign w:val="center"/>
            <w:hideMark/>
          </w:tcPr>
          <w:p w14:paraId="172812C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6,5</w:t>
            </w:r>
          </w:p>
        </w:tc>
        <w:tc>
          <w:tcPr>
            <w:tcW w:w="306" w:type="pct"/>
            <w:shd w:val="clear" w:color="auto" w:fill="auto"/>
            <w:vAlign w:val="center"/>
            <w:hideMark/>
          </w:tcPr>
          <w:p w14:paraId="7764068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7,0</w:t>
            </w:r>
          </w:p>
        </w:tc>
        <w:tc>
          <w:tcPr>
            <w:tcW w:w="306" w:type="pct"/>
            <w:shd w:val="clear" w:color="auto" w:fill="auto"/>
            <w:vAlign w:val="center"/>
            <w:hideMark/>
          </w:tcPr>
          <w:p w14:paraId="535B140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7,0</w:t>
            </w:r>
          </w:p>
        </w:tc>
        <w:tc>
          <w:tcPr>
            <w:tcW w:w="306" w:type="pct"/>
            <w:shd w:val="clear" w:color="auto" w:fill="auto"/>
            <w:vAlign w:val="center"/>
            <w:hideMark/>
          </w:tcPr>
          <w:p w14:paraId="681D1AC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7,1</w:t>
            </w:r>
          </w:p>
        </w:tc>
        <w:tc>
          <w:tcPr>
            <w:tcW w:w="306" w:type="pct"/>
            <w:shd w:val="clear" w:color="auto" w:fill="auto"/>
            <w:vAlign w:val="center"/>
            <w:hideMark/>
          </w:tcPr>
          <w:p w14:paraId="3F98246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7,0</w:t>
            </w:r>
          </w:p>
        </w:tc>
        <w:tc>
          <w:tcPr>
            <w:tcW w:w="306" w:type="pct"/>
            <w:shd w:val="clear" w:color="auto" w:fill="auto"/>
            <w:vAlign w:val="center"/>
            <w:hideMark/>
          </w:tcPr>
          <w:p w14:paraId="4AB91F11"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7,0</w:t>
            </w:r>
          </w:p>
        </w:tc>
        <w:tc>
          <w:tcPr>
            <w:tcW w:w="342" w:type="pct"/>
            <w:shd w:val="clear" w:color="auto" w:fill="auto"/>
            <w:vAlign w:val="center"/>
            <w:hideMark/>
          </w:tcPr>
          <w:p w14:paraId="3AE9A9F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9,5</w:t>
            </w:r>
          </w:p>
        </w:tc>
        <w:tc>
          <w:tcPr>
            <w:tcW w:w="306" w:type="pct"/>
            <w:shd w:val="clear" w:color="auto" w:fill="auto"/>
            <w:vAlign w:val="center"/>
            <w:hideMark/>
          </w:tcPr>
          <w:p w14:paraId="312B2E7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9,5</w:t>
            </w:r>
          </w:p>
        </w:tc>
        <w:tc>
          <w:tcPr>
            <w:tcW w:w="306" w:type="pct"/>
            <w:shd w:val="clear" w:color="auto" w:fill="auto"/>
            <w:vAlign w:val="center"/>
            <w:hideMark/>
          </w:tcPr>
          <w:p w14:paraId="60A19597"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9,4</w:t>
            </w:r>
          </w:p>
        </w:tc>
      </w:tr>
      <w:tr w:rsidR="00003CFD" w:rsidRPr="00D92026" w14:paraId="1D364C20" w14:textId="77777777" w:rsidTr="00003CFD">
        <w:trPr>
          <w:trHeight w:val="20"/>
        </w:trPr>
        <w:tc>
          <w:tcPr>
            <w:tcW w:w="931" w:type="pct"/>
            <w:shd w:val="clear" w:color="auto" w:fill="auto"/>
            <w:vAlign w:val="center"/>
            <w:hideMark/>
          </w:tcPr>
          <w:p w14:paraId="6AE59DCF"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Сырье, основные материалы</w:t>
            </w:r>
          </w:p>
        </w:tc>
        <w:tc>
          <w:tcPr>
            <w:tcW w:w="359" w:type="pct"/>
            <w:shd w:val="clear" w:color="auto" w:fill="auto"/>
            <w:vAlign w:val="center"/>
            <w:hideMark/>
          </w:tcPr>
          <w:p w14:paraId="05E3EE90"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1443AE3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108,9</w:t>
            </w:r>
          </w:p>
        </w:tc>
        <w:tc>
          <w:tcPr>
            <w:tcW w:w="306" w:type="pct"/>
            <w:shd w:val="clear" w:color="auto" w:fill="auto"/>
            <w:vAlign w:val="center"/>
            <w:hideMark/>
          </w:tcPr>
          <w:p w14:paraId="037EDAF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112,8</w:t>
            </w:r>
          </w:p>
        </w:tc>
        <w:tc>
          <w:tcPr>
            <w:tcW w:w="306" w:type="pct"/>
            <w:shd w:val="clear" w:color="auto" w:fill="auto"/>
            <w:vAlign w:val="center"/>
            <w:hideMark/>
          </w:tcPr>
          <w:p w14:paraId="34A2A93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116,8</w:t>
            </w:r>
          </w:p>
        </w:tc>
        <w:tc>
          <w:tcPr>
            <w:tcW w:w="306" w:type="pct"/>
            <w:shd w:val="clear" w:color="auto" w:fill="auto"/>
            <w:vAlign w:val="center"/>
            <w:hideMark/>
          </w:tcPr>
          <w:p w14:paraId="5F42965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121,7</w:t>
            </w:r>
          </w:p>
        </w:tc>
        <w:tc>
          <w:tcPr>
            <w:tcW w:w="306" w:type="pct"/>
            <w:shd w:val="clear" w:color="auto" w:fill="auto"/>
            <w:vAlign w:val="center"/>
            <w:hideMark/>
          </w:tcPr>
          <w:p w14:paraId="188F89D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127,1</w:t>
            </w:r>
          </w:p>
        </w:tc>
        <w:tc>
          <w:tcPr>
            <w:tcW w:w="306" w:type="pct"/>
            <w:shd w:val="clear" w:color="auto" w:fill="auto"/>
            <w:vAlign w:val="center"/>
            <w:hideMark/>
          </w:tcPr>
          <w:p w14:paraId="55A8A479"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132,8</w:t>
            </w:r>
          </w:p>
        </w:tc>
        <w:tc>
          <w:tcPr>
            <w:tcW w:w="306" w:type="pct"/>
            <w:shd w:val="clear" w:color="auto" w:fill="auto"/>
            <w:vAlign w:val="center"/>
            <w:hideMark/>
          </w:tcPr>
          <w:p w14:paraId="41BA90D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138,5</w:t>
            </w:r>
          </w:p>
        </w:tc>
        <w:tc>
          <w:tcPr>
            <w:tcW w:w="306" w:type="pct"/>
            <w:shd w:val="clear" w:color="auto" w:fill="auto"/>
            <w:vAlign w:val="center"/>
            <w:hideMark/>
          </w:tcPr>
          <w:p w14:paraId="2D5394F9"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144,3</w:t>
            </w:r>
          </w:p>
        </w:tc>
        <w:tc>
          <w:tcPr>
            <w:tcW w:w="306" w:type="pct"/>
            <w:shd w:val="clear" w:color="auto" w:fill="auto"/>
            <w:vAlign w:val="center"/>
            <w:hideMark/>
          </w:tcPr>
          <w:p w14:paraId="7A86DA83"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150,6</w:t>
            </w:r>
          </w:p>
        </w:tc>
        <w:tc>
          <w:tcPr>
            <w:tcW w:w="342" w:type="pct"/>
            <w:shd w:val="clear" w:color="auto" w:fill="auto"/>
            <w:vAlign w:val="center"/>
            <w:hideMark/>
          </w:tcPr>
          <w:p w14:paraId="2279CD6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157,0</w:t>
            </w:r>
          </w:p>
        </w:tc>
        <w:tc>
          <w:tcPr>
            <w:tcW w:w="306" w:type="pct"/>
            <w:shd w:val="clear" w:color="auto" w:fill="auto"/>
            <w:vAlign w:val="center"/>
            <w:hideMark/>
          </w:tcPr>
          <w:p w14:paraId="35CA8F9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163,8</w:t>
            </w:r>
          </w:p>
        </w:tc>
        <w:tc>
          <w:tcPr>
            <w:tcW w:w="306" w:type="pct"/>
            <w:shd w:val="clear" w:color="auto" w:fill="auto"/>
            <w:vAlign w:val="center"/>
            <w:hideMark/>
          </w:tcPr>
          <w:p w14:paraId="36F24D4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170,8</w:t>
            </w:r>
          </w:p>
        </w:tc>
      </w:tr>
      <w:tr w:rsidR="00003CFD" w:rsidRPr="00D92026" w14:paraId="16D9D51D" w14:textId="77777777" w:rsidTr="00003CFD">
        <w:trPr>
          <w:trHeight w:val="20"/>
        </w:trPr>
        <w:tc>
          <w:tcPr>
            <w:tcW w:w="931" w:type="pct"/>
            <w:shd w:val="clear" w:color="auto" w:fill="auto"/>
            <w:vAlign w:val="center"/>
            <w:hideMark/>
          </w:tcPr>
          <w:p w14:paraId="47132DFC"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Общепроизводственные расходы</w:t>
            </w:r>
          </w:p>
        </w:tc>
        <w:tc>
          <w:tcPr>
            <w:tcW w:w="359" w:type="pct"/>
            <w:shd w:val="clear" w:color="auto" w:fill="auto"/>
            <w:vAlign w:val="center"/>
            <w:hideMark/>
          </w:tcPr>
          <w:p w14:paraId="45D7E587"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068D42B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606,6</w:t>
            </w:r>
          </w:p>
        </w:tc>
        <w:tc>
          <w:tcPr>
            <w:tcW w:w="306" w:type="pct"/>
            <w:shd w:val="clear" w:color="auto" w:fill="auto"/>
            <w:vAlign w:val="center"/>
            <w:hideMark/>
          </w:tcPr>
          <w:p w14:paraId="7446063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628,5</w:t>
            </w:r>
          </w:p>
        </w:tc>
        <w:tc>
          <w:tcPr>
            <w:tcW w:w="306" w:type="pct"/>
            <w:shd w:val="clear" w:color="auto" w:fill="auto"/>
            <w:vAlign w:val="center"/>
            <w:hideMark/>
          </w:tcPr>
          <w:p w14:paraId="3D68E5E9"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651,1</w:t>
            </w:r>
          </w:p>
        </w:tc>
        <w:tc>
          <w:tcPr>
            <w:tcW w:w="306" w:type="pct"/>
            <w:shd w:val="clear" w:color="auto" w:fill="auto"/>
            <w:vAlign w:val="center"/>
            <w:hideMark/>
          </w:tcPr>
          <w:p w14:paraId="7C49009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678,4</w:t>
            </w:r>
          </w:p>
        </w:tc>
        <w:tc>
          <w:tcPr>
            <w:tcW w:w="306" w:type="pct"/>
            <w:shd w:val="clear" w:color="auto" w:fill="auto"/>
            <w:vAlign w:val="center"/>
            <w:hideMark/>
          </w:tcPr>
          <w:p w14:paraId="17A7D49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708,3</w:t>
            </w:r>
          </w:p>
        </w:tc>
        <w:tc>
          <w:tcPr>
            <w:tcW w:w="306" w:type="pct"/>
            <w:shd w:val="clear" w:color="auto" w:fill="auto"/>
            <w:vAlign w:val="center"/>
            <w:hideMark/>
          </w:tcPr>
          <w:p w14:paraId="1C930F3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740,2</w:t>
            </w:r>
          </w:p>
        </w:tc>
        <w:tc>
          <w:tcPr>
            <w:tcW w:w="306" w:type="pct"/>
            <w:shd w:val="clear" w:color="auto" w:fill="auto"/>
            <w:vAlign w:val="center"/>
            <w:hideMark/>
          </w:tcPr>
          <w:p w14:paraId="50BB04C6"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772,0</w:t>
            </w:r>
          </w:p>
        </w:tc>
        <w:tc>
          <w:tcPr>
            <w:tcW w:w="306" w:type="pct"/>
            <w:shd w:val="clear" w:color="auto" w:fill="auto"/>
            <w:vAlign w:val="center"/>
            <w:hideMark/>
          </w:tcPr>
          <w:p w14:paraId="31B2F353"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804,4</w:t>
            </w:r>
          </w:p>
        </w:tc>
        <w:tc>
          <w:tcPr>
            <w:tcW w:w="306" w:type="pct"/>
            <w:shd w:val="clear" w:color="auto" w:fill="auto"/>
            <w:vAlign w:val="center"/>
            <w:hideMark/>
          </w:tcPr>
          <w:p w14:paraId="392D975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839,0</w:t>
            </w:r>
          </w:p>
        </w:tc>
        <w:tc>
          <w:tcPr>
            <w:tcW w:w="342" w:type="pct"/>
            <w:shd w:val="clear" w:color="auto" w:fill="auto"/>
            <w:vAlign w:val="center"/>
            <w:hideMark/>
          </w:tcPr>
          <w:p w14:paraId="251486F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875,1</w:t>
            </w:r>
          </w:p>
        </w:tc>
        <w:tc>
          <w:tcPr>
            <w:tcW w:w="306" w:type="pct"/>
            <w:shd w:val="clear" w:color="auto" w:fill="auto"/>
            <w:vAlign w:val="center"/>
            <w:hideMark/>
          </w:tcPr>
          <w:p w14:paraId="1F8A1303"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912,7</w:t>
            </w:r>
          </w:p>
        </w:tc>
        <w:tc>
          <w:tcPr>
            <w:tcW w:w="306" w:type="pct"/>
            <w:shd w:val="clear" w:color="auto" w:fill="auto"/>
            <w:vAlign w:val="center"/>
            <w:hideMark/>
          </w:tcPr>
          <w:p w14:paraId="0F0821C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951,9</w:t>
            </w:r>
          </w:p>
        </w:tc>
      </w:tr>
      <w:tr w:rsidR="00003CFD" w:rsidRPr="00D92026" w14:paraId="41DA1376" w14:textId="77777777" w:rsidTr="00003CFD">
        <w:trPr>
          <w:trHeight w:val="20"/>
        </w:trPr>
        <w:tc>
          <w:tcPr>
            <w:tcW w:w="931" w:type="pct"/>
            <w:shd w:val="clear" w:color="auto" w:fill="auto"/>
            <w:vAlign w:val="center"/>
            <w:hideMark/>
          </w:tcPr>
          <w:p w14:paraId="3DD16A8A"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Общехозяйственные расходы, в том числе:</w:t>
            </w:r>
          </w:p>
        </w:tc>
        <w:tc>
          <w:tcPr>
            <w:tcW w:w="359" w:type="pct"/>
            <w:shd w:val="clear" w:color="auto" w:fill="auto"/>
            <w:vAlign w:val="center"/>
            <w:hideMark/>
          </w:tcPr>
          <w:p w14:paraId="25F10208"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29E7B4D7"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1154,8</w:t>
            </w:r>
          </w:p>
        </w:tc>
        <w:tc>
          <w:tcPr>
            <w:tcW w:w="306" w:type="pct"/>
            <w:shd w:val="clear" w:color="auto" w:fill="auto"/>
            <w:vAlign w:val="center"/>
            <w:hideMark/>
          </w:tcPr>
          <w:p w14:paraId="39115DF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1196,3</w:t>
            </w:r>
          </w:p>
        </w:tc>
        <w:tc>
          <w:tcPr>
            <w:tcW w:w="306" w:type="pct"/>
            <w:shd w:val="clear" w:color="auto" w:fill="auto"/>
            <w:vAlign w:val="center"/>
            <w:hideMark/>
          </w:tcPr>
          <w:p w14:paraId="6A4EBFF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1239,4</w:t>
            </w:r>
          </w:p>
        </w:tc>
        <w:tc>
          <w:tcPr>
            <w:tcW w:w="306" w:type="pct"/>
            <w:shd w:val="clear" w:color="auto" w:fill="auto"/>
            <w:vAlign w:val="center"/>
            <w:hideMark/>
          </w:tcPr>
          <w:p w14:paraId="6A2774D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1291,5</w:t>
            </w:r>
          </w:p>
        </w:tc>
        <w:tc>
          <w:tcPr>
            <w:tcW w:w="306" w:type="pct"/>
            <w:shd w:val="clear" w:color="auto" w:fill="auto"/>
            <w:vAlign w:val="center"/>
            <w:hideMark/>
          </w:tcPr>
          <w:p w14:paraId="06BB587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1348,3</w:t>
            </w:r>
          </w:p>
        </w:tc>
        <w:tc>
          <w:tcPr>
            <w:tcW w:w="306" w:type="pct"/>
            <w:shd w:val="clear" w:color="auto" w:fill="auto"/>
            <w:vAlign w:val="center"/>
            <w:hideMark/>
          </w:tcPr>
          <w:p w14:paraId="5C3CC13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1409,0</w:t>
            </w:r>
          </w:p>
        </w:tc>
        <w:tc>
          <w:tcPr>
            <w:tcW w:w="306" w:type="pct"/>
            <w:shd w:val="clear" w:color="auto" w:fill="auto"/>
            <w:vAlign w:val="center"/>
            <w:hideMark/>
          </w:tcPr>
          <w:p w14:paraId="21CC3BF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1469,6</w:t>
            </w:r>
          </w:p>
        </w:tc>
        <w:tc>
          <w:tcPr>
            <w:tcW w:w="306" w:type="pct"/>
            <w:shd w:val="clear" w:color="auto" w:fill="auto"/>
            <w:vAlign w:val="center"/>
            <w:hideMark/>
          </w:tcPr>
          <w:p w14:paraId="3325FB7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1531,3</w:t>
            </w:r>
          </w:p>
        </w:tc>
        <w:tc>
          <w:tcPr>
            <w:tcW w:w="306" w:type="pct"/>
            <w:shd w:val="clear" w:color="auto" w:fill="auto"/>
            <w:vAlign w:val="center"/>
            <w:hideMark/>
          </w:tcPr>
          <w:p w14:paraId="532C60D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1597,1</w:t>
            </w:r>
          </w:p>
        </w:tc>
        <w:tc>
          <w:tcPr>
            <w:tcW w:w="342" w:type="pct"/>
            <w:shd w:val="clear" w:color="auto" w:fill="auto"/>
            <w:vAlign w:val="center"/>
            <w:hideMark/>
          </w:tcPr>
          <w:p w14:paraId="688CE25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1665,8</w:t>
            </w:r>
          </w:p>
        </w:tc>
        <w:tc>
          <w:tcPr>
            <w:tcW w:w="306" w:type="pct"/>
            <w:shd w:val="clear" w:color="auto" w:fill="auto"/>
            <w:vAlign w:val="center"/>
            <w:hideMark/>
          </w:tcPr>
          <w:p w14:paraId="7FD303B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1737,4</w:t>
            </w:r>
          </w:p>
        </w:tc>
        <w:tc>
          <w:tcPr>
            <w:tcW w:w="306" w:type="pct"/>
            <w:shd w:val="clear" w:color="auto" w:fill="auto"/>
            <w:vAlign w:val="center"/>
            <w:hideMark/>
          </w:tcPr>
          <w:p w14:paraId="5D421F21"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1812,1</w:t>
            </w:r>
          </w:p>
        </w:tc>
      </w:tr>
      <w:tr w:rsidR="00003CFD" w:rsidRPr="00D92026" w14:paraId="78C61FE1" w14:textId="77777777" w:rsidTr="00003CFD">
        <w:trPr>
          <w:trHeight w:val="20"/>
        </w:trPr>
        <w:tc>
          <w:tcPr>
            <w:tcW w:w="931" w:type="pct"/>
            <w:shd w:val="clear" w:color="auto" w:fill="auto"/>
            <w:vAlign w:val="center"/>
            <w:hideMark/>
          </w:tcPr>
          <w:p w14:paraId="66296537"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Расходы на капитальный и текущий ремонт основных производственных средств</w:t>
            </w:r>
          </w:p>
        </w:tc>
        <w:tc>
          <w:tcPr>
            <w:tcW w:w="359" w:type="pct"/>
            <w:shd w:val="clear" w:color="auto" w:fill="auto"/>
            <w:vAlign w:val="center"/>
            <w:hideMark/>
          </w:tcPr>
          <w:p w14:paraId="5D1CD688"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365EFA4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0,0</w:t>
            </w:r>
          </w:p>
        </w:tc>
        <w:tc>
          <w:tcPr>
            <w:tcW w:w="306" w:type="pct"/>
            <w:shd w:val="clear" w:color="auto" w:fill="auto"/>
            <w:vAlign w:val="center"/>
            <w:hideMark/>
          </w:tcPr>
          <w:p w14:paraId="74B4F5BF"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0,0</w:t>
            </w:r>
          </w:p>
        </w:tc>
        <w:tc>
          <w:tcPr>
            <w:tcW w:w="306" w:type="pct"/>
            <w:shd w:val="clear" w:color="auto" w:fill="auto"/>
            <w:vAlign w:val="center"/>
            <w:hideMark/>
          </w:tcPr>
          <w:p w14:paraId="5D448CC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0,0</w:t>
            </w:r>
          </w:p>
        </w:tc>
        <w:tc>
          <w:tcPr>
            <w:tcW w:w="306" w:type="pct"/>
            <w:shd w:val="clear" w:color="auto" w:fill="auto"/>
            <w:vAlign w:val="center"/>
            <w:hideMark/>
          </w:tcPr>
          <w:p w14:paraId="29DAB4BF"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0,0</w:t>
            </w:r>
          </w:p>
        </w:tc>
        <w:tc>
          <w:tcPr>
            <w:tcW w:w="306" w:type="pct"/>
            <w:shd w:val="clear" w:color="auto" w:fill="auto"/>
            <w:vAlign w:val="center"/>
            <w:hideMark/>
          </w:tcPr>
          <w:p w14:paraId="4654CB2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0,0</w:t>
            </w:r>
          </w:p>
        </w:tc>
        <w:tc>
          <w:tcPr>
            <w:tcW w:w="306" w:type="pct"/>
            <w:shd w:val="clear" w:color="auto" w:fill="auto"/>
            <w:vAlign w:val="center"/>
            <w:hideMark/>
          </w:tcPr>
          <w:p w14:paraId="3E030AE9"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0,0</w:t>
            </w:r>
          </w:p>
        </w:tc>
        <w:tc>
          <w:tcPr>
            <w:tcW w:w="306" w:type="pct"/>
            <w:shd w:val="clear" w:color="auto" w:fill="auto"/>
            <w:vAlign w:val="center"/>
            <w:hideMark/>
          </w:tcPr>
          <w:p w14:paraId="15C661C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0,0</w:t>
            </w:r>
          </w:p>
        </w:tc>
        <w:tc>
          <w:tcPr>
            <w:tcW w:w="306" w:type="pct"/>
            <w:shd w:val="clear" w:color="auto" w:fill="auto"/>
            <w:vAlign w:val="center"/>
            <w:hideMark/>
          </w:tcPr>
          <w:p w14:paraId="76A15CD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0,0</w:t>
            </w:r>
          </w:p>
        </w:tc>
        <w:tc>
          <w:tcPr>
            <w:tcW w:w="306" w:type="pct"/>
            <w:shd w:val="clear" w:color="auto" w:fill="auto"/>
            <w:vAlign w:val="center"/>
            <w:hideMark/>
          </w:tcPr>
          <w:p w14:paraId="2774812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0,0</w:t>
            </w:r>
          </w:p>
        </w:tc>
        <w:tc>
          <w:tcPr>
            <w:tcW w:w="342" w:type="pct"/>
            <w:shd w:val="clear" w:color="auto" w:fill="auto"/>
            <w:vAlign w:val="center"/>
            <w:hideMark/>
          </w:tcPr>
          <w:p w14:paraId="3B8A5F66"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0,0</w:t>
            </w:r>
          </w:p>
        </w:tc>
        <w:tc>
          <w:tcPr>
            <w:tcW w:w="306" w:type="pct"/>
            <w:shd w:val="clear" w:color="auto" w:fill="auto"/>
            <w:vAlign w:val="center"/>
            <w:hideMark/>
          </w:tcPr>
          <w:p w14:paraId="467A9D6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0,0</w:t>
            </w:r>
          </w:p>
        </w:tc>
        <w:tc>
          <w:tcPr>
            <w:tcW w:w="306" w:type="pct"/>
            <w:shd w:val="clear" w:color="auto" w:fill="auto"/>
            <w:vAlign w:val="center"/>
            <w:hideMark/>
          </w:tcPr>
          <w:p w14:paraId="68F6427A"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0,0</w:t>
            </w:r>
          </w:p>
        </w:tc>
      </w:tr>
      <w:tr w:rsidR="00003CFD" w:rsidRPr="00D92026" w14:paraId="678D81C9" w14:textId="77777777" w:rsidTr="00003CFD">
        <w:trPr>
          <w:trHeight w:val="20"/>
        </w:trPr>
        <w:tc>
          <w:tcPr>
            <w:tcW w:w="931" w:type="pct"/>
            <w:shd w:val="clear" w:color="auto" w:fill="auto"/>
            <w:vAlign w:val="center"/>
            <w:hideMark/>
          </w:tcPr>
          <w:p w14:paraId="63C1E24A"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Расходы на топливо:</w:t>
            </w:r>
          </w:p>
        </w:tc>
        <w:tc>
          <w:tcPr>
            <w:tcW w:w="359" w:type="pct"/>
            <w:shd w:val="clear" w:color="auto" w:fill="auto"/>
            <w:vAlign w:val="center"/>
            <w:hideMark/>
          </w:tcPr>
          <w:p w14:paraId="20130BEC"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15BD2AD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26082,3</w:t>
            </w:r>
          </w:p>
        </w:tc>
        <w:tc>
          <w:tcPr>
            <w:tcW w:w="306" w:type="pct"/>
            <w:shd w:val="clear" w:color="auto" w:fill="auto"/>
            <w:vAlign w:val="center"/>
            <w:hideMark/>
          </w:tcPr>
          <w:p w14:paraId="15202B6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26414,1</w:t>
            </w:r>
          </w:p>
        </w:tc>
        <w:tc>
          <w:tcPr>
            <w:tcW w:w="306" w:type="pct"/>
            <w:shd w:val="clear" w:color="auto" w:fill="auto"/>
            <w:vAlign w:val="center"/>
            <w:hideMark/>
          </w:tcPr>
          <w:p w14:paraId="0E2CFC76"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27425,4</w:t>
            </w:r>
          </w:p>
        </w:tc>
        <w:tc>
          <w:tcPr>
            <w:tcW w:w="306" w:type="pct"/>
            <w:shd w:val="clear" w:color="auto" w:fill="auto"/>
            <w:vAlign w:val="center"/>
            <w:hideMark/>
          </w:tcPr>
          <w:p w14:paraId="6EDDF4A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28200,5</w:t>
            </w:r>
          </w:p>
        </w:tc>
        <w:tc>
          <w:tcPr>
            <w:tcW w:w="306" w:type="pct"/>
            <w:shd w:val="clear" w:color="auto" w:fill="auto"/>
            <w:vAlign w:val="center"/>
            <w:hideMark/>
          </w:tcPr>
          <w:p w14:paraId="53FEECC7"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31339,7</w:t>
            </w:r>
          </w:p>
        </w:tc>
        <w:tc>
          <w:tcPr>
            <w:tcW w:w="306" w:type="pct"/>
            <w:shd w:val="clear" w:color="auto" w:fill="auto"/>
            <w:vAlign w:val="center"/>
            <w:hideMark/>
          </w:tcPr>
          <w:p w14:paraId="75CE66E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32500,0</w:t>
            </w:r>
          </w:p>
        </w:tc>
        <w:tc>
          <w:tcPr>
            <w:tcW w:w="306" w:type="pct"/>
            <w:shd w:val="clear" w:color="auto" w:fill="auto"/>
            <w:vAlign w:val="center"/>
            <w:hideMark/>
          </w:tcPr>
          <w:p w14:paraId="0A4FB419"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34203,5</w:t>
            </w:r>
          </w:p>
        </w:tc>
        <w:tc>
          <w:tcPr>
            <w:tcW w:w="306" w:type="pct"/>
            <w:shd w:val="clear" w:color="auto" w:fill="auto"/>
            <w:vAlign w:val="center"/>
            <w:hideMark/>
          </w:tcPr>
          <w:p w14:paraId="2EBCCB7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35318,3</w:t>
            </w:r>
          </w:p>
        </w:tc>
        <w:tc>
          <w:tcPr>
            <w:tcW w:w="306" w:type="pct"/>
            <w:shd w:val="clear" w:color="auto" w:fill="auto"/>
            <w:vAlign w:val="center"/>
            <w:hideMark/>
          </w:tcPr>
          <w:p w14:paraId="1BD690C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36260,4</w:t>
            </w:r>
          </w:p>
        </w:tc>
        <w:tc>
          <w:tcPr>
            <w:tcW w:w="342" w:type="pct"/>
            <w:shd w:val="clear" w:color="auto" w:fill="auto"/>
            <w:vAlign w:val="center"/>
            <w:hideMark/>
          </w:tcPr>
          <w:p w14:paraId="117C5E56"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51333,5</w:t>
            </w:r>
          </w:p>
        </w:tc>
        <w:tc>
          <w:tcPr>
            <w:tcW w:w="306" w:type="pct"/>
            <w:shd w:val="clear" w:color="auto" w:fill="auto"/>
            <w:vAlign w:val="center"/>
            <w:hideMark/>
          </w:tcPr>
          <w:p w14:paraId="6B3BC66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52790,4</w:t>
            </w:r>
          </w:p>
        </w:tc>
        <w:tc>
          <w:tcPr>
            <w:tcW w:w="306" w:type="pct"/>
            <w:shd w:val="clear" w:color="auto" w:fill="auto"/>
            <w:vAlign w:val="center"/>
            <w:hideMark/>
          </w:tcPr>
          <w:p w14:paraId="6F367FD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54164,4</w:t>
            </w:r>
          </w:p>
        </w:tc>
      </w:tr>
      <w:tr w:rsidR="00003CFD" w:rsidRPr="00D92026" w14:paraId="5FFCAF7E" w14:textId="77777777" w:rsidTr="00003CFD">
        <w:trPr>
          <w:trHeight w:val="20"/>
        </w:trPr>
        <w:tc>
          <w:tcPr>
            <w:tcW w:w="931" w:type="pct"/>
            <w:shd w:val="clear" w:color="auto" w:fill="auto"/>
            <w:vAlign w:val="center"/>
            <w:hideMark/>
          </w:tcPr>
          <w:p w14:paraId="3AB8E345"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Покупная энергия всего, в том числе:</w:t>
            </w:r>
          </w:p>
        </w:tc>
        <w:tc>
          <w:tcPr>
            <w:tcW w:w="359" w:type="pct"/>
            <w:shd w:val="clear" w:color="auto" w:fill="auto"/>
            <w:vAlign w:val="center"/>
            <w:hideMark/>
          </w:tcPr>
          <w:p w14:paraId="61F3B371"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5D37ED09"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2900,8</w:t>
            </w:r>
          </w:p>
        </w:tc>
        <w:tc>
          <w:tcPr>
            <w:tcW w:w="306" w:type="pct"/>
            <w:shd w:val="clear" w:color="auto" w:fill="auto"/>
            <w:vAlign w:val="center"/>
            <w:hideMark/>
          </w:tcPr>
          <w:p w14:paraId="458D5D31"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3022,7</w:t>
            </w:r>
          </w:p>
        </w:tc>
        <w:tc>
          <w:tcPr>
            <w:tcW w:w="306" w:type="pct"/>
            <w:shd w:val="clear" w:color="auto" w:fill="auto"/>
            <w:vAlign w:val="center"/>
            <w:hideMark/>
          </w:tcPr>
          <w:p w14:paraId="5B3D025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3143,6</w:t>
            </w:r>
          </w:p>
        </w:tc>
        <w:tc>
          <w:tcPr>
            <w:tcW w:w="306" w:type="pct"/>
            <w:shd w:val="clear" w:color="auto" w:fill="auto"/>
            <w:vAlign w:val="center"/>
            <w:hideMark/>
          </w:tcPr>
          <w:p w14:paraId="4E9049E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3269,3</w:t>
            </w:r>
          </w:p>
        </w:tc>
        <w:tc>
          <w:tcPr>
            <w:tcW w:w="306" w:type="pct"/>
            <w:shd w:val="clear" w:color="auto" w:fill="auto"/>
            <w:vAlign w:val="center"/>
            <w:hideMark/>
          </w:tcPr>
          <w:p w14:paraId="1071066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3396,8</w:t>
            </w:r>
          </w:p>
        </w:tc>
        <w:tc>
          <w:tcPr>
            <w:tcW w:w="306" w:type="pct"/>
            <w:shd w:val="clear" w:color="auto" w:fill="auto"/>
            <w:vAlign w:val="center"/>
            <w:hideMark/>
          </w:tcPr>
          <w:p w14:paraId="5B0E85B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3529,3</w:t>
            </w:r>
          </w:p>
        </w:tc>
        <w:tc>
          <w:tcPr>
            <w:tcW w:w="306" w:type="pct"/>
            <w:shd w:val="clear" w:color="auto" w:fill="auto"/>
            <w:vAlign w:val="center"/>
            <w:hideMark/>
          </w:tcPr>
          <w:p w14:paraId="572B919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3670,5</w:t>
            </w:r>
          </w:p>
        </w:tc>
        <w:tc>
          <w:tcPr>
            <w:tcW w:w="306" w:type="pct"/>
            <w:shd w:val="clear" w:color="auto" w:fill="auto"/>
            <w:vAlign w:val="center"/>
            <w:hideMark/>
          </w:tcPr>
          <w:p w14:paraId="3D7D5A3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3817,3</w:t>
            </w:r>
          </w:p>
        </w:tc>
        <w:tc>
          <w:tcPr>
            <w:tcW w:w="306" w:type="pct"/>
            <w:shd w:val="clear" w:color="auto" w:fill="auto"/>
            <w:vAlign w:val="center"/>
            <w:hideMark/>
          </w:tcPr>
          <w:p w14:paraId="0CFA122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3966,2</w:t>
            </w:r>
          </w:p>
        </w:tc>
        <w:tc>
          <w:tcPr>
            <w:tcW w:w="342" w:type="pct"/>
            <w:shd w:val="clear" w:color="auto" w:fill="auto"/>
            <w:vAlign w:val="center"/>
            <w:hideMark/>
          </w:tcPr>
          <w:p w14:paraId="7097EBF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4120,8</w:t>
            </w:r>
          </w:p>
        </w:tc>
        <w:tc>
          <w:tcPr>
            <w:tcW w:w="306" w:type="pct"/>
            <w:shd w:val="clear" w:color="auto" w:fill="auto"/>
            <w:vAlign w:val="center"/>
            <w:hideMark/>
          </w:tcPr>
          <w:p w14:paraId="0F433ABF"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4281,5</w:t>
            </w:r>
          </w:p>
        </w:tc>
        <w:tc>
          <w:tcPr>
            <w:tcW w:w="306" w:type="pct"/>
            <w:shd w:val="clear" w:color="auto" w:fill="auto"/>
            <w:vAlign w:val="center"/>
            <w:hideMark/>
          </w:tcPr>
          <w:p w14:paraId="21315BE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4448,5</w:t>
            </w:r>
          </w:p>
        </w:tc>
      </w:tr>
      <w:tr w:rsidR="00003CFD" w:rsidRPr="00D92026" w14:paraId="2E834512" w14:textId="77777777" w:rsidTr="00003CFD">
        <w:trPr>
          <w:trHeight w:val="20"/>
        </w:trPr>
        <w:tc>
          <w:tcPr>
            <w:tcW w:w="931" w:type="pct"/>
            <w:shd w:val="clear" w:color="auto" w:fill="auto"/>
            <w:vAlign w:val="center"/>
            <w:hideMark/>
          </w:tcPr>
          <w:p w14:paraId="7BE56F21"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покупная электрическая энергия</w:t>
            </w:r>
          </w:p>
        </w:tc>
        <w:tc>
          <w:tcPr>
            <w:tcW w:w="359" w:type="pct"/>
            <w:shd w:val="clear" w:color="auto" w:fill="auto"/>
            <w:vAlign w:val="center"/>
            <w:hideMark/>
          </w:tcPr>
          <w:p w14:paraId="2BE53695"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136BB3B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2900,8</w:t>
            </w:r>
          </w:p>
        </w:tc>
        <w:tc>
          <w:tcPr>
            <w:tcW w:w="306" w:type="pct"/>
            <w:shd w:val="clear" w:color="auto" w:fill="auto"/>
            <w:vAlign w:val="center"/>
            <w:hideMark/>
          </w:tcPr>
          <w:p w14:paraId="25D964A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3022,7</w:t>
            </w:r>
          </w:p>
        </w:tc>
        <w:tc>
          <w:tcPr>
            <w:tcW w:w="306" w:type="pct"/>
            <w:shd w:val="clear" w:color="auto" w:fill="auto"/>
            <w:vAlign w:val="center"/>
            <w:hideMark/>
          </w:tcPr>
          <w:p w14:paraId="1FF7C60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3143,6</w:t>
            </w:r>
          </w:p>
        </w:tc>
        <w:tc>
          <w:tcPr>
            <w:tcW w:w="306" w:type="pct"/>
            <w:shd w:val="clear" w:color="auto" w:fill="auto"/>
            <w:vAlign w:val="center"/>
            <w:hideMark/>
          </w:tcPr>
          <w:p w14:paraId="7F7475B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3269,3</w:t>
            </w:r>
          </w:p>
        </w:tc>
        <w:tc>
          <w:tcPr>
            <w:tcW w:w="306" w:type="pct"/>
            <w:shd w:val="clear" w:color="auto" w:fill="auto"/>
            <w:vAlign w:val="center"/>
            <w:hideMark/>
          </w:tcPr>
          <w:p w14:paraId="31D6089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3396,8</w:t>
            </w:r>
          </w:p>
        </w:tc>
        <w:tc>
          <w:tcPr>
            <w:tcW w:w="306" w:type="pct"/>
            <w:shd w:val="clear" w:color="auto" w:fill="auto"/>
            <w:vAlign w:val="center"/>
            <w:hideMark/>
          </w:tcPr>
          <w:p w14:paraId="7B153BF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3529,3</w:t>
            </w:r>
          </w:p>
        </w:tc>
        <w:tc>
          <w:tcPr>
            <w:tcW w:w="306" w:type="pct"/>
            <w:shd w:val="clear" w:color="auto" w:fill="auto"/>
            <w:vAlign w:val="center"/>
            <w:hideMark/>
          </w:tcPr>
          <w:p w14:paraId="78AB214A"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3670,5</w:t>
            </w:r>
          </w:p>
        </w:tc>
        <w:tc>
          <w:tcPr>
            <w:tcW w:w="306" w:type="pct"/>
            <w:shd w:val="clear" w:color="auto" w:fill="auto"/>
            <w:vAlign w:val="center"/>
            <w:hideMark/>
          </w:tcPr>
          <w:p w14:paraId="5828FFB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3817,3</w:t>
            </w:r>
          </w:p>
        </w:tc>
        <w:tc>
          <w:tcPr>
            <w:tcW w:w="306" w:type="pct"/>
            <w:shd w:val="clear" w:color="auto" w:fill="auto"/>
            <w:vAlign w:val="center"/>
            <w:hideMark/>
          </w:tcPr>
          <w:p w14:paraId="37E684E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3966,2</w:t>
            </w:r>
          </w:p>
        </w:tc>
        <w:tc>
          <w:tcPr>
            <w:tcW w:w="342" w:type="pct"/>
            <w:shd w:val="clear" w:color="auto" w:fill="auto"/>
            <w:vAlign w:val="center"/>
            <w:hideMark/>
          </w:tcPr>
          <w:p w14:paraId="2185EDC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4120,8</w:t>
            </w:r>
          </w:p>
        </w:tc>
        <w:tc>
          <w:tcPr>
            <w:tcW w:w="306" w:type="pct"/>
            <w:shd w:val="clear" w:color="auto" w:fill="auto"/>
            <w:vAlign w:val="center"/>
            <w:hideMark/>
          </w:tcPr>
          <w:p w14:paraId="29FF02C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4281,5</w:t>
            </w:r>
          </w:p>
        </w:tc>
        <w:tc>
          <w:tcPr>
            <w:tcW w:w="306" w:type="pct"/>
            <w:shd w:val="clear" w:color="auto" w:fill="auto"/>
            <w:vAlign w:val="center"/>
            <w:hideMark/>
          </w:tcPr>
          <w:p w14:paraId="371A0A7F"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4448,5</w:t>
            </w:r>
          </w:p>
        </w:tc>
      </w:tr>
      <w:tr w:rsidR="00003CFD" w:rsidRPr="00D92026" w14:paraId="7CDFFF47" w14:textId="77777777" w:rsidTr="00003CFD">
        <w:trPr>
          <w:trHeight w:val="20"/>
        </w:trPr>
        <w:tc>
          <w:tcPr>
            <w:tcW w:w="931" w:type="pct"/>
            <w:shd w:val="clear" w:color="auto" w:fill="auto"/>
            <w:vAlign w:val="center"/>
            <w:hideMark/>
          </w:tcPr>
          <w:p w14:paraId="7CFD9DF9"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Расходы на холодную воду</w:t>
            </w:r>
          </w:p>
        </w:tc>
        <w:tc>
          <w:tcPr>
            <w:tcW w:w="359" w:type="pct"/>
            <w:shd w:val="clear" w:color="auto" w:fill="auto"/>
            <w:vAlign w:val="center"/>
            <w:hideMark/>
          </w:tcPr>
          <w:p w14:paraId="28A262E1"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78B80A4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1698,0</w:t>
            </w:r>
          </w:p>
        </w:tc>
        <w:tc>
          <w:tcPr>
            <w:tcW w:w="306" w:type="pct"/>
            <w:shd w:val="clear" w:color="auto" w:fill="auto"/>
            <w:vAlign w:val="center"/>
            <w:hideMark/>
          </w:tcPr>
          <w:p w14:paraId="477057D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1759,1</w:t>
            </w:r>
          </w:p>
        </w:tc>
        <w:tc>
          <w:tcPr>
            <w:tcW w:w="306" w:type="pct"/>
            <w:shd w:val="clear" w:color="auto" w:fill="auto"/>
            <w:vAlign w:val="center"/>
            <w:hideMark/>
          </w:tcPr>
          <w:p w14:paraId="3BE760C6"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1822,5</w:t>
            </w:r>
          </w:p>
        </w:tc>
        <w:tc>
          <w:tcPr>
            <w:tcW w:w="306" w:type="pct"/>
            <w:shd w:val="clear" w:color="auto" w:fill="auto"/>
            <w:vAlign w:val="center"/>
            <w:hideMark/>
          </w:tcPr>
          <w:p w14:paraId="36785B3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1899,0</w:t>
            </w:r>
          </w:p>
        </w:tc>
        <w:tc>
          <w:tcPr>
            <w:tcW w:w="306" w:type="pct"/>
            <w:shd w:val="clear" w:color="auto" w:fill="auto"/>
            <w:vAlign w:val="center"/>
            <w:hideMark/>
          </w:tcPr>
          <w:p w14:paraId="424FBA79"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1982,6</w:t>
            </w:r>
          </w:p>
        </w:tc>
        <w:tc>
          <w:tcPr>
            <w:tcW w:w="306" w:type="pct"/>
            <w:shd w:val="clear" w:color="auto" w:fill="auto"/>
            <w:vAlign w:val="center"/>
            <w:hideMark/>
          </w:tcPr>
          <w:p w14:paraId="07B192F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2071,8</w:t>
            </w:r>
          </w:p>
        </w:tc>
        <w:tc>
          <w:tcPr>
            <w:tcW w:w="306" w:type="pct"/>
            <w:shd w:val="clear" w:color="auto" w:fill="auto"/>
            <w:vAlign w:val="center"/>
            <w:hideMark/>
          </w:tcPr>
          <w:p w14:paraId="425FF3D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2160,9</w:t>
            </w:r>
          </w:p>
        </w:tc>
        <w:tc>
          <w:tcPr>
            <w:tcW w:w="306" w:type="pct"/>
            <w:shd w:val="clear" w:color="auto" w:fill="auto"/>
            <w:vAlign w:val="center"/>
            <w:hideMark/>
          </w:tcPr>
          <w:p w14:paraId="761B088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2251,6</w:t>
            </w:r>
          </w:p>
        </w:tc>
        <w:tc>
          <w:tcPr>
            <w:tcW w:w="306" w:type="pct"/>
            <w:shd w:val="clear" w:color="auto" w:fill="auto"/>
            <w:vAlign w:val="center"/>
            <w:hideMark/>
          </w:tcPr>
          <w:p w14:paraId="0621FE9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2348,4</w:t>
            </w:r>
          </w:p>
        </w:tc>
        <w:tc>
          <w:tcPr>
            <w:tcW w:w="342" w:type="pct"/>
            <w:shd w:val="clear" w:color="auto" w:fill="auto"/>
            <w:vAlign w:val="center"/>
            <w:hideMark/>
          </w:tcPr>
          <w:p w14:paraId="613032C7"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2449,4</w:t>
            </w:r>
          </w:p>
        </w:tc>
        <w:tc>
          <w:tcPr>
            <w:tcW w:w="306" w:type="pct"/>
            <w:shd w:val="clear" w:color="auto" w:fill="auto"/>
            <w:vAlign w:val="center"/>
            <w:hideMark/>
          </w:tcPr>
          <w:p w14:paraId="1118F34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2554,7</w:t>
            </w:r>
          </w:p>
        </w:tc>
        <w:tc>
          <w:tcPr>
            <w:tcW w:w="306" w:type="pct"/>
            <w:shd w:val="clear" w:color="auto" w:fill="auto"/>
            <w:vAlign w:val="center"/>
            <w:hideMark/>
          </w:tcPr>
          <w:p w14:paraId="0539D5B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2664,6</w:t>
            </w:r>
          </w:p>
        </w:tc>
      </w:tr>
      <w:tr w:rsidR="00003CFD" w:rsidRPr="00D92026" w14:paraId="734E62CF" w14:textId="77777777" w:rsidTr="00003CFD">
        <w:trPr>
          <w:trHeight w:val="20"/>
        </w:trPr>
        <w:tc>
          <w:tcPr>
            <w:tcW w:w="931" w:type="pct"/>
            <w:shd w:val="clear" w:color="auto" w:fill="auto"/>
            <w:vAlign w:val="center"/>
            <w:hideMark/>
          </w:tcPr>
          <w:p w14:paraId="38514F2A"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Затраты на оплату труда</w:t>
            </w:r>
          </w:p>
        </w:tc>
        <w:tc>
          <w:tcPr>
            <w:tcW w:w="359" w:type="pct"/>
            <w:shd w:val="clear" w:color="auto" w:fill="auto"/>
            <w:vAlign w:val="center"/>
            <w:hideMark/>
          </w:tcPr>
          <w:p w14:paraId="2256C837"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764BA42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8039,6</w:t>
            </w:r>
          </w:p>
        </w:tc>
        <w:tc>
          <w:tcPr>
            <w:tcW w:w="306" w:type="pct"/>
            <w:shd w:val="clear" w:color="auto" w:fill="auto"/>
            <w:vAlign w:val="center"/>
            <w:hideMark/>
          </w:tcPr>
          <w:p w14:paraId="4EE5FCA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8312,9</w:t>
            </w:r>
          </w:p>
        </w:tc>
        <w:tc>
          <w:tcPr>
            <w:tcW w:w="306" w:type="pct"/>
            <w:shd w:val="clear" w:color="auto" w:fill="auto"/>
            <w:vAlign w:val="center"/>
            <w:hideMark/>
          </w:tcPr>
          <w:p w14:paraId="681B912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8645,5</w:t>
            </w:r>
          </w:p>
        </w:tc>
        <w:tc>
          <w:tcPr>
            <w:tcW w:w="306" w:type="pct"/>
            <w:shd w:val="clear" w:color="auto" w:fill="auto"/>
            <w:vAlign w:val="center"/>
            <w:hideMark/>
          </w:tcPr>
          <w:p w14:paraId="049D4FC1"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8991,3</w:t>
            </w:r>
          </w:p>
        </w:tc>
        <w:tc>
          <w:tcPr>
            <w:tcW w:w="306" w:type="pct"/>
            <w:shd w:val="clear" w:color="auto" w:fill="auto"/>
            <w:vAlign w:val="center"/>
            <w:hideMark/>
          </w:tcPr>
          <w:p w14:paraId="220961E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9350,9</w:t>
            </w:r>
          </w:p>
        </w:tc>
        <w:tc>
          <w:tcPr>
            <w:tcW w:w="306" w:type="pct"/>
            <w:shd w:val="clear" w:color="auto" w:fill="auto"/>
            <w:vAlign w:val="center"/>
            <w:hideMark/>
          </w:tcPr>
          <w:p w14:paraId="5CFCA22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9725,0</w:t>
            </w:r>
          </w:p>
        </w:tc>
        <w:tc>
          <w:tcPr>
            <w:tcW w:w="306" w:type="pct"/>
            <w:shd w:val="clear" w:color="auto" w:fill="auto"/>
            <w:vAlign w:val="center"/>
            <w:hideMark/>
          </w:tcPr>
          <w:p w14:paraId="62E5422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10114,0</w:t>
            </w:r>
          </w:p>
        </w:tc>
        <w:tc>
          <w:tcPr>
            <w:tcW w:w="306" w:type="pct"/>
            <w:shd w:val="clear" w:color="auto" w:fill="auto"/>
            <w:vAlign w:val="center"/>
            <w:hideMark/>
          </w:tcPr>
          <w:p w14:paraId="1026B9E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10518,5</w:t>
            </w:r>
          </w:p>
        </w:tc>
        <w:tc>
          <w:tcPr>
            <w:tcW w:w="306" w:type="pct"/>
            <w:shd w:val="clear" w:color="auto" w:fill="auto"/>
            <w:vAlign w:val="center"/>
            <w:hideMark/>
          </w:tcPr>
          <w:p w14:paraId="38B71C4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10939,3</w:t>
            </w:r>
          </w:p>
        </w:tc>
        <w:tc>
          <w:tcPr>
            <w:tcW w:w="342" w:type="pct"/>
            <w:shd w:val="clear" w:color="auto" w:fill="auto"/>
            <w:vAlign w:val="center"/>
            <w:hideMark/>
          </w:tcPr>
          <w:p w14:paraId="63C39FB6"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11376,8</w:t>
            </w:r>
          </w:p>
        </w:tc>
        <w:tc>
          <w:tcPr>
            <w:tcW w:w="306" w:type="pct"/>
            <w:shd w:val="clear" w:color="auto" w:fill="auto"/>
            <w:vAlign w:val="center"/>
            <w:hideMark/>
          </w:tcPr>
          <w:p w14:paraId="62D2E88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11831,9</w:t>
            </w:r>
          </w:p>
        </w:tc>
        <w:tc>
          <w:tcPr>
            <w:tcW w:w="306" w:type="pct"/>
            <w:shd w:val="clear" w:color="auto" w:fill="auto"/>
            <w:vAlign w:val="center"/>
            <w:hideMark/>
          </w:tcPr>
          <w:p w14:paraId="502E591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12305,2</w:t>
            </w:r>
          </w:p>
        </w:tc>
      </w:tr>
      <w:tr w:rsidR="00003CFD" w:rsidRPr="00D92026" w14:paraId="703EA38C" w14:textId="77777777" w:rsidTr="00003CFD">
        <w:trPr>
          <w:trHeight w:val="20"/>
        </w:trPr>
        <w:tc>
          <w:tcPr>
            <w:tcW w:w="931" w:type="pct"/>
            <w:shd w:val="clear" w:color="auto" w:fill="auto"/>
            <w:vAlign w:val="center"/>
            <w:hideMark/>
          </w:tcPr>
          <w:p w14:paraId="2131A58C"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Отчисления на социальные нужды</w:t>
            </w:r>
          </w:p>
        </w:tc>
        <w:tc>
          <w:tcPr>
            <w:tcW w:w="359" w:type="pct"/>
            <w:shd w:val="clear" w:color="auto" w:fill="auto"/>
            <w:vAlign w:val="center"/>
            <w:hideMark/>
          </w:tcPr>
          <w:p w14:paraId="08A8B990"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4BE38AA6"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2373,5</w:t>
            </w:r>
          </w:p>
        </w:tc>
        <w:tc>
          <w:tcPr>
            <w:tcW w:w="306" w:type="pct"/>
            <w:shd w:val="clear" w:color="auto" w:fill="auto"/>
            <w:vAlign w:val="center"/>
            <w:hideMark/>
          </w:tcPr>
          <w:p w14:paraId="734AEB2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2459,0</w:t>
            </w:r>
          </w:p>
        </w:tc>
        <w:tc>
          <w:tcPr>
            <w:tcW w:w="306" w:type="pct"/>
            <w:shd w:val="clear" w:color="auto" w:fill="auto"/>
            <w:vAlign w:val="center"/>
            <w:hideMark/>
          </w:tcPr>
          <w:p w14:paraId="1C2B2F4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2547,5</w:t>
            </w:r>
          </w:p>
        </w:tc>
        <w:tc>
          <w:tcPr>
            <w:tcW w:w="306" w:type="pct"/>
            <w:shd w:val="clear" w:color="auto" w:fill="auto"/>
            <w:vAlign w:val="center"/>
            <w:hideMark/>
          </w:tcPr>
          <w:p w14:paraId="3FC0713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2654,5</w:t>
            </w:r>
          </w:p>
        </w:tc>
        <w:tc>
          <w:tcPr>
            <w:tcW w:w="306" w:type="pct"/>
            <w:shd w:val="clear" w:color="auto" w:fill="auto"/>
            <w:vAlign w:val="center"/>
            <w:hideMark/>
          </w:tcPr>
          <w:p w14:paraId="54C3D89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2771,3</w:t>
            </w:r>
          </w:p>
        </w:tc>
        <w:tc>
          <w:tcPr>
            <w:tcW w:w="306" w:type="pct"/>
            <w:shd w:val="clear" w:color="auto" w:fill="auto"/>
            <w:vAlign w:val="center"/>
            <w:hideMark/>
          </w:tcPr>
          <w:p w14:paraId="785A017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2896,0</w:t>
            </w:r>
          </w:p>
        </w:tc>
        <w:tc>
          <w:tcPr>
            <w:tcW w:w="306" w:type="pct"/>
            <w:shd w:val="clear" w:color="auto" w:fill="auto"/>
            <w:vAlign w:val="center"/>
            <w:hideMark/>
          </w:tcPr>
          <w:p w14:paraId="2FF7D4F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3020,5</w:t>
            </w:r>
          </w:p>
        </w:tc>
        <w:tc>
          <w:tcPr>
            <w:tcW w:w="306" w:type="pct"/>
            <w:shd w:val="clear" w:color="auto" w:fill="auto"/>
            <w:vAlign w:val="center"/>
            <w:hideMark/>
          </w:tcPr>
          <w:p w14:paraId="51B1657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3147,4</w:t>
            </w:r>
          </w:p>
        </w:tc>
        <w:tc>
          <w:tcPr>
            <w:tcW w:w="306" w:type="pct"/>
            <w:shd w:val="clear" w:color="auto" w:fill="auto"/>
            <w:vAlign w:val="center"/>
            <w:hideMark/>
          </w:tcPr>
          <w:p w14:paraId="1D8F45E1"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3282,7</w:t>
            </w:r>
          </w:p>
        </w:tc>
        <w:tc>
          <w:tcPr>
            <w:tcW w:w="342" w:type="pct"/>
            <w:shd w:val="clear" w:color="auto" w:fill="auto"/>
            <w:vAlign w:val="center"/>
            <w:hideMark/>
          </w:tcPr>
          <w:p w14:paraId="1C78779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3423,8</w:t>
            </w:r>
          </w:p>
        </w:tc>
        <w:tc>
          <w:tcPr>
            <w:tcW w:w="306" w:type="pct"/>
            <w:shd w:val="clear" w:color="auto" w:fill="auto"/>
            <w:vAlign w:val="center"/>
            <w:hideMark/>
          </w:tcPr>
          <w:p w14:paraId="548FE3A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3571,1</w:t>
            </w:r>
          </w:p>
        </w:tc>
        <w:tc>
          <w:tcPr>
            <w:tcW w:w="306" w:type="pct"/>
            <w:shd w:val="clear" w:color="auto" w:fill="auto"/>
            <w:vAlign w:val="center"/>
            <w:hideMark/>
          </w:tcPr>
          <w:p w14:paraId="2F1E09D6"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3724,6</w:t>
            </w:r>
          </w:p>
        </w:tc>
      </w:tr>
      <w:tr w:rsidR="00003CFD" w:rsidRPr="00D92026" w14:paraId="39833931" w14:textId="77777777" w:rsidTr="00003CFD">
        <w:trPr>
          <w:trHeight w:val="20"/>
        </w:trPr>
        <w:tc>
          <w:tcPr>
            <w:tcW w:w="931" w:type="pct"/>
            <w:shd w:val="clear" w:color="auto" w:fill="auto"/>
            <w:vAlign w:val="center"/>
            <w:hideMark/>
          </w:tcPr>
          <w:p w14:paraId="2E151E0F"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Амортизация основных средств</w:t>
            </w:r>
          </w:p>
        </w:tc>
        <w:tc>
          <w:tcPr>
            <w:tcW w:w="359" w:type="pct"/>
            <w:shd w:val="clear" w:color="auto" w:fill="auto"/>
            <w:vAlign w:val="center"/>
            <w:hideMark/>
          </w:tcPr>
          <w:p w14:paraId="7B2EE403"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50EE3AA1"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19,3</w:t>
            </w:r>
          </w:p>
        </w:tc>
        <w:tc>
          <w:tcPr>
            <w:tcW w:w="306" w:type="pct"/>
            <w:shd w:val="clear" w:color="auto" w:fill="auto"/>
            <w:vAlign w:val="center"/>
            <w:hideMark/>
          </w:tcPr>
          <w:p w14:paraId="5E4C0FE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19,3</w:t>
            </w:r>
          </w:p>
        </w:tc>
        <w:tc>
          <w:tcPr>
            <w:tcW w:w="306" w:type="pct"/>
            <w:shd w:val="clear" w:color="auto" w:fill="auto"/>
            <w:vAlign w:val="center"/>
            <w:hideMark/>
          </w:tcPr>
          <w:p w14:paraId="270BBDF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19,3</w:t>
            </w:r>
          </w:p>
        </w:tc>
        <w:tc>
          <w:tcPr>
            <w:tcW w:w="306" w:type="pct"/>
            <w:shd w:val="clear" w:color="auto" w:fill="auto"/>
            <w:vAlign w:val="center"/>
            <w:hideMark/>
          </w:tcPr>
          <w:p w14:paraId="0884199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19,3</w:t>
            </w:r>
          </w:p>
        </w:tc>
        <w:tc>
          <w:tcPr>
            <w:tcW w:w="306" w:type="pct"/>
            <w:shd w:val="clear" w:color="auto" w:fill="auto"/>
            <w:vAlign w:val="center"/>
            <w:hideMark/>
          </w:tcPr>
          <w:p w14:paraId="4ED622F9"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19,3</w:t>
            </w:r>
          </w:p>
        </w:tc>
        <w:tc>
          <w:tcPr>
            <w:tcW w:w="306" w:type="pct"/>
            <w:shd w:val="clear" w:color="auto" w:fill="auto"/>
            <w:vAlign w:val="center"/>
            <w:hideMark/>
          </w:tcPr>
          <w:p w14:paraId="08088CF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19,3</w:t>
            </w:r>
          </w:p>
        </w:tc>
        <w:tc>
          <w:tcPr>
            <w:tcW w:w="306" w:type="pct"/>
            <w:shd w:val="clear" w:color="auto" w:fill="auto"/>
            <w:vAlign w:val="center"/>
            <w:hideMark/>
          </w:tcPr>
          <w:p w14:paraId="4B159A47"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19,3</w:t>
            </w:r>
          </w:p>
        </w:tc>
        <w:tc>
          <w:tcPr>
            <w:tcW w:w="306" w:type="pct"/>
            <w:shd w:val="clear" w:color="auto" w:fill="auto"/>
            <w:vAlign w:val="center"/>
            <w:hideMark/>
          </w:tcPr>
          <w:p w14:paraId="16CC83D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19,3</w:t>
            </w:r>
          </w:p>
        </w:tc>
        <w:tc>
          <w:tcPr>
            <w:tcW w:w="306" w:type="pct"/>
            <w:shd w:val="clear" w:color="auto" w:fill="auto"/>
            <w:vAlign w:val="center"/>
            <w:hideMark/>
          </w:tcPr>
          <w:p w14:paraId="3EEB889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19,3</w:t>
            </w:r>
          </w:p>
        </w:tc>
        <w:tc>
          <w:tcPr>
            <w:tcW w:w="342" w:type="pct"/>
            <w:shd w:val="clear" w:color="auto" w:fill="auto"/>
            <w:vAlign w:val="center"/>
            <w:hideMark/>
          </w:tcPr>
          <w:p w14:paraId="6CE47B8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19,3</w:t>
            </w:r>
          </w:p>
        </w:tc>
        <w:tc>
          <w:tcPr>
            <w:tcW w:w="306" w:type="pct"/>
            <w:shd w:val="clear" w:color="auto" w:fill="auto"/>
            <w:vAlign w:val="center"/>
            <w:hideMark/>
          </w:tcPr>
          <w:p w14:paraId="1464908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19,3</w:t>
            </w:r>
          </w:p>
        </w:tc>
        <w:tc>
          <w:tcPr>
            <w:tcW w:w="306" w:type="pct"/>
            <w:shd w:val="clear" w:color="auto" w:fill="auto"/>
            <w:vAlign w:val="center"/>
            <w:hideMark/>
          </w:tcPr>
          <w:p w14:paraId="7108C5B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19,3</w:t>
            </w:r>
          </w:p>
        </w:tc>
      </w:tr>
      <w:tr w:rsidR="00003CFD" w:rsidRPr="00D92026" w14:paraId="464D3B1D" w14:textId="77777777" w:rsidTr="00003CFD">
        <w:trPr>
          <w:trHeight w:val="20"/>
        </w:trPr>
        <w:tc>
          <w:tcPr>
            <w:tcW w:w="931" w:type="pct"/>
            <w:shd w:val="clear" w:color="auto" w:fill="auto"/>
            <w:vAlign w:val="center"/>
            <w:hideMark/>
          </w:tcPr>
          <w:p w14:paraId="7A35D674"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Прочие затраты, в том числе:</w:t>
            </w:r>
          </w:p>
        </w:tc>
        <w:tc>
          <w:tcPr>
            <w:tcW w:w="359" w:type="pct"/>
            <w:shd w:val="clear" w:color="auto" w:fill="auto"/>
            <w:vAlign w:val="center"/>
            <w:hideMark/>
          </w:tcPr>
          <w:p w14:paraId="7E710F2E"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52605F6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291,5</w:t>
            </w:r>
          </w:p>
        </w:tc>
        <w:tc>
          <w:tcPr>
            <w:tcW w:w="306" w:type="pct"/>
            <w:shd w:val="clear" w:color="auto" w:fill="auto"/>
            <w:vAlign w:val="center"/>
            <w:hideMark/>
          </w:tcPr>
          <w:p w14:paraId="5638F0D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302,0</w:t>
            </w:r>
          </w:p>
        </w:tc>
        <w:tc>
          <w:tcPr>
            <w:tcW w:w="306" w:type="pct"/>
            <w:shd w:val="clear" w:color="auto" w:fill="auto"/>
            <w:vAlign w:val="center"/>
            <w:hideMark/>
          </w:tcPr>
          <w:p w14:paraId="617B9289"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312,9</w:t>
            </w:r>
          </w:p>
        </w:tc>
        <w:tc>
          <w:tcPr>
            <w:tcW w:w="306" w:type="pct"/>
            <w:shd w:val="clear" w:color="auto" w:fill="auto"/>
            <w:vAlign w:val="center"/>
            <w:hideMark/>
          </w:tcPr>
          <w:p w14:paraId="5CB18156"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326,0</w:t>
            </w:r>
          </w:p>
        </w:tc>
        <w:tc>
          <w:tcPr>
            <w:tcW w:w="306" w:type="pct"/>
            <w:shd w:val="clear" w:color="auto" w:fill="auto"/>
            <w:vAlign w:val="center"/>
            <w:hideMark/>
          </w:tcPr>
          <w:p w14:paraId="20BBABD7"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340,3</w:t>
            </w:r>
          </w:p>
        </w:tc>
        <w:tc>
          <w:tcPr>
            <w:tcW w:w="306" w:type="pct"/>
            <w:shd w:val="clear" w:color="auto" w:fill="auto"/>
            <w:vAlign w:val="center"/>
            <w:hideMark/>
          </w:tcPr>
          <w:p w14:paraId="5ABC2AA6"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355,7</w:t>
            </w:r>
          </w:p>
        </w:tc>
        <w:tc>
          <w:tcPr>
            <w:tcW w:w="306" w:type="pct"/>
            <w:shd w:val="clear" w:color="auto" w:fill="auto"/>
            <w:vAlign w:val="center"/>
            <w:hideMark/>
          </w:tcPr>
          <w:p w14:paraId="7FBD107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371,0</w:t>
            </w:r>
          </w:p>
        </w:tc>
        <w:tc>
          <w:tcPr>
            <w:tcW w:w="306" w:type="pct"/>
            <w:shd w:val="clear" w:color="auto" w:fill="auto"/>
            <w:vAlign w:val="center"/>
            <w:hideMark/>
          </w:tcPr>
          <w:p w14:paraId="132CE61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386,5</w:t>
            </w:r>
          </w:p>
        </w:tc>
        <w:tc>
          <w:tcPr>
            <w:tcW w:w="306" w:type="pct"/>
            <w:shd w:val="clear" w:color="auto" w:fill="auto"/>
            <w:vAlign w:val="center"/>
            <w:hideMark/>
          </w:tcPr>
          <w:p w14:paraId="3C82EF5F"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403,2</w:t>
            </w:r>
          </w:p>
        </w:tc>
        <w:tc>
          <w:tcPr>
            <w:tcW w:w="342" w:type="pct"/>
            <w:shd w:val="clear" w:color="auto" w:fill="auto"/>
            <w:vAlign w:val="center"/>
            <w:hideMark/>
          </w:tcPr>
          <w:p w14:paraId="0625D726"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420,5</w:t>
            </w:r>
          </w:p>
        </w:tc>
        <w:tc>
          <w:tcPr>
            <w:tcW w:w="306" w:type="pct"/>
            <w:shd w:val="clear" w:color="auto" w:fill="auto"/>
            <w:vAlign w:val="center"/>
            <w:hideMark/>
          </w:tcPr>
          <w:p w14:paraId="74BB72CA"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438,6</w:t>
            </w:r>
          </w:p>
        </w:tc>
        <w:tc>
          <w:tcPr>
            <w:tcW w:w="306" w:type="pct"/>
            <w:shd w:val="clear" w:color="auto" w:fill="auto"/>
            <w:vAlign w:val="center"/>
            <w:hideMark/>
          </w:tcPr>
          <w:p w14:paraId="562FB31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457,4</w:t>
            </w:r>
          </w:p>
        </w:tc>
      </w:tr>
      <w:tr w:rsidR="00003CFD" w:rsidRPr="00D92026" w14:paraId="34EE0503" w14:textId="77777777" w:rsidTr="00003CFD">
        <w:trPr>
          <w:trHeight w:val="20"/>
        </w:trPr>
        <w:tc>
          <w:tcPr>
            <w:tcW w:w="931" w:type="pct"/>
            <w:shd w:val="clear" w:color="auto" w:fill="auto"/>
            <w:vAlign w:val="center"/>
            <w:hideMark/>
          </w:tcPr>
          <w:p w14:paraId="1BE1A0ED"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Прочие затраты без учета инвестиционной составляющей</w:t>
            </w:r>
          </w:p>
        </w:tc>
        <w:tc>
          <w:tcPr>
            <w:tcW w:w="359" w:type="pct"/>
            <w:shd w:val="clear" w:color="auto" w:fill="auto"/>
            <w:vAlign w:val="center"/>
            <w:hideMark/>
          </w:tcPr>
          <w:p w14:paraId="39E77253"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7F19A5E7"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291,5</w:t>
            </w:r>
          </w:p>
        </w:tc>
        <w:tc>
          <w:tcPr>
            <w:tcW w:w="306" w:type="pct"/>
            <w:shd w:val="clear" w:color="auto" w:fill="auto"/>
            <w:vAlign w:val="center"/>
            <w:hideMark/>
          </w:tcPr>
          <w:p w14:paraId="15FE8143"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302,0</w:t>
            </w:r>
          </w:p>
        </w:tc>
        <w:tc>
          <w:tcPr>
            <w:tcW w:w="306" w:type="pct"/>
            <w:shd w:val="clear" w:color="auto" w:fill="auto"/>
            <w:vAlign w:val="center"/>
            <w:hideMark/>
          </w:tcPr>
          <w:p w14:paraId="5FB1A20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312,9</w:t>
            </w:r>
          </w:p>
        </w:tc>
        <w:tc>
          <w:tcPr>
            <w:tcW w:w="306" w:type="pct"/>
            <w:shd w:val="clear" w:color="auto" w:fill="auto"/>
            <w:vAlign w:val="center"/>
            <w:hideMark/>
          </w:tcPr>
          <w:p w14:paraId="3CA1092F"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326,0</w:t>
            </w:r>
          </w:p>
        </w:tc>
        <w:tc>
          <w:tcPr>
            <w:tcW w:w="306" w:type="pct"/>
            <w:shd w:val="clear" w:color="auto" w:fill="auto"/>
            <w:vAlign w:val="center"/>
            <w:hideMark/>
          </w:tcPr>
          <w:p w14:paraId="08EA1D7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340,3</w:t>
            </w:r>
          </w:p>
        </w:tc>
        <w:tc>
          <w:tcPr>
            <w:tcW w:w="306" w:type="pct"/>
            <w:shd w:val="clear" w:color="auto" w:fill="auto"/>
            <w:vAlign w:val="center"/>
            <w:hideMark/>
          </w:tcPr>
          <w:p w14:paraId="18799D27"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355,7</w:t>
            </w:r>
          </w:p>
        </w:tc>
        <w:tc>
          <w:tcPr>
            <w:tcW w:w="306" w:type="pct"/>
            <w:shd w:val="clear" w:color="auto" w:fill="auto"/>
            <w:vAlign w:val="center"/>
            <w:hideMark/>
          </w:tcPr>
          <w:p w14:paraId="0C8E8DC1"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371,0</w:t>
            </w:r>
          </w:p>
        </w:tc>
        <w:tc>
          <w:tcPr>
            <w:tcW w:w="306" w:type="pct"/>
            <w:shd w:val="clear" w:color="auto" w:fill="auto"/>
            <w:vAlign w:val="center"/>
            <w:hideMark/>
          </w:tcPr>
          <w:p w14:paraId="53E0DB83"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386,5</w:t>
            </w:r>
          </w:p>
        </w:tc>
        <w:tc>
          <w:tcPr>
            <w:tcW w:w="306" w:type="pct"/>
            <w:shd w:val="clear" w:color="auto" w:fill="auto"/>
            <w:vAlign w:val="center"/>
            <w:hideMark/>
          </w:tcPr>
          <w:p w14:paraId="7452057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403,2</w:t>
            </w:r>
          </w:p>
        </w:tc>
        <w:tc>
          <w:tcPr>
            <w:tcW w:w="342" w:type="pct"/>
            <w:shd w:val="clear" w:color="auto" w:fill="auto"/>
            <w:vAlign w:val="center"/>
            <w:hideMark/>
          </w:tcPr>
          <w:p w14:paraId="09A9382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420,5</w:t>
            </w:r>
          </w:p>
        </w:tc>
        <w:tc>
          <w:tcPr>
            <w:tcW w:w="306" w:type="pct"/>
            <w:shd w:val="clear" w:color="auto" w:fill="auto"/>
            <w:vAlign w:val="center"/>
            <w:hideMark/>
          </w:tcPr>
          <w:p w14:paraId="3BDCA67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438,6</w:t>
            </w:r>
          </w:p>
        </w:tc>
        <w:tc>
          <w:tcPr>
            <w:tcW w:w="306" w:type="pct"/>
            <w:shd w:val="clear" w:color="auto" w:fill="auto"/>
            <w:vAlign w:val="center"/>
            <w:hideMark/>
          </w:tcPr>
          <w:p w14:paraId="1AEAB25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457,4</w:t>
            </w:r>
          </w:p>
        </w:tc>
      </w:tr>
      <w:tr w:rsidR="00003CFD" w:rsidRPr="00D92026" w14:paraId="0A0630B3" w14:textId="77777777" w:rsidTr="00003CFD">
        <w:trPr>
          <w:trHeight w:val="20"/>
        </w:trPr>
        <w:tc>
          <w:tcPr>
            <w:tcW w:w="931" w:type="pct"/>
            <w:shd w:val="clear" w:color="auto" w:fill="auto"/>
            <w:vAlign w:val="center"/>
            <w:hideMark/>
          </w:tcPr>
          <w:p w14:paraId="2A43098D"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Прибыль всего:</w:t>
            </w:r>
          </w:p>
        </w:tc>
        <w:tc>
          <w:tcPr>
            <w:tcW w:w="359" w:type="pct"/>
            <w:shd w:val="clear" w:color="auto" w:fill="auto"/>
            <w:vAlign w:val="center"/>
            <w:hideMark/>
          </w:tcPr>
          <w:p w14:paraId="68D2284F"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6161407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2658,6</w:t>
            </w:r>
          </w:p>
        </w:tc>
        <w:tc>
          <w:tcPr>
            <w:tcW w:w="306" w:type="pct"/>
            <w:shd w:val="clear" w:color="auto" w:fill="auto"/>
            <w:vAlign w:val="center"/>
            <w:hideMark/>
          </w:tcPr>
          <w:p w14:paraId="6AF38A1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2658,6</w:t>
            </w:r>
          </w:p>
        </w:tc>
        <w:tc>
          <w:tcPr>
            <w:tcW w:w="306" w:type="pct"/>
            <w:shd w:val="clear" w:color="auto" w:fill="auto"/>
            <w:vAlign w:val="center"/>
            <w:hideMark/>
          </w:tcPr>
          <w:p w14:paraId="1C05ABA3"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2760,6</w:t>
            </w:r>
          </w:p>
        </w:tc>
        <w:tc>
          <w:tcPr>
            <w:tcW w:w="306" w:type="pct"/>
            <w:shd w:val="clear" w:color="auto" w:fill="auto"/>
            <w:vAlign w:val="center"/>
            <w:hideMark/>
          </w:tcPr>
          <w:p w14:paraId="20965BD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3022,1</w:t>
            </w:r>
          </w:p>
        </w:tc>
        <w:tc>
          <w:tcPr>
            <w:tcW w:w="306" w:type="pct"/>
            <w:shd w:val="clear" w:color="auto" w:fill="auto"/>
            <w:vAlign w:val="center"/>
            <w:hideMark/>
          </w:tcPr>
          <w:p w14:paraId="434F0A59"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3448,1</w:t>
            </w:r>
          </w:p>
        </w:tc>
        <w:tc>
          <w:tcPr>
            <w:tcW w:w="306" w:type="pct"/>
            <w:shd w:val="clear" w:color="auto" w:fill="auto"/>
            <w:vAlign w:val="center"/>
            <w:hideMark/>
          </w:tcPr>
          <w:p w14:paraId="4A4CC2B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3678,9</w:t>
            </w:r>
          </w:p>
        </w:tc>
        <w:tc>
          <w:tcPr>
            <w:tcW w:w="306" w:type="pct"/>
            <w:shd w:val="clear" w:color="auto" w:fill="auto"/>
            <w:vAlign w:val="center"/>
            <w:hideMark/>
          </w:tcPr>
          <w:p w14:paraId="7DD78E4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3795,9</w:t>
            </w:r>
          </w:p>
        </w:tc>
        <w:tc>
          <w:tcPr>
            <w:tcW w:w="306" w:type="pct"/>
            <w:shd w:val="clear" w:color="auto" w:fill="auto"/>
            <w:vAlign w:val="center"/>
            <w:hideMark/>
          </w:tcPr>
          <w:p w14:paraId="517AD7F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3952,3</w:t>
            </w:r>
          </w:p>
        </w:tc>
        <w:tc>
          <w:tcPr>
            <w:tcW w:w="306" w:type="pct"/>
            <w:shd w:val="clear" w:color="auto" w:fill="auto"/>
            <w:vAlign w:val="center"/>
            <w:hideMark/>
          </w:tcPr>
          <w:p w14:paraId="70BB2CC3"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4084,1</w:t>
            </w:r>
          </w:p>
        </w:tc>
        <w:tc>
          <w:tcPr>
            <w:tcW w:w="342" w:type="pct"/>
            <w:shd w:val="clear" w:color="auto" w:fill="auto"/>
            <w:vAlign w:val="center"/>
            <w:hideMark/>
          </w:tcPr>
          <w:p w14:paraId="57B12A7A"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4189,4</w:t>
            </w:r>
          </w:p>
        </w:tc>
        <w:tc>
          <w:tcPr>
            <w:tcW w:w="306" w:type="pct"/>
            <w:shd w:val="clear" w:color="auto" w:fill="auto"/>
            <w:vAlign w:val="center"/>
            <w:hideMark/>
          </w:tcPr>
          <w:p w14:paraId="42B76B0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5279,9</w:t>
            </w:r>
          </w:p>
        </w:tc>
        <w:tc>
          <w:tcPr>
            <w:tcW w:w="306" w:type="pct"/>
            <w:shd w:val="clear" w:color="auto" w:fill="auto"/>
            <w:vAlign w:val="center"/>
            <w:hideMark/>
          </w:tcPr>
          <w:p w14:paraId="1192BEA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5425,3</w:t>
            </w:r>
          </w:p>
        </w:tc>
      </w:tr>
      <w:tr w:rsidR="00003CFD" w:rsidRPr="00D92026" w14:paraId="51320455" w14:textId="77777777" w:rsidTr="00003CFD">
        <w:trPr>
          <w:trHeight w:val="20"/>
        </w:trPr>
        <w:tc>
          <w:tcPr>
            <w:tcW w:w="931" w:type="pct"/>
            <w:shd w:val="clear" w:color="auto" w:fill="auto"/>
            <w:vAlign w:val="center"/>
            <w:hideMark/>
          </w:tcPr>
          <w:p w14:paraId="2A86EF9C"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Необходимая валовая выручка</w:t>
            </w:r>
          </w:p>
        </w:tc>
        <w:tc>
          <w:tcPr>
            <w:tcW w:w="359" w:type="pct"/>
            <w:shd w:val="clear" w:color="auto" w:fill="auto"/>
            <w:vAlign w:val="center"/>
            <w:hideMark/>
          </w:tcPr>
          <w:p w14:paraId="15A31070"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тыс.руб.</w:t>
            </w:r>
          </w:p>
        </w:tc>
        <w:tc>
          <w:tcPr>
            <w:tcW w:w="306" w:type="pct"/>
            <w:shd w:val="clear" w:color="auto" w:fill="auto"/>
            <w:vAlign w:val="center"/>
            <w:hideMark/>
          </w:tcPr>
          <w:p w14:paraId="2BBA473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46834,9</w:t>
            </w:r>
          </w:p>
        </w:tc>
        <w:tc>
          <w:tcPr>
            <w:tcW w:w="306" w:type="pct"/>
            <w:shd w:val="clear" w:color="auto" w:fill="auto"/>
            <w:vAlign w:val="center"/>
            <w:hideMark/>
          </w:tcPr>
          <w:p w14:paraId="244B017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48514,8</w:t>
            </w:r>
          </w:p>
        </w:tc>
        <w:tc>
          <w:tcPr>
            <w:tcW w:w="306" w:type="pct"/>
            <w:shd w:val="clear" w:color="auto" w:fill="auto"/>
            <w:vAlign w:val="center"/>
            <w:hideMark/>
          </w:tcPr>
          <w:p w14:paraId="6C840F1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52600,2</w:t>
            </w:r>
          </w:p>
        </w:tc>
        <w:tc>
          <w:tcPr>
            <w:tcW w:w="306" w:type="pct"/>
            <w:shd w:val="clear" w:color="auto" w:fill="auto"/>
            <w:vAlign w:val="center"/>
            <w:hideMark/>
          </w:tcPr>
          <w:p w14:paraId="2142DB0A"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59255,8</w:t>
            </w:r>
          </w:p>
        </w:tc>
        <w:tc>
          <w:tcPr>
            <w:tcW w:w="306" w:type="pct"/>
            <w:shd w:val="clear" w:color="auto" w:fill="auto"/>
            <w:vAlign w:val="center"/>
            <w:hideMark/>
          </w:tcPr>
          <w:p w14:paraId="1CD9DCC9"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63293,8</w:t>
            </w:r>
          </w:p>
        </w:tc>
        <w:tc>
          <w:tcPr>
            <w:tcW w:w="306" w:type="pct"/>
            <w:shd w:val="clear" w:color="auto" w:fill="auto"/>
            <w:vAlign w:val="center"/>
            <w:hideMark/>
          </w:tcPr>
          <w:p w14:paraId="6CF7CFC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65519,0</w:t>
            </w:r>
          </w:p>
        </w:tc>
        <w:tc>
          <w:tcPr>
            <w:tcW w:w="306" w:type="pct"/>
            <w:shd w:val="clear" w:color="auto" w:fill="auto"/>
            <w:vAlign w:val="center"/>
            <w:hideMark/>
          </w:tcPr>
          <w:p w14:paraId="79EBE1E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68196,6</w:t>
            </w:r>
          </w:p>
        </w:tc>
        <w:tc>
          <w:tcPr>
            <w:tcW w:w="306" w:type="pct"/>
            <w:shd w:val="clear" w:color="auto" w:fill="auto"/>
            <w:vAlign w:val="center"/>
            <w:hideMark/>
          </w:tcPr>
          <w:p w14:paraId="69476E6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70566,1</w:t>
            </w:r>
          </w:p>
        </w:tc>
        <w:tc>
          <w:tcPr>
            <w:tcW w:w="306" w:type="pct"/>
            <w:shd w:val="clear" w:color="auto" w:fill="auto"/>
            <w:vAlign w:val="center"/>
            <w:hideMark/>
          </w:tcPr>
          <w:p w14:paraId="74636AD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72551,4</w:t>
            </w:r>
          </w:p>
        </w:tc>
        <w:tc>
          <w:tcPr>
            <w:tcW w:w="342" w:type="pct"/>
            <w:shd w:val="clear" w:color="auto" w:fill="auto"/>
            <w:vAlign w:val="center"/>
            <w:hideMark/>
          </w:tcPr>
          <w:p w14:paraId="25078D6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88692,7</w:t>
            </w:r>
          </w:p>
        </w:tc>
        <w:tc>
          <w:tcPr>
            <w:tcW w:w="306" w:type="pct"/>
            <w:shd w:val="clear" w:color="auto" w:fill="auto"/>
            <w:vAlign w:val="center"/>
            <w:hideMark/>
          </w:tcPr>
          <w:p w14:paraId="2DC7AE1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92242,6</w:t>
            </w:r>
          </w:p>
        </w:tc>
        <w:tc>
          <w:tcPr>
            <w:tcW w:w="306" w:type="pct"/>
            <w:shd w:val="clear" w:color="auto" w:fill="auto"/>
            <w:vAlign w:val="center"/>
            <w:hideMark/>
          </w:tcPr>
          <w:p w14:paraId="606D5DE6"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94805,4</w:t>
            </w:r>
          </w:p>
        </w:tc>
      </w:tr>
      <w:tr w:rsidR="00003CFD" w:rsidRPr="00D92026" w14:paraId="0E80475B" w14:textId="77777777" w:rsidTr="00003CFD">
        <w:trPr>
          <w:trHeight w:val="20"/>
        </w:trPr>
        <w:tc>
          <w:tcPr>
            <w:tcW w:w="931" w:type="pct"/>
            <w:shd w:val="clear" w:color="auto" w:fill="auto"/>
            <w:vAlign w:val="center"/>
            <w:hideMark/>
          </w:tcPr>
          <w:p w14:paraId="06DD1044" w14:textId="77777777" w:rsidR="00003CFD" w:rsidRPr="00D92026" w:rsidRDefault="00003CFD" w:rsidP="00D92026">
            <w:pPr>
              <w:autoSpaceDE/>
              <w:autoSpaceDN/>
              <w:spacing w:line="240" w:lineRule="auto"/>
              <w:ind w:firstLine="0"/>
              <w:jc w:val="left"/>
              <w:rPr>
                <w:sz w:val="16"/>
                <w:szCs w:val="16"/>
                <w:lang w:bidi="ar-SA"/>
              </w:rPr>
            </w:pPr>
            <w:r w:rsidRPr="00D92026">
              <w:rPr>
                <w:sz w:val="16"/>
                <w:szCs w:val="16"/>
                <w:lang w:bidi="ar-SA"/>
              </w:rPr>
              <w:t>Тариф на производство тепловой энергии</w:t>
            </w:r>
          </w:p>
        </w:tc>
        <w:tc>
          <w:tcPr>
            <w:tcW w:w="359" w:type="pct"/>
            <w:shd w:val="clear" w:color="auto" w:fill="auto"/>
            <w:vAlign w:val="center"/>
            <w:hideMark/>
          </w:tcPr>
          <w:p w14:paraId="69C5BCF1" w14:textId="77777777" w:rsidR="00003CFD" w:rsidRPr="00D92026" w:rsidRDefault="00003CFD" w:rsidP="00D92026">
            <w:pPr>
              <w:autoSpaceDE/>
              <w:autoSpaceDN/>
              <w:spacing w:line="240" w:lineRule="auto"/>
              <w:ind w:firstLine="0"/>
              <w:jc w:val="center"/>
              <w:rPr>
                <w:sz w:val="16"/>
                <w:szCs w:val="16"/>
                <w:lang w:bidi="ar-SA"/>
              </w:rPr>
            </w:pPr>
            <w:r w:rsidRPr="00D92026">
              <w:rPr>
                <w:sz w:val="16"/>
                <w:szCs w:val="16"/>
                <w:lang w:bidi="ar-SA"/>
              </w:rPr>
              <w:t>руб./Гкал</w:t>
            </w:r>
          </w:p>
        </w:tc>
        <w:tc>
          <w:tcPr>
            <w:tcW w:w="306" w:type="pct"/>
            <w:shd w:val="clear" w:color="auto" w:fill="auto"/>
            <w:vAlign w:val="center"/>
            <w:hideMark/>
          </w:tcPr>
          <w:p w14:paraId="61EE6B4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1132,6</w:t>
            </w:r>
          </w:p>
        </w:tc>
        <w:tc>
          <w:tcPr>
            <w:tcW w:w="306" w:type="pct"/>
            <w:shd w:val="clear" w:color="auto" w:fill="auto"/>
            <w:vAlign w:val="center"/>
            <w:hideMark/>
          </w:tcPr>
          <w:p w14:paraId="1295603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1179,6</w:t>
            </w:r>
          </w:p>
        </w:tc>
        <w:tc>
          <w:tcPr>
            <w:tcW w:w="306" w:type="pct"/>
            <w:shd w:val="clear" w:color="auto" w:fill="auto"/>
            <w:vAlign w:val="center"/>
            <w:hideMark/>
          </w:tcPr>
          <w:p w14:paraId="0798583A"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1261,7</w:t>
            </w:r>
          </w:p>
        </w:tc>
        <w:tc>
          <w:tcPr>
            <w:tcW w:w="306" w:type="pct"/>
            <w:shd w:val="clear" w:color="auto" w:fill="auto"/>
            <w:vAlign w:val="center"/>
            <w:hideMark/>
          </w:tcPr>
          <w:p w14:paraId="7A7D586C"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1427,2</w:t>
            </w:r>
          </w:p>
        </w:tc>
        <w:tc>
          <w:tcPr>
            <w:tcW w:w="306" w:type="pct"/>
            <w:shd w:val="clear" w:color="auto" w:fill="auto"/>
            <w:vAlign w:val="center"/>
            <w:hideMark/>
          </w:tcPr>
          <w:p w14:paraId="35B61FA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1419,8</w:t>
            </w:r>
          </w:p>
        </w:tc>
        <w:tc>
          <w:tcPr>
            <w:tcW w:w="306" w:type="pct"/>
            <w:shd w:val="clear" w:color="auto" w:fill="auto"/>
            <w:vAlign w:val="center"/>
            <w:hideMark/>
          </w:tcPr>
          <w:p w14:paraId="26E8D2E3"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1474,7</w:t>
            </w:r>
          </w:p>
        </w:tc>
        <w:tc>
          <w:tcPr>
            <w:tcW w:w="306" w:type="pct"/>
            <w:shd w:val="clear" w:color="auto" w:fill="auto"/>
            <w:vAlign w:val="center"/>
            <w:hideMark/>
          </w:tcPr>
          <w:p w14:paraId="4CEF0F0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1514,8</w:t>
            </w:r>
          </w:p>
        </w:tc>
        <w:tc>
          <w:tcPr>
            <w:tcW w:w="306" w:type="pct"/>
            <w:shd w:val="clear" w:color="auto" w:fill="auto"/>
            <w:vAlign w:val="center"/>
            <w:hideMark/>
          </w:tcPr>
          <w:p w14:paraId="0A21559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1573,7</w:t>
            </w:r>
          </w:p>
        </w:tc>
        <w:tc>
          <w:tcPr>
            <w:tcW w:w="306" w:type="pct"/>
            <w:shd w:val="clear" w:color="auto" w:fill="auto"/>
            <w:vAlign w:val="center"/>
            <w:hideMark/>
          </w:tcPr>
          <w:p w14:paraId="3BDD62F7"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1634,4</w:t>
            </w:r>
          </w:p>
        </w:tc>
        <w:tc>
          <w:tcPr>
            <w:tcW w:w="342" w:type="pct"/>
            <w:shd w:val="clear" w:color="auto" w:fill="auto"/>
            <w:vAlign w:val="center"/>
            <w:hideMark/>
          </w:tcPr>
          <w:p w14:paraId="372A60CB"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1462,6</w:t>
            </w:r>
          </w:p>
        </w:tc>
        <w:tc>
          <w:tcPr>
            <w:tcW w:w="306" w:type="pct"/>
            <w:shd w:val="clear" w:color="auto" w:fill="auto"/>
            <w:vAlign w:val="center"/>
            <w:hideMark/>
          </w:tcPr>
          <w:p w14:paraId="6FD01506"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1531,3</w:t>
            </w:r>
          </w:p>
        </w:tc>
        <w:tc>
          <w:tcPr>
            <w:tcW w:w="306" w:type="pct"/>
            <w:shd w:val="clear" w:color="auto" w:fill="auto"/>
            <w:vAlign w:val="center"/>
            <w:hideMark/>
          </w:tcPr>
          <w:p w14:paraId="1CC379BF"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1590,7</w:t>
            </w:r>
          </w:p>
        </w:tc>
      </w:tr>
      <w:tr w:rsidR="00003CFD" w:rsidRPr="00D92026" w14:paraId="3AEB1066" w14:textId="77777777" w:rsidTr="00003CFD">
        <w:trPr>
          <w:trHeight w:val="20"/>
        </w:trPr>
        <w:tc>
          <w:tcPr>
            <w:tcW w:w="931" w:type="pct"/>
            <w:shd w:val="clear" w:color="auto" w:fill="auto"/>
            <w:vAlign w:val="center"/>
            <w:hideMark/>
          </w:tcPr>
          <w:p w14:paraId="6A3E2A60" w14:textId="77777777" w:rsidR="00003CFD" w:rsidRPr="00D92026" w:rsidRDefault="00003CFD" w:rsidP="00D92026">
            <w:pPr>
              <w:autoSpaceDE/>
              <w:autoSpaceDN/>
              <w:spacing w:line="240" w:lineRule="auto"/>
              <w:ind w:firstLine="0"/>
              <w:jc w:val="left"/>
              <w:rPr>
                <w:color w:val="000000"/>
                <w:sz w:val="16"/>
                <w:szCs w:val="16"/>
                <w:lang w:bidi="ar-SA"/>
              </w:rPr>
            </w:pPr>
            <w:r w:rsidRPr="00D92026">
              <w:rPr>
                <w:color w:val="000000"/>
                <w:sz w:val="16"/>
                <w:szCs w:val="16"/>
                <w:lang w:bidi="ar-SA"/>
              </w:rPr>
              <w:t xml:space="preserve">Рост тарифа </w:t>
            </w:r>
            <w:proofErr w:type="gramStart"/>
            <w:r w:rsidRPr="00D92026">
              <w:rPr>
                <w:color w:val="000000"/>
                <w:sz w:val="16"/>
                <w:szCs w:val="16"/>
                <w:lang w:bidi="ar-SA"/>
              </w:rPr>
              <w:t>в</w:t>
            </w:r>
            <w:proofErr w:type="gramEnd"/>
            <w:r w:rsidRPr="00D92026">
              <w:rPr>
                <w:color w:val="000000"/>
                <w:sz w:val="16"/>
                <w:szCs w:val="16"/>
                <w:lang w:bidi="ar-SA"/>
              </w:rPr>
              <w:t xml:space="preserve"> %:</w:t>
            </w:r>
          </w:p>
        </w:tc>
        <w:tc>
          <w:tcPr>
            <w:tcW w:w="359" w:type="pct"/>
            <w:shd w:val="clear" w:color="auto" w:fill="auto"/>
            <w:noWrap/>
            <w:vAlign w:val="center"/>
            <w:hideMark/>
          </w:tcPr>
          <w:p w14:paraId="6DEC872E"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w:t>
            </w:r>
          </w:p>
        </w:tc>
        <w:tc>
          <w:tcPr>
            <w:tcW w:w="306" w:type="pct"/>
            <w:shd w:val="clear" w:color="auto" w:fill="auto"/>
            <w:vAlign w:val="center"/>
            <w:hideMark/>
          </w:tcPr>
          <w:p w14:paraId="260AD58A"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0,00%</w:t>
            </w:r>
          </w:p>
        </w:tc>
        <w:tc>
          <w:tcPr>
            <w:tcW w:w="306" w:type="pct"/>
            <w:shd w:val="clear" w:color="auto" w:fill="auto"/>
            <w:vAlign w:val="center"/>
            <w:hideMark/>
          </w:tcPr>
          <w:p w14:paraId="08AEE348"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4,14%</w:t>
            </w:r>
          </w:p>
        </w:tc>
        <w:tc>
          <w:tcPr>
            <w:tcW w:w="306" w:type="pct"/>
            <w:shd w:val="clear" w:color="auto" w:fill="auto"/>
            <w:vAlign w:val="center"/>
            <w:hideMark/>
          </w:tcPr>
          <w:p w14:paraId="3851F3F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6,96%</w:t>
            </w:r>
          </w:p>
        </w:tc>
        <w:tc>
          <w:tcPr>
            <w:tcW w:w="306" w:type="pct"/>
            <w:shd w:val="clear" w:color="auto" w:fill="auto"/>
            <w:vAlign w:val="center"/>
            <w:hideMark/>
          </w:tcPr>
          <w:p w14:paraId="3B08DDB0"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13,11%</w:t>
            </w:r>
          </w:p>
        </w:tc>
        <w:tc>
          <w:tcPr>
            <w:tcW w:w="306" w:type="pct"/>
            <w:shd w:val="clear" w:color="auto" w:fill="auto"/>
            <w:vAlign w:val="center"/>
            <w:hideMark/>
          </w:tcPr>
          <w:p w14:paraId="5E2D810D"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-0,52%</w:t>
            </w:r>
          </w:p>
        </w:tc>
        <w:tc>
          <w:tcPr>
            <w:tcW w:w="306" w:type="pct"/>
            <w:shd w:val="clear" w:color="auto" w:fill="auto"/>
            <w:vAlign w:val="center"/>
            <w:hideMark/>
          </w:tcPr>
          <w:p w14:paraId="12BCC0F1"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3,87%</w:t>
            </w:r>
          </w:p>
        </w:tc>
        <w:tc>
          <w:tcPr>
            <w:tcW w:w="306" w:type="pct"/>
            <w:shd w:val="clear" w:color="auto" w:fill="auto"/>
            <w:vAlign w:val="center"/>
            <w:hideMark/>
          </w:tcPr>
          <w:p w14:paraId="6E42A2A2"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2,72%</w:t>
            </w:r>
          </w:p>
        </w:tc>
        <w:tc>
          <w:tcPr>
            <w:tcW w:w="306" w:type="pct"/>
            <w:shd w:val="clear" w:color="auto" w:fill="auto"/>
            <w:vAlign w:val="center"/>
            <w:hideMark/>
          </w:tcPr>
          <w:p w14:paraId="0D660CD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3,89%</w:t>
            </w:r>
          </w:p>
        </w:tc>
        <w:tc>
          <w:tcPr>
            <w:tcW w:w="306" w:type="pct"/>
            <w:shd w:val="clear" w:color="auto" w:fill="auto"/>
            <w:vAlign w:val="center"/>
            <w:hideMark/>
          </w:tcPr>
          <w:p w14:paraId="1F06CAC1"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3,86%</w:t>
            </w:r>
          </w:p>
        </w:tc>
        <w:tc>
          <w:tcPr>
            <w:tcW w:w="342" w:type="pct"/>
            <w:shd w:val="clear" w:color="auto" w:fill="auto"/>
            <w:vAlign w:val="center"/>
            <w:hideMark/>
          </w:tcPr>
          <w:p w14:paraId="629D0841"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-10,51%</w:t>
            </w:r>
          </w:p>
        </w:tc>
        <w:tc>
          <w:tcPr>
            <w:tcW w:w="306" w:type="pct"/>
            <w:shd w:val="clear" w:color="auto" w:fill="auto"/>
            <w:vAlign w:val="center"/>
            <w:hideMark/>
          </w:tcPr>
          <w:p w14:paraId="3D52A405"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4,69%</w:t>
            </w:r>
          </w:p>
        </w:tc>
        <w:tc>
          <w:tcPr>
            <w:tcW w:w="306" w:type="pct"/>
            <w:shd w:val="clear" w:color="auto" w:fill="auto"/>
            <w:vAlign w:val="center"/>
            <w:hideMark/>
          </w:tcPr>
          <w:p w14:paraId="266B17B4" w14:textId="77777777" w:rsidR="00003CFD" w:rsidRPr="00D92026" w:rsidRDefault="00003CFD" w:rsidP="00D92026">
            <w:pPr>
              <w:autoSpaceDE/>
              <w:autoSpaceDN/>
              <w:spacing w:line="240" w:lineRule="auto"/>
              <w:ind w:firstLine="0"/>
              <w:jc w:val="center"/>
              <w:rPr>
                <w:color w:val="000000"/>
                <w:sz w:val="16"/>
                <w:szCs w:val="16"/>
                <w:lang w:bidi="ar-SA"/>
              </w:rPr>
            </w:pPr>
            <w:r w:rsidRPr="00D92026">
              <w:rPr>
                <w:color w:val="000000"/>
                <w:sz w:val="16"/>
                <w:szCs w:val="16"/>
                <w:lang w:bidi="ar-SA"/>
              </w:rPr>
              <w:t>3,88%</w:t>
            </w:r>
          </w:p>
        </w:tc>
      </w:tr>
    </w:tbl>
    <w:p w14:paraId="0C484247" w14:textId="77777777" w:rsidR="002D5CD3" w:rsidRPr="002D5CD3" w:rsidRDefault="002D5CD3" w:rsidP="002D5CD3"/>
    <w:p w14:paraId="6D94BC2B" w14:textId="77777777" w:rsidR="002D5CD3" w:rsidRPr="00622015" w:rsidRDefault="002D5CD3" w:rsidP="009E45B3">
      <w:pPr>
        <w:ind w:firstLine="0"/>
        <w:rPr>
          <w:highlight w:val="yellow"/>
          <w:lang w:eastAsia="en-US" w:bidi="ar-SA"/>
        </w:rPr>
      </w:pPr>
    </w:p>
    <w:sectPr w:rsidR="002D5CD3" w:rsidRPr="00622015" w:rsidSect="00D7271E">
      <w:pgSz w:w="16840" w:h="11907" w:orient="landscape" w:code="9"/>
      <w:pgMar w:top="1701" w:right="567" w:bottom="567" w:left="567" w:header="0" w:footer="590" w:gutter="0"/>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9005F3" w14:textId="77777777" w:rsidR="00E01C43" w:rsidRDefault="00E01C43">
      <w:r>
        <w:separator/>
      </w:r>
    </w:p>
  </w:endnote>
  <w:endnote w:type="continuationSeparator" w:id="0">
    <w:p w14:paraId="530C69FF" w14:textId="77777777" w:rsidR="00E01C43" w:rsidRDefault="00E01C43">
      <w:r>
        <w:continuationSeparator/>
      </w:r>
    </w:p>
  </w:endnote>
  <w:endnote w:type="continuationNotice" w:id="1">
    <w:p w14:paraId="4A180F69" w14:textId="77777777" w:rsidR="00E01C43" w:rsidRDefault="00E01C4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PMincho">
    <w:panose1 w:val="02020600040205080304"/>
    <w:charset w:val="80"/>
    <w:family w:val="roman"/>
    <w:pitch w:val="variable"/>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1">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01E22" w14:textId="77777777" w:rsidR="00622252" w:rsidRDefault="0062225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FB6885" w:rsidRPr="002006B5" w:rsidRDefault="00FB6885"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24441B3" w14:textId="04C0BD68" w:rsidR="00FB6885" w:rsidRDefault="00FB6885"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346B8709" w14:textId="6344FD58" w:rsidR="00FB6885" w:rsidRPr="002006B5" w:rsidRDefault="00FB6885"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3" name="Рисунок 3"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04D39F31" w:rsidR="00FB6885" w:rsidRPr="002006B5" w:rsidRDefault="00FB6885" w:rsidP="00DB5F74">
    <w:pPr>
      <w:autoSpaceDE/>
      <w:autoSpaceDN/>
      <w:spacing w:line="240" w:lineRule="auto"/>
      <w:ind w:firstLine="0"/>
      <w:jc w:val="center"/>
      <w:rPr>
        <w:rFonts w:eastAsia="Calibri"/>
        <w:sz w:val="22"/>
        <w:lang w:eastAsia="en-US" w:bidi="ar-SA"/>
      </w:rPr>
    </w:pPr>
    <w:r>
      <w:rPr>
        <w:rFonts w:eastAsia="Calibri"/>
        <w:sz w:val="22"/>
        <w:lang w:eastAsia="en-US" w:bidi="ar-SA"/>
      </w:rPr>
      <w:t>г. Глазов</w:t>
    </w:r>
  </w:p>
  <w:p w14:paraId="2C6AD4D3" w14:textId="094CB496" w:rsidR="00FB6885" w:rsidRPr="002006B5" w:rsidRDefault="00622252" w:rsidP="00DB5F74">
    <w:pPr>
      <w:pStyle w:val="aa"/>
      <w:spacing w:line="240" w:lineRule="auto"/>
      <w:ind w:firstLine="0"/>
      <w:jc w:val="center"/>
      <w:rPr>
        <w:sz w:val="22"/>
      </w:rPr>
    </w:pPr>
    <w:r>
      <w:rPr>
        <w:rFonts w:eastAsia="Calibri"/>
        <w:sz w:val="22"/>
        <w:lang w:eastAsia="en-US" w:bidi="ar-SA"/>
      </w:rPr>
      <w:t>2025</w:t>
    </w:r>
    <w:bookmarkStart w:id="3" w:name="_GoBack"/>
    <w:bookmarkEnd w:id="3"/>
    <w:r w:rsidR="00FB6885" w:rsidRPr="002006B5">
      <w:rPr>
        <w:rFonts w:eastAsia="Calibri"/>
        <w:sz w:val="22"/>
        <w:lang w:eastAsia="en-US" w:bidi="ar-SA"/>
      </w:rPr>
      <w:t xml:space="preserve"> год</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77765"/>
      <w:docPartObj>
        <w:docPartGallery w:val="Page Numbers (Bottom of Page)"/>
        <w:docPartUnique/>
      </w:docPartObj>
    </w:sdtPr>
    <w:sdtEndPr>
      <w:rPr>
        <w:sz w:val="22"/>
        <w:szCs w:val="24"/>
      </w:rPr>
    </w:sdtEndPr>
    <w:sdtContent>
      <w:p w14:paraId="32D70481" w14:textId="78583694" w:rsidR="00FB6885" w:rsidRPr="00DB5F74" w:rsidRDefault="00FB6885"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622252">
          <w:rPr>
            <w:noProof/>
            <w:sz w:val="22"/>
            <w:szCs w:val="24"/>
          </w:rPr>
          <w:t>52</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042D24" w14:textId="77777777" w:rsidR="00E01C43" w:rsidRDefault="00E01C43">
      <w:r>
        <w:separator/>
      </w:r>
    </w:p>
  </w:footnote>
  <w:footnote w:type="continuationSeparator" w:id="0">
    <w:p w14:paraId="7E532CB0" w14:textId="77777777" w:rsidR="00E01C43" w:rsidRDefault="00E01C43">
      <w:r>
        <w:continuationSeparator/>
      </w:r>
    </w:p>
  </w:footnote>
  <w:footnote w:type="continuationNotice" w:id="1">
    <w:p w14:paraId="3B7AF8FA" w14:textId="77777777" w:rsidR="00E01C43" w:rsidRDefault="00E01C43">
      <w:pPr>
        <w:spacing w:line="240" w:lineRule="auto"/>
      </w:pPr>
    </w:p>
  </w:footnote>
  <w:footnote w:id="2">
    <w:p w14:paraId="70DB50FC" w14:textId="77777777" w:rsidR="00FB6885" w:rsidRDefault="00FB6885" w:rsidP="00637D47">
      <w:pPr>
        <w:pStyle w:val="aff8"/>
      </w:pPr>
      <w:r>
        <w:rPr>
          <w:rStyle w:val="affa"/>
        </w:rPr>
        <w:footnoteRef/>
      </w:r>
      <w:r>
        <w:t xml:space="preserve"> </w:t>
      </w:r>
      <w:hyperlink r:id="rId1" w:history="1">
        <w:r w:rsidRPr="00253088">
          <w:rPr>
            <w:rStyle w:val="ad"/>
          </w:rPr>
          <w:t>https://energomir.su/kotli-otopleniya/promishlennie-vodogrejnie/ici-caldaie-tnx/ici-caldaie-tnx-7000</w:t>
        </w:r>
      </w:hyperlink>
      <w:r>
        <w:t xml:space="preserve"> </w:t>
      </w:r>
    </w:p>
  </w:footnote>
  <w:footnote w:id="3">
    <w:p w14:paraId="28BEC571" w14:textId="77777777" w:rsidR="00FB6885" w:rsidRDefault="00FB6885" w:rsidP="00637D47">
      <w:pPr>
        <w:pStyle w:val="aff8"/>
      </w:pPr>
      <w:r>
        <w:rPr>
          <w:rStyle w:val="affa"/>
        </w:rPr>
        <w:footnoteRef/>
      </w:r>
      <w:r>
        <w:t xml:space="preserve"> </w:t>
      </w:r>
      <w:hyperlink r:id="rId2" w:history="1">
        <w:r w:rsidRPr="00253088">
          <w:rPr>
            <w:rStyle w:val="ad"/>
          </w:rPr>
          <w:t>https://enmh.ru/oborudovanie/kotly-parovye/gaz-zhidkoe-toplivo/162-dkvr-6-5-13gm-250-gm.html</w:t>
        </w:r>
      </w:hyperlink>
      <w:r>
        <w:t xml:space="preserve"> </w:t>
      </w:r>
    </w:p>
  </w:footnote>
  <w:footnote w:id="4">
    <w:p w14:paraId="39A93720" w14:textId="77777777" w:rsidR="00FB6885" w:rsidRDefault="00FB6885" w:rsidP="00637D47">
      <w:pPr>
        <w:pStyle w:val="aff8"/>
      </w:pPr>
      <w:r>
        <w:rPr>
          <w:rStyle w:val="affa"/>
        </w:rPr>
        <w:footnoteRef/>
      </w:r>
      <w:r>
        <w:t xml:space="preserve"> </w:t>
      </w:r>
      <w:hyperlink r:id="rId3" w:history="1">
        <w:r w:rsidRPr="00253088">
          <w:rPr>
            <w:rStyle w:val="ad"/>
          </w:rPr>
          <w:t>http://www.bikz.ru/production/oborudovanie/vodpodgotobor/other6/vpu-12/</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C69F7" w14:textId="77777777" w:rsidR="00622252" w:rsidRDefault="0062225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1E917" w14:textId="77777777" w:rsidR="00622252" w:rsidRDefault="0062225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EDF8D" w14:textId="77777777" w:rsidR="00622252" w:rsidRDefault="0062225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7484"/>
    <w:multiLevelType w:val="hybridMultilevel"/>
    <w:tmpl w:val="3246F860"/>
    <w:lvl w:ilvl="0" w:tplc="A0487C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28736FD"/>
    <w:multiLevelType w:val="hybridMultilevel"/>
    <w:tmpl w:val="AC96881C"/>
    <w:lvl w:ilvl="0" w:tplc="DFB232A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BEF787F"/>
    <w:multiLevelType w:val="hybridMultilevel"/>
    <w:tmpl w:val="C098022E"/>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nsid w:val="0E4C21C8"/>
    <w:multiLevelType w:val="hybridMultilevel"/>
    <w:tmpl w:val="ECCE32D0"/>
    <w:lvl w:ilvl="0" w:tplc="6C8CA88E">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67F2BAF"/>
    <w:multiLevelType w:val="hybridMultilevel"/>
    <w:tmpl w:val="37565C36"/>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83569C3"/>
    <w:multiLevelType w:val="hybridMultilevel"/>
    <w:tmpl w:val="39640BCE"/>
    <w:lvl w:ilvl="0" w:tplc="19E4980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196A3B00"/>
    <w:multiLevelType w:val="hybridMultilevel"/>
    <w:tmpl w:val="07549AB2"/>
    <w:lvl w:ilvl="0" w:tplc="B9F476E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A2C3F94"/>
    <w:multiLevelType w:val="multilevel"/>
    <w:tmpl w:val="4B22B1F4"/>
    <w:lvl w:ilvl="0">
      <w:start w:val="12"/>
      <w:numFmt w:val="decimal"/>
      <w:pStyle w:val="10"/>
      <w:suff w:val="space"/>
      <w:lvlText w:val="%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07E3A03"/>
    <w:multiLevelType w:val="hybridMultilevel"/>
    <w:tmpl w:val="685CF392"/>
    <w:lvl w:ilvl="0" w:tplc="DFB232A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21445846"/>
    <w:multiLevelType w:val="hybridMultilevel"/>
    <w:tmpl w:val="56FA12B0"/>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63754D1"/>
    <w:multiLevelType w:val="hybridMultilevel"/>
    <w:tmpl w:val="3C7E2B9A"/>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287435C1"/>
    <w:multiLevelType w:val="hybridMultilevel"/>
    <w:tmpl w:val="47AAAE8E"/>
    <w:lvl w:ilvl="0" w:tplc="F6469CB4">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14">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5">
    <w:nsid w:val="390667F3"/>
    <w:multiLevelType w:val="hybridMultilevel"/>
    <w:tmpl w:val="1332CA4C"/>
    <w:lvl w:ilvl="0" w:tplc="B9F476E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3BD645B4"/>
    <w:multiLevelType w:val="multilevel"/>
    <w:tmpl w:val="43940798"/>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7">
    <w:nsid w:val="3EC83646"/>
    <w:multiLevelType w:val="hybridMultilevel"/>
    <w:tmpl w:val="8F682912"/>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3FE7396E"/>
    <w:multiLevelType w:val="hybridMultilevel"/>
    <w:tmpl w:val="E4B8277A"/>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1274771"/>
    <w:multiLevelType w:val="hybridMultilevel"/>
    <w:tmpl w:val="E6947218"/>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3BF348B"/>
    <w:multiLevelType w:val="hybridMultilevel"/>
    <w:tmpl w:val="0C603D0E"/>
    <w:lvl w:ilvl="0" w:tplc="0419000F">
      <w:numFmt w:val="bullet"/>
      <w:lvlText w:val="–"/>
      <w:lvlJc w:val="left"/>
      <w:pPr>
        <w:ind w:left="1211" w:hanging="360"/>
      </w:pPr>
      <w:rPr>
        <w:rFonts w:ascii="Times New Roman" w:eastAsia="Times New Roman" w:hAnsi="Times New Roman" w:cs="Times New Roman" w:hint="default"/>
        <w:w w:val="99"/>
        <w:sz w:val="26"/>
        <w:szCs w:val="26"/>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1">
    <w:nsid w:val="495633F0"/>
    <w:multiLevelType w:val="hybridMultilevel"/>
    <w:tmpl w:val="DB92F22C"/>
    <w:lvl w:ilvl="0" w:tplc="2AB4A33A">
      <w:start w:val="1"/>
      <w:numFmt w:val="decimal"/>
      <w:lvlText w:val="%1."/>
      <w:lvlJc w:val="left"/>
      <w:pPr>
        <w:ind w:left="1495" w:hanging="360"/>
      </w:pPr>
      <w:rPr>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nsid w:val="49D94720"/>
    <w:multiLevelType w:val="hybridMultilevel"/>
    <w:tmpl w:val="C8445CE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C261C39"/>
    <w:multiLevelType w:val="hybridMultilevel"/>
    <w:tmpl w:val="D21CF392"/>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527C149A"/>
    <w:multiLevelType w:val="hybridMultilevel"/>
    <w:tmpl w:val="FBFA27E0"/>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3A061BC"/>
    <w:multiLevelType w:val="hybridMultilevel"/>
    <w:tmpl w:val="59DA9D42"/>
    <w:lvl w:ilvl="0" w:tplc="0419000F">
      <w:numFmt w:val="bullet"/>
      <w:lvlText w:val="–"/>
      <w:lvlJc w:val="left"/>
      <w:pPr>
        <w:ind w:left="1211" w:hanging="360"/>
      </w:pPr>
      <w:rPr>
        <w:rFonts w:ascii="Times New Roman" w:eastAsia="Times New Roman" w:hAnsi="Times New Roman" w:cs="Times New Roman" w:hint="default"/>
        <w:w w:val="99"/>
        <w:sz w:val="26"/>
        <w:szCs w:val="2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67D4814"/>
    <w:multiLevelType w:val="hybridMultilevel"/>
    <w:tmpl w:val="C34CAC3E"/>
    <w:lvl w:ilvl="0" w:tplc="DFB232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9387FB2"/>
    <w:multiLevelType w:val="hybridMultilevel"/>
    <w:tmpl w:val="555C0332"/>
    <w:lvl w:ilvl="0" w:tplc="DFB232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11B2349"/>
    <w:multiLevelType w:val="hybridMultilevel"/>
    <w:tmpl w:val="BC323AD4"/>
    <w:lvl w:ilvl="0" w:tplc="B1EC33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63F872C9"/>
    <w:multiLevelType w:val="hybridMultilevel"/>
    <w:tmpl w:val="B6CC5B48"/>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64D806B7"/>
    <w:multiLevelType w:val="hybridMultilevel"/>
    <w:tmpl w:val="9FDC3FCA"/>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665349B3"/>
    <w:multiLevelType w:val="hybridMultilevel"/>
    <w:tmpl w:val="5136F228"/>
    <w:lvl w:ilvl="0" w:tplc="DFB232A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685F5A7F"/>
    <w:multiLevelType w:val="hybridMultilevel"/>
    <w:tmpl w:val="2696A3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965025B"/>
    <w:multiLevelType w:val="hybridMultilevel"/>
    <w:tmpl w:val="3CD65996"/>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6A823B92"/>
    <w:multiLevelType w:val="hybridMultilevel"/>
    <w:tmpl w:val="2ACE844E"/>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71C67BA1"/>
    <w:multiLevelType w:val="hybridMultilevel"/>
    <w:tmpl w:val="48AAF758"/>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7AAF5B70"/>
    <w:multiLevelType w:val="hybridMultilevel"/>
    <w:tmpl w:val="5650D08C"/>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7CED6E61"/>
    <w:multiLevelType w:val="hybridMultilevel"/>
    <w:tmpl w:val="BBB8022E"/>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7E96079E"/>
    <w:multiLevelType w:val="hybridMultilevel"/>
    <w:tmpl w:val="F4863890"/>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0"/>
  </w:num>
  <w:num w:numId="2">
    <w:abstractNumId w:val="13"/>
  </w:num>
  <w:num w:numId="3">
    <w:abstractNumId w:val="3"/>
  </w:num>
  <w:num w:numId="4">
    <w:abstractNumId w:val="36"/>
  </w:num>
  <w:num w:numId="5">
    <w:abstractNumId w:val="14"/>
  </w:num>
  <w:num w:numId="6">
    <w:abstractNumId w:val="8"/>
  </w:num>
  <w:num w:numId="7">
    <w:abstractNumId w:val="21"/>
  </w:num>
  <w:num w:numId="8">
    <w:abstractNumId w:val="5"/>
  </w:num>
  <w:num w:numId="9">
    <w:abstractNumId w:val="17"/>
  </w:num>
  <w:num w:numId="10">
    <w:abstractNumId w:val="23"/>
  </w:num>
  <w:num w:numId="11">
    <w:abstractNumId w:val="29"/>
  </w:num>
  <w:num w:numId="12">
    <w:abstractNumId w:val="24"/>
  </w:num>
  <w:num w:numId="13">
    <w:abstractNumId w:val="35"/>
  </w:num>
  <w:num w:numId="14">
    <w:abstractNumId w:val="33"/>
  </w:num>
  <w:num w:numId="15">
    <w:abstractNumId w:val="10"/>
  </w:num>
  <w:num w:numId="16">
    <w:abstractNumId w:val="2"/>
  </w:num>
  <w:num w:numId="17">
    <w:abstractNumId w:val="7"/>
  </w:num>
  <w:num w:numId="18">
    <w:abstractNumId w:val="39"/>
  </w:num>
  <w:num w:numId="19">
    <w:abstractNumId w:val="19"/>
  </w:num>
  <w:num w:numId="20">
    <w:abstractNumId w:val="38"/>
  </w:num>
  <w:num w:numId="21">
    <w:abstractNumId w:val="18"/>
  </w:num>
  <w:num w:numId="22">
    <w:abstractNumId w:val="15"/>
  </w:num>
  <w:num w:numId="23">
    <w:abstractNumId w:val="8"/>
  </w:num>
  <w:num w:numId="24">
    <w:abstractNumId w:val="20"/>
  </w:num>
  <w:num w:numId="25">
    <w:abstractNumId w:val="16"/>
  </w:num>
  <w:num w:numId="26">
    <w:abstractNumId w:val="37"/>
  </w:num>
  <w:num w:numId="27">
    <w:abstractNumId w:val="28"/>
  </w:num>
  <w:num w:numId="28">
    <w:abstractNumId w:val="4"/>
  </w:num>
  <w:num w:numId="29">
    <w:abstractNumId w:val="1"/>
  </w:num>
  <w:num w:numId="30">
    <w:abstractNumId w:val="26"/>
  </w:num>
  <w:num w:numId="31">
    <w:abstractNumId w:val="9"/>
  </w:num>
  <w:num w:numId="32">
    <w:abstractNumId w:val="31"/>
  </w:num>
  <w:num w:numId="33">
    <w:abstractNumId w:val="22"/>
  </w:num>
  <w:num w:numId="34">
    <w:abstractNumId w:val="32"/>
  </w:num>
  <w:num w:numId="35">
    <w:abstractNumId w:val="27"/>
  </w:num>
  <w:num w:numId="36">
    <w:abstractNumId w:val="30"/>
  </w:num>
  <w:num w:numId="37">
    <w:abstractNumId w:val="34"/>
  </w:num>
  <w:num w:numId="38">
    <w:abstractNumId w:val="11"/>
  </w:num>
  <w:num w:numId="39">
    <w:abstractNumId w:val="0"/>
  </w:num>
  <w:num w:numId="40">
    <w:abstractNumId w:val="6"/>
  </w:num>
  <w:num w:numId="41">
    <w:abstractNumId w:val="25"/>
  </w:num>
  <w:num w:numId="42">
    <w:abstractNumId w:val="12"/>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lvlOverride w:ilvl="2"/>
    <w:lvlOverride w:ilvl="3"/>
    <w:lvlOverride w:ilvl="4"/>
    <w:lvlOverride w:ilvl="5"/>
    <w:lvlOverride w:ilvl="6"/>
    <w:lvlOverride w:ilvl="7"/>
    <w:lvlOverride w:ilv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1B2C"/>
    <w:rsid w:val="00002148"/>
    <w:rsid w:val="000023F4"/>
    <w:rsid w:val="00002648"/>
    <w:rsid w:val="00003CFD"/>
    <w:rsid w:val="00004AC5"/>
    <w:rsid w:val="0000552C"/>
    <w:rsid w:val="00005775"/>
    <w:rsid w:val="0000790F"/>
    <w:rsid w:val="00007FEE"/>
    <w:rsid w:val="000154ED"/>
    <w:rsid w:val="00015B24"/>
    <w:rsid w:val="00015F01"/>
    <w:rsid w:val="000245DD"/>
    <w:rsid w:val="00024E53"/>
    <w:rsid w:val="00026F78"/>
    <w:rsid w:val="00030FF5"/>
    <w:rsid w:val="00032880"/>
    <w:rsid w:val="00032E20"/>
    <w:rsid w:val="00032EA7"/>
    <w:rsid w:val="00036A1B"/>
    <w:rsid w:val="00036C6D"/>
    <w:rsid w:val="00040778"/>
    <w:rsid w:val="00040921"/>
    <w:rsid w:val="000419EB"/>
    <w:rsid w:val="0004423E"/>
    <w:rsid w:val="0004445E"/>
    <w:rsid w:val="00050CAC"/>
    <w:rsid w:val="000549EA"/>
    <w:rsid w:val="000559B0"/>
    <w:rsid w:val="00057540"/>
    <w:rsid w:val="000609F2"/>
    <w:rsid w:val="000617EE"/>
    <w:rsid w:val="00063314"/>
    <w:rsid w:val="00063507"/>
    <w:rsid w:val="00064042"/>
    <w:rsid w:val="000720F5"/>
    <w:rsid w:val="000810BA"/>
    <w:rsid w:val="00081611"/>
    <w:rsid w:val="00082056"/>
    <w:rsid w:val="00083482"/>
    <w:rsid w:val="000840BD"/>
    <w:rsid w:val="0008581E"/>
    <w:rsid w:val="0008749A"/>
    <w:rsid w:val="0008751B"/>
    <w:rsid w:val="000940BF"/>
    <w:rsid w:val="0009514D"/>
    <w:rsid w:val="00096298"/>
    <w:rsid w:val="000A0B79"/>
    <w:rsid w:val="000A3131"/>
    <w:rsid w:val="000A340E"/>
    <w:rsid w:val="000A428D"/>
    <w:rsid w:val="000A5935"/>
    <w:rsid w:val="000A6CE0"/>
    <w:rsid w:val="000A7C26"/>
    <w:rsid w:val="000A7CCA"/>
    <w:rsid w:val="000B0214"/>
    <w:rsid w:val="000B26B1"/>
    <w:rsid w:val="000B2906"/>
    <w:rsid w:val="000B43E6"/>
    <w:rsid w:val="000B4CE9"/>
    <w:rsid w:val="000B5FB4"/>
    <w:rsid w:val="000B6853"/>
    <w:rsid w:val="000C1399"/>
    <w:rsid w:val="000C2E4A"/>
    <w:rsid w:val="000C310E"/>
    <w:rsid w:val="000C39AB"/>
    <w:rsid w:val="000C4A9C"/>
    <w:rsid w:val="000C4BE7"/>
    <w:rsid w:val="000C619D"/>
    <w:rsid w:val="000C7C42"/>
    <w:rsid w:val="000D1F5E"/>
    <w:rsid w:val="000D4257"/>
    <w:rsid w:val="000D60BA"/>
    <w:rsid w:val="000D71D8"/>
    <w:rsid w:val="000E0902"/>
    <w:rsid w:val="000E12B3"/>
    <w:rsid w:val="000E6655"/>
    <w:rsid w:val="000E7569"/>
    <w:rsid w:val="000F1DD6"/>
    <w:rsid w:val="000F23A6"/>
    <w:rsid w:val="000F26E6"/>
    <w:rsid w:val="000F6315"/>
    <w:rsid w:val="000F7553"/>
    <w:rsid w:val="00101F0F"/>
    <w:rsid w:val="0010386C"/>
    <w:rsid w:val="0010421E"/>
    <w:rsid w:val="00104425"/>
    <w:rsid w:val="00106EAE"/>
    <w:rsid w:val="00107ECA"/>
    <w:rsid w:val="001110B8"/>
    <w:rsid w:val="0011417D"/>
    <w:rsid w:val="00115949"/>
    <w:rsid w:val="00116F12"/>
    <w:rsid w:val="0011725B"/>
    <w:rsid w:val="001173A7"/>
    <w:rsid w:val="00117FBF"/>
    <w:rsid w:val="001220D5"/>
    <w:rsid w:val="00124ADE"/>
    <w:rsid w:val="0012688F"/>
    <w:rsid w:val="00126C71"/>
    <w:rsid w:val="001275DF"/>
    <w:rsid w:val="001304BB"/>
    <w:rsid w:val="001312B0"/>
    <w:rsid w:val="001412B6"/>
    <w:rsid w:val="00143C76"/>
    <w:rsid w:val="00143DDA"/>
    <w:rsid w:val="0014568E"/>
    <w:rsid w:val="00145CAC"/>
    <w:rsid w:val="0014642C"/>
    <w:rsid w:val="0015282F"/>
    <w:rsid w:val="0015288F"/>
    <w:rsid w:val="001538AF"/>
    <w:rsid w:val="00154514"/>
    <w:rsid w:val="00156553"/>
    <w:rsid w:val="00160C92"/>
    <w:rsid w:val="00161452"/>
    <w:rsid w:val="001617CF"/>
    <w:rsid w:val="001647C9"/>
    <w:rsid w:val="001652B4"/>
    <w:rsid w:val="00166DC7"/>
    <w:rsid w:val="00167824"/>
    <w:rsid w:val="001702F6"/>
    <w:rsid w:val="001759B7"/>
    <w:rsid w:val="00175EF7"/>
    <w:rsid w:val="00176FFA"/>
    <w:rsid w:val="00181757"/>
    <w:rsid w:val="00183203"/>
    <w:rsid w:val="00185E70"/>
    <w:rsid w:val="001901BF"/>
    <w:rsid w:val="001907CE"/>
    <w:rsid w:val="001920EA"/>
    <w:rsid w:val="001973D3"/>
    <w:rsid w:val="001A417F"/>
    <w:rsid w:val="001B3431"/>
    <w:rsid w:val="001B36FC"/>
    <w:rsid w:val="001B44F1"/>
    <w:rsid w:val="001B5CB0"/>
    <w:rsid w:val="001C314B"/>
    <w:rsid w:val="001C3BAE"/>
    <w:rsid w:val="001C42CD"/>
    <w:rsid w:val="001C5759"/>
    <w:rsid w:val="001C6DD5"/>
    <w:rsid w:val="001D070B"/>
    <w:rsid w:val="001D5093"/>
    <w:rsid w:val="001D71E6"/>
    <w:rsid w:val="001D77AF"/>
    <w:rsid w:val="001E04D6"/>
    <w:rsid w:val="001E3A02"/>
    <w:rsid w:val="001E4B09"/>
    <w:rsid w:val="001E7844"/>
    <w:rsid w:val="001F1FDC"/>
    <w:rsid w:val="001F20C5"/>
    <w:rsid w:val="001F356B"/>
    <w:rsid w:val="001F3BFA"/>
    <w:rsid w:val="001F59FE"/>
    <w:rsid w:val="002006B5"/>
    <w:rsid w:val="00201FC6"/>
    <w:rsid w:val="00204AD8"/>
    <w:rsid w:val="0021033C"/>
    <w:rsid w:val="00213EAB"/>
    <w:rsid w:val="00215F1F"/>
    <w:rsid w:val="00223B4A"/>
    <w:rsid w:val="00223EF5"/>
    <w:rsid w:val="002246D3"/>
    <w:rsid w:val="002250C7"/>
    <w:rsid w:val="00225F4F"/>
    <w:rsid w:val="0022601E"/>
    <w:rsid w:val="00226A00"/>
    <w:rsid w:val="00226E77"/>
    <w:rsid w:val="00227782"/>
    <w:rsid w:val="00227E1F"/>
    <w:rsid w:val="0023105B"/>
    <w:rsid w:val="00232595"/>
    <w:rsid w:val="00232892"/>
    <w:rsid w:val="00234CCC"/>
    <w:rsid w:val="0023514B"/>
    <w:rsid w:val="0023551B"/>
    <w:rsid w:val="00237671"/>
    <w:rsid w:val="00240B6B"/>
    <w:rsid w:val="00244147"/>
    <w:rsid w:val="002448F3"/>
    <w:rsid w:val="00245488"/>
    <w:rsid w:val="00246253"/>
    <w:rsid w:val="0024733F"/>
    <w:rsid w:val="00247522"/>
    <w:rsid w:val="0025111A"/>
    <w:rsid w:val="00251CCA"/>
    <w:rsid w:val="0025237D"/>
    <w:rsid w:val="00252BC1"/>
    <w:rsid w:val="00252DF3"/>
    <w:rsid w:val="00252F35"/>
    <w:rsid w:val="002539E2"/>
    <w:rsid w:val="00253B93"/>
    <w:rsid w:val="002550BC"/>
    <w:rsid w:val="00262218"/>
    <w:rsid w:val="0026238F"/>
    <w:rsid w:val="00262421"/>
    <w:rsid w:val="002632BA"/>
    <w:rsid w:val="0026353A"/>
    <w:rsid w:val="00264E87"/>
    <w:rsid w:val="00274889"/>
    <w:rsid w:val="00275D65"/>
    <w:rsid w:val="00277BD4"/>
    <w:rsid w:val="002805DA"/>
    <w:rsid w:val="00281E6A"/>
    <w:rsid w:val="00282DCC"/>
    <w:rsid w:val="00283BD0"/>
    <w:rsid w:val="00283C5B"/>
    <w:rsid w:val="00285286"/>
    <w:rsid w:val="00285C9F"/>
    <w:rsid w:val="002877FA"/>
    <w:rsid w:val="00287DE8"/>
    <w:rsid w:val="00291E58"/>
    <w:rsid w:val="00291EB8"/>
    <w:rsid w:val="00292940"/>
    <w:rsid w:val="002940A8"/>
    <w:rsid w:val="00294344"/>
    <w:rsid w:val="00294BB4"/>
    <w:rsid w:val="00295AB8"/>
    <w:rsid w:val="00297BF6"/>
    <w:rsid w:val="002A0494"/>
    <w:rsid w:val="002A0610"/>
    <w:rsid w:val="002A09C6"/>
    <w:rsid w:val="002A140B"/>
    <w:rsid w:val="002A1DD3"/>
    <w:rsid w:val="002A47A7"/>
    <w:rsid w:val="002A4D72"/>
    <w:rsid w:val="002A696F"/>
    <w:rsid w:val="002B3A4E"/>
    <w:rsid w:val="002B6EAE"/>
    <w:rsid w:val="002B7ABF"/>
    <w:rsid w:val="002C5366"/>
    <w:rsid w:val="002C5D27"/>
    <w:rsid w:val="002C73C4"/>
    <w:rsid w:val="002C79F7"/>
    <w:rsid w:val="002D1487"/>
    <w:rsid w:val="002D2043"/>
    <w:rsid w:val="002D27A1"/>
    <w:rsid w:val="002D2CB2"/>
    <w:rsid w:val="002D4543"/>
    <w:rsid w:val="002D5CD3"/>
    <w:rsid w:val="002E624A"/>
    <w:rsid w:val="002E79DB"/>
    <w:rsid w:val="002F02D9"/>
    <w:rsid w:val="002F1030"/>
    <w:rsid w:val="002F1576"/>
    <w:rsid w:val="002F3719"/>
    <w:rsid w:val="002F48AF"/>
    <w:rsid w:val="002F5276"/>
    <w:rsid w:val="002F7E48"/>
    <w:rsid w:val="003015C6"/>
    <w:rsid w:val="0030178E"/>
    <w:rsid w:val="00301E87"/>
    <w:rsid w:val="00302425"/>
    <w:rsid w:val="003029BF"/>
    <w:rsid w:val="00307608"/>
    <w:rsid w:val="003102F9"/>
    <w:rsid w:val="00312E61"/>
    <w:rsid w:val="00315C80"/>
    <w:rsid w:val="00316077"/>
    <w:rsid w:val="003200C4"/>
    <w:rsid w:val="00321B89"/>
    <w:rsid w:val="00323724"/>
    <w:rsid w:val="00324121"/>
    <w:rsid w:val="00327517"/>
    <w:rsid w:val="00327DA8"/>
    <w:rsid w:val="003300DF"/>
    <w:rsid w:val="0033035A"/>
    <w:rsid w:val="00330F7A"/>
    <w:rsid w:val="0033334C"/>
    <w:rsid w:val="00333B51"/>
    <w:rsid w:val="00333F8F"/>
    <w:rsid w:val="003343DB"/>
    <w:rsid w:val="00334548"/>
    <w:rsid w:val="003361C3"/>
    <w:rsid w:val="00341C11"/>
    <w:rsid w:val="00346F37"/>
    <w:rsid w:val="00357171"/>
    <w:rsid w:val="003607FE"/>
    <w:rsid w:val="003625F6"/>
    <w:rsid w:val="00362808"/>
    <w:rsid w:val="00364213"/>
    <w:rsid w:val="00364DF9"/>
    <w:rsid w:val="003654B0"/>
    <w:rsid w:val="00366645"/>
    <w:rsid w:val="00366E5C"/>
    <w:rsid w:val="003676A1"/>
    <w:rsid w:val="00371CCD"/>
    <w:rsid w:val="00373AC8"/>
    <w:rsid w:val="00377972"/>
    <w:rsid w:val="00380E0C"/>
    <w:rsid w:val="003817B6"/>
    <w:rsid w:val="00381C26"/>
    <w:rsid w:val="00381EC7"/>
    <w:rsid w:val="0038552B"/>
    <w:rsid w:val="0038755F"/>
    <w:rsid w:val="003878D2"/>
    <w:rsid w:val="00391B07"/>
    <w:rsid w:val="00394535"/>
    <w:rsid w:val="00394F97"/>
    <w:rsid w:val="00395CE6"/>
    <w:rsid w:val="003963FA"/>
    <w:rsid w:val="00396B95"/>
    <w:rsid w:val="003A1EA0"/>
    <w:rsid w:val="003A32CE"/>
    <w:rsid w:val="003A3436"/>
    <w:rsid w:val="003A3E25"/>
    <w:rsid w:val="003A5D54"/>
    <w:rsid w:val="003B17F7"/>
    <w:rsid w:val="003B3FED"/>
    <w:rsid w:val="003B4870"/>
    <w:rsid w:val="003B4C7E"/>
    <w:rsid w:val="003C02AA"/>
    <w:rsid w:val="003C0E16"/>
    <w:rsid w:val="003C1FAF"/>
    <w:rsid w:val="003C326A"/>
    <w:rsid w:val="003C3AB4"/>
    <w:rsid w:val="003C418A"/>
    <w:rsid w:val="003C5717"/>
    <w:rsid w:val="003D44D0"/>
    <w:rsid w:val="003D4504"/>
    <w:rsid w:val="003D6574"/>
    <w:rsid w:val="003D78D7"/>
    <w:rsid w:val="003E0F0D"/>
    <w:rsid w:val="003E1CD1"/>
    <w:rsid w:val="003E2E59"/>
    <w:rsid w:val="003E673C"/>
    <w:rsid w:val="003F1110"/>
    <w:rsid w:val="003F111F"/>
    <w:rsid w:val="003F429B"/>
    <w:rsid w:val="003F48A0"/>
    <w:rsid w:val="003F6847"/>
    <w:rsid w:val="004000CE"/>
    <w:rsid w:val="00400564"/>
    <w:rsid w:val="004028B3"/>
    <w:rsid w:val="00403846"/>
    <w:rsid w:val="00406D14"/>
    <w:rsid w:val="004102C6"/>
    <w:rsid w:val="00410812"/>
    <w:rsid w:val="0041118B"/>
    <w:rsid w:val="00412C66"/>
    <w:rsid w:val="00413095"/>
    <w:rsid w:val="004141B0"/>
    <w:rsid w:val="004165D0"/>
    <w:rsid w:val="00416743"/>
    <w:rsid w:val="00417D58"/>
    <w:rsid w:val="00420F27"/>
    <w:rsid w:val="0042237B"/>
    <w:rsid w:val="00422AD1"/>
    <w:rsid w:val="00431E86"/>
    <w:rsid w:val="00434DF6"/>
    <w:rsid w:val="004376F3"/>
    <w:rsid w:val="0044071F"/>
    <w:rsid w:val="00440A34"/>
    <w:rsid w:val="004434EC"/>
    <w:rsid w:val="00444DCB"/>
    <w:rsid w:val="0044717C"/>
    <w:rsid w:val="00450B85"/>
    <w:rsid w:val="00450CB7"/>
    <w:rsid w:val="00451400"/>
    <w:rsid w:val="00451FB8"/>
    <w:rsid w:val="0045283F"/>
    <w:rsid w:val="0045316B"/>
    <w:rsid w:val="00453912"/>
    <w:rsid w:val="00453A0F"/>
    <w:rsid w:val="0045676D"/>
    <w:rsid w:val="00456FE5"/>
    <w:rsid w:val="004578E1"/>
    <w:rsid w:val="00465C5A"/>
    <w:rsid w:val="00466769"/>
    <w:rsid w:val="004702D9"/>
    <w:rsid w:val="00472FC7"/>
    <w:rsid w:val="00475433"/>
    <w:rsid w:val="004759F7"/>
    <w:rsid w:val="00475D65"/>
    <w:rsid w:val="00476E96"/>
    <w:rsid w:val="00480FEF"/>
    <w:rsid w:val="0048100E"/>
    <w:rsid w:val="00482F4C"/>
    <w:rsid w:val="004842F2"/>
    <w:rsid w:val="00486616"/>
    <w:rsid w:val="004876E1"/>
    <w:rsid w:val="004904D7"/>
    <w:rsid w:val="00490EB2"/>
    <w:rsid w:val="004921D3"/>
    <w:rsid w:val="00493466"/>
    <w:rsid w:val="00493AE4"/>
    <w:rsid w:val="0049685C"/>
    <w:rsid w:val="00497142"/>
    <w:rsid w:val="00497348"/>
    <w:rsid w:val="004975BE"/>
    <w:rsid w:val="004A131B"/>
    <w:rsid w:val="004A328F"/>
    <w:rsid w:val="004A3C0D"/>
    <w:rsid w:val="004A643C"/>
    <w:rsid w:val="004A7107"/>
    <w:rsid w:val="004B17A9"/>
    <w:rsid w:val="004B1EF9"/>
    <w:rsid w:val="004B30C6"/>
    <w:rsid w:val="004B4694"/>
    <w:rsid w:val="004B5D42"/>
    <w:rsid w:val="004B6A7A"/>
    <w:rsid w:val="004B7735"/>
    <w:rsid w:val="004B7CA1"/>
    <w:rsid w:val="004C282A"/>
    <w:rsid w:val="004C3196"/>
    <w:rsid w:val="004C6412"/>
    <w:rsid w:val="004C6C75"/>
    <w:rsid w:val="004C73EA"/>
    <w:rsid w:val="004D1ECB"/>
    <w:rsid w:val="004D3101"/>
    <w:rsid w:val="004D3821"/>
    <w:rsid w:val="004D3D91"/>
    <w:rsid w:val="004D3F52"/>
    <w:rsid w:val="004D501A"/>
    <w:rsid w:val="004D5638"/>
    <w:rsid w:val="004D660F"/>
    <w:rsid w:val="004D7D92"/>
    <w:rsid w:val="004E0101"/>
    <w:rsid w:val="004E07B6"/>
    <w:rsid w:val="004E2361"/>
    <w:rsid w:val="004E28EB"/>
    <w:rsid w:val="004E2A7A"/>
    <w:rsid w:val="004E6B21"/>
    <w:rsid w:val="004F095E"/>
    <w:rsid w:val="004F0C3A"/>
    <w:rsid w:val="004F2E62"/>
    <w:rsid w:val="004F40D0"/>
    <w:rsid w:val="004F6D1A"/>
    <w:rsid w:val="004F79E0"/>
    <w:rsid w:val="005017CA"/>
    <w:rsid w:val="00503D4E"/>
    <w:rsid w:val="00505239"/>
    <w:rsid w:val="005140EF"/>
    <w:rsid w:val="0051626F"/>
    <w:rsid w:val="00517E3A"/>
    <w:rsid w:val="00521FE5"/>
    <w:rsid w:val="00521FF4"/>
    <w:rsid w:val="00532B9C"/>
    <w:rsid w:val="005362D0"/>
    <w:rsid w:val="00536397"/>
    <w:rsid w:val="00536450"/>
    <w:rsid w:val="00536EED"/>
    <w:rsid w:val="00537017"/>
    <w:rsid w:val="00542DE2"/>
    <w:rsid w:val="005437A6"/>
    <w:rsid w:val="00543D54"/>
    <w:rsid w:val="00544D9A"/>
    <w:rsid w:val="00545E91"/>
    <w:rsid w:val="00546916"/>
    <w:rsid w:val="00547048"/>
    <w:rsid w:val="00550C52"/>
    <w:rsid w:val="00551267"/>
    <w:rsid w:val="0055202B"/>
    <w:rsid w:val="00552FFF"/>
    <w:rsid w:val="00557B98"/>
    <w:rsid w:val="005615E2"/>
    <w:rsid w:val="0056213D"/>
    <w:rsid w:val="00562356"/>
    <w:rsid w:val="0056349E"/>
    <w:rsid w:val="00564758"/>
    <w:rsid w:val="00564EA9"/>
    <w:rsid w:val="005650FF"/>
    <w:rsid w:val="00567814"/>
    <w:rsid w:val="0057178E"/>
    <w:rsid w:val="00573587"/>
    <w:rsid w:val="005806DD"/>
    <w:rsid w:val="00580940"/>
    <w:rsid w:val="00581DD8"/>
    <w:rsid w:val="00585F50"/>
    <w:rsid w:val="00586957"/>
    <w:rsid w:val="00586FC2"/>
    <w:rsid w:val="005919D0"/>
    <w:rsid w:val="005955F4"/>
    <w:rsid w:val="00596C9B"/>
    <w:rsid w:val="00596F3A"/>
    <w:rsid w:val="005A047F"/>
    <w:rsid w:val="005A1F9F"/>
    <w:rsid w:val="005A3819"/>
    <w:rsid w:val="005A7332"/>
    <w:rsid w:val="005B0E08"/>
    <w:rsid w:val="005B3802"/>
    <w:rsid w:val="005B3C83"/>
    <w:rsid w:val="005B4655"/>
    <w:rsid w:val="005B48BC"/>
    <w:rsid w:val="005B579B"/>
    <w:rsid w:val="005B5EA1"/>
    <w:rsid w:val="005C0D96"/>
    <w:rsid w:val="005C195E"/>
    <w:rsid w:val="005D0305"/>
    <w:rsid w:val="005D19DA"/>
    <w:rsid w:val="005D2351"/>
    <w:rsid w:val="005D3359"/>
    <w:rsid w:val="005D3C04"/>
    <w:rsid w:val="005D59C1"/>
    <w:rsid w:val="005D7854"/>
    <w:rsid w:val="005D7F32"/>
    <w:rsid w:val="005F0355"/>
    <w:rsid w:val="005F490B"/>
    <w:rsid w:val="005F5835"/>
    <w:rsid w:val="005F69E4"/>
    <w:rsid w:val="006015E0"/>
    <w:rsid w:val="0060160D"/>
    <w:rsid w:val="00602DBB"/>
    <w:rsid w:val="00604E6A"/>
    <w:rsid w:val="0060745B"/>
    <w:rsid w:val="0061010B"/>
    <w:rsid w:val="00610512"/>
    <w:rsid w:val="00610EA0"/>
    <w:rsid w:val="00611FD1"/>
    <w:rsid w:val="00611FE8"/>
    <w:rsid w:val="00612B2E"/>
    <w:rsid w:val="006133E9"/>
    <w:rsid w:val="006135D5"/>
    <w:rsid w:val="00613DDD"/>
    <w:rsid w:val="00613F20"/>
    <w:rsid w:val="00614647"/>
    <w:rsid w:val="00614C71"/>
    <w:rsid w:val="00616EBA"/>
    <w:rsid w:val="0061759C"/>
    <w:rsid w:val="0062080B"/>
    <w:rsid w:val="00622015"/>
    <w:rsid w:val="00622252"/>
    <w:rsid w:val="00622FFD"/>
    <w:rsid w:val="00623A1A"/>
    <w:rsid w:val="00625377"/>
    <w:rsid w:val="006275BF"/>
    <w:rsid w:val="00631BC0"/>
    <w:rsid w:val="006359D0"/>
    <w:rsid w:val="0063682C"/>
    <w:rsid w:val="00637D47"/>
    <w:rsid w:val="00637F0B"/>
    <w:rsid w:val="00640355"/>
    <w:rsid w:val="00641650"/>
    <w:rsid w:val="006504E0"/>
    <w:rsid w:val="00650A40"/>
    <w:rsid w:val="00657CBA"/>
    <w:rsid w:val="00660ADD"/>
    <w:rsid w:val="006613C2"/>
    <w:rsid w:val="00664E29"/>
    <w:rsid w:val="00665048"/>
    <w:rsid w:val="00667E91"/>
    <w:rsid w:val="006723D6"/>
    <w:rsid w:val="00673666"/>
    <w:rsid w:val="00674243"/>
    <w:rsid w:val="00675CEF"/>
    <w:rsid w:val="00676916"/>
    <w:rsid w:val="00681468"/>
    <w:rsid w:val="00681DD1"/>
    <w:rsid w:val="0068359A"/>
    <w:rsid w:val="0068461F"/>
    <w:rsid w:val="006851EC"/>
    <w:rsid w:val="00685D7B"/>
    <w:rsid w:val="00686B93"/>
    <w:rsid w:val="006925EA"/>
    <w:rsid w:val="00693CB0"/>
    <w:rsid w:val="006961D2"/>
    <w:rsid w:val="006A0136"/>
    <w:rsid w:val="006A2DBA"/>
    <w:rsid w:val="006A4FB8"/>
    <w:rsid w:val="006B2E73"/>
    <w:rsid w:val="006B7260"/>
    <w:rsid w:val="006B7B7F"/>
    <w:rsid w:val="006C1F43"/>
    <w:rsid w:val="006C4ACD"/>
    <w:rsid w:val="006D052E"/>
    <w:rsid w:val="006D133C"/>
    <w:rsid w:val="006D1401"/>
    <w:rsid w:val="006D1D76"/>
    <w:rsid w:val="006D4137"/>
    <w:rsid w:val="006D649C"/>
    <w:rsid w:val="006D6B80"/>
    <w:rsid w:val="006E18A5"/>
    <w:rsid w:val="006E4F5F"/>
    <w:rsid w:val="006E645D"/>
    <w:rsid w:val="006E680B"/>
    <w:rsid w:val="006F1384"/>
    <w:rsid w:val="006F4A51"/>
    <w:rsid w:val="006F5F68"/>
    <w:rsid w:val="006F6E53"/>
    <w:rsid w:val="006F6EC6"/>
    <w:rsid w:val="007048D8"/>
    <w:rsid w:val="00707A5F"/>
    <w:rsid w:val="00710894"/>
    <w:rsid w:val="00711057"/>
    <w:rsid w:val="00711560"/>
    <w:rsid w:val="00713DE6"/>
    <w:rsid w:val="00714DE7"/>
    <w:rsid w:val="00716BAD"/>
    <w:rsid w:val="00726363"/>
    <w:rsid w:val="00726592"/>
    <w:rsid w:val="007266C7"/>
    <w:rsid w:val="007274AF"/>
    <w:rsid w:val="00731E8F"/>
    <w:rsid w:val="00733D49"/>
    <w:rsid w:val="007341A9"/>
    <w:rsid w:val="0073430C"/>
    <w:rsid w:val="00734C96"/>
    <w:rsid w:val="00736E81"/>
    <w:rsid w:val="0074024F"/>
    <w:rsid w:val="00740673"/>
    <w:rsid w:val="00741059"/>
    <w:rsid w:val="007437CF"/>
    <w:rsid w:val="0074544B"/>
    <w:rsid w:val="00747A65"/>
    <w:rsid w:val="007500AD"/>
    <w:rsid w:val="00750694"/>
    <w:rsid w:val="00752582"/>
    <w:rsid w:val="00752C77"/>
    <w:rsid w:val="00754805"/>
    <w:rsid w:val="00755297"/>
    <w:rsid w:val="0076132E"/>
    <w:rsid w:val="00761ABB"/>
    <w:rsid w:val="00761B26"/>
    <w:rsid w:val="00762388"/>
    <w:rsid w:val="00763AC3"/>
    <w:rsid w:val="00764E08"/>
    <w:rsid w:val="00764EDB"/>
    <w:rsid w:val="007656E3"/>
    <w:rsid w:val="00765B5E"/>
    <w:rsid w:val="0076669C"/>
    <w:rsid w:val="00766DC7"/>
    <w:rsid w:val="00772350"/>
    <w:rsid w:val="00772E54"/>
    <w:rsid w:val="00773BA1"/>
    <w:rsid w:val="00774C0F"/>
    <w:rsid w:val="0077530F"/>
    <w:rsid w:val="0077609B"/>
    <w:rsid w:val="0077788C"/>
    <w:rsid w:val="00780117"/>
    <w:rsid w:val="007807F2"/>
    <w:rsid w:val="007819CB"/>
    <w:rsid w:val="00791084"/>
    <w:rsid w:val="00792C77"/>
    <w:rsid w:val="00793369"/>
    <w:rsid w:val="00793999"/>
    <w:rsid w:val="007945D6"/>
    <w:rsid w:val="0079733D"/>
    <w:rsid w:val="00797813"/>
    <w:rsid w:val="007A1540"/>
    <w:rsid w:val="007A367D"/>
    <w:rsid w:val="007A39B7"/>
    <w:rsid w:val="007A55AF"/>
    <w:rsid w:val="007B073B"/>
    <w:rsid w:val="007B1C95"/>
    <w:rsid w:val="007B2D7D"/>
    <w:rsid w:val="007B3625"/>
    <w:rsid w:val="007B3B42"/>
    <w:rsid w:val="007B5F35"/>
    <w:rsid w:val="007C2F7F"/>
    <w:rsid w:val="007C3497"/>
    <w:rsid w:val="007C69FD"/>
    <w:rsid w:val="007D0A85"/>
    <w:rsid w:val="007D56C9"/>
    <w:rsid w:val="007D5FB4"/>
    <w:rsid w:val="007D7B6D"/>
    <w:rsid w:val="007E1044"/>
    <w:rsid w:val="007E1454"/>
    <w:rsid w:val="007E4BF9"/>
    <w:rsid w:val="007E629A"/>
    <w:rsid w:val="007E7C2E"/>
    <w:rsid w:val="007F00B9"/>
    <w:rsid w:val="007F3088"/>
    <w:rsid w:val="007F6191"/>
    <w:rsid w:val="00800623"/>
    <w:rsid w:val="00800F58"/>
    <w:rsid w:val="00805FE3"/>
    <w:rsid w:val="00806843"/>
    <w:rsid w:val="0080687A"/>
    <w:rsid w:val="00806F8E"/>
    <w:rsid w:val="008073A0"/>
    <w:rsid w:val="00811064"/>
    <w:rsid w:val="00811A9B"/>
    <w:rsid w:val="00812FAB"/>
    <w:rsid w:val="00814A81"/>
    <w:rsid w:val="00814C85"/>
    <w:rsid w:val="00815DCB"/>
    <w:rsid w:val="0082303C"/>
    <w:rsid w:val="00824297"/>
    <w:rsid w:val="00824825"/>
    <w:rsid w:val="00827529"/>
    <w:rsid w:val="00830859"/>
    <w:rsid w:val="0083101A"/>
    <w:rsid w:val="00833BE3"/>
    <w:rsid w:val="0083707F"/>
    <w:rsid w:val="00840954"/>
    <w:rsid w:val="00844479"/>
    <w:rsid w:val="00844F6F"/>
    <w:rsid w:val="008464B1"/>
    <w:rsid w:val="00851818"/>
    <w:rsid w:val="00852981"/>
    <w:rsid w:val="00852ABA"/>
    <w:rsid w:val="008536A0"/>
    <w:rsid w:val="00854202"/>
    <w:rsid w:val="00854B5A"/>
    <w:rsid w:val="00854CDE"/>
    <w:rsid w:val="00854E80"/>
    <w:rsid w:val="00855E59"/>
    <w:rsid w:val="00856C67"/>
    <w:rsid w:val="00857A29"/>
    <w:rsid w:val="008605FD"/>
    <w:rsid w:val="00862798"/>
    <w:rsid w:val="00864091"/>
    <w:rsid w:val="0086644A"/>
    <w:rsid w:val="00867B74"/>
    <w:rsid w:val="008701A6"/>
    <w:rsid w:val="00871A77"/>
    <w:rsid w:val="0087220C"/>
    <w:rsid w:val="008727E3"/>
    <w:rsid w:val="008732CD"/>
    <w:rsid w:val="00874B3A"/>
    <w:rsid w:val="0087753F"/>
    <w:rsid w:val="00880D1B"/>
    <w:rsid w:val="00883FE5"/>
    <w:rsid w:val="00884639"/>
    <w:rsid w:val="008851CC"/>
    <w:rsid w:val="008853AF"/>
    <w:rsid w:val="00885C44"/>
    <w:rsid w:val="00892800"/>
    <w:rsid w:val="0089356E"/>
    <w:rsid w:val="008A10E9"/>
    <w:rsid w:val="008A246D"/>
    <w:rsid w:val="008A5989"/>
    <w:rsid w:val="008B17CA"/>
    <w:rsid w:val="008B282F"/>
    <w:rsid w:val="008B3288"/>
    <w:rsid w:val="008B3757"/>
    <w:rsid w:val="008B47D4"/>
    <w:rsid w:val="008B4F05"/>
    <w:rsid w:val="008B6DC3"/>
    <w:rsid w:val="008B768A"/>
    <w:rsid w:val="008C1B9A"/>
    <w:rsid w:val="008C22D5"/>
    <w:rsid w:val="008C3326"/>
    <w:rsid w:val="008C3DAF"/>
    <w:rsid w:val="008C41B1"/>
    <w:rsid w:val="008C6218"/>
    <w:rsid w:val="008C76B6"/>
    <w:rsid w:val="008D0769"/>
    <w:rsid w:val="008D0D0A"/>
    <w:rsid w:val="008D0D42"/>
    <w:rsid w:val="008D1B82"/>
    <w:rsid w:val="008D3611"/>
    <w:rsid w:val="008D6D1C"/>
    <w:rsid w:val="008D7C8D"/>
    <w:rsid w:val="008D7C95"/>
    <w:rsid w:val="008E031C"/>
    <w:rsid w:val="008E18D0"/>
    <w:rsid w:val="008E6332"/>
    <w:rsid w:val="008E7293"/>
    <w:rsid w:val="008E7365"/>
    <w:rsid w:val="008F01CB"/>
    <w:rsid w:val="008F5D1C"/>
    <w:rsid w:val="008F6275"/>
    <w:rsid w:val="00900527"/>
    <w:rsid w:val="00901082"/>
    <w:rsid w:val="00901627"/>
    <w:rsid w:val="009036B0"/>
    <w:rsid w:val="009048F1"/>
    <w:rsid w:val="00905115"/>
    <w:rsid w:val="00910D26"/>
    <w:rsid w:val="00912B63"/>
    <w:rsid w:val="00914E2D"/>
    <w:rsid w:val="00915BAB"/>
    <w:rsid w:val="00916BAB"/>
    <w:rsid w:val="00920C7E"/>
    <w:rsid w:val="00920F61"/>
    <w:rsid w:val="00923D43"/>
    <w:rsid w:val="009240CA"/>
    <w:rsid w:val="009246FD"/>
    <w:rsid w:val="00924A04"/>
    <w:rsid w:val="00924B42"/>
    <w:rsid w:val="00925639"/>
    <w:rsid w:val="0093049C"/>
    <w:rsid w:val="0093387E"/>
    <w:rsid w:val="00934942"/>
    <w:rsid w:val="00936AE2"/>
    <w:rsid w:val="00936AEC"/>
    <w:rsid w:val="00937E39"/>
    <w:rsid w:val="0094097A"/>
    <w:rsid w:val="00941AE3"/>
    <w:rsid w:val="0094295C"/>
    <w:rsid w:val="009448BC"/>
    <w:rsid w:val="00945369"/>
    <w:rsid w:val="0095072C"/>
    <w:rsid w:val="00952BD5"/>
    <w:rsid w:val="00954EE5"/>
    <w:rsid w:val="0095502C"/>
    <w:rsid w:val="009560A5"/>
    <w:rsid w:val="0096060D"/>
    <w:rsid w:val="00961696"/>
    <w:rsid w:val="00962506"/>
    <w:rsid w:val="009636A2"/>
    <w:rsid w:val="0096625B"/>
    <w:rsid w:val="00967EA4"/>
    <w:rsid w:val="009708A7"/>
    <w:rsid w:val="00970D97"/>
    <w:rsid w:val="009716E8"/>
    <w:rsid w:val="009732AE"/>
    <w:rsid w:val="00974C63"/>
    <w:rsid w:val="00984E66"/>
    <w:rsid w:val="00985EDE"/>
    <w:rsid w:val="00986965"/>
    <w:rsid w:val="00986B0E"/>
    <w:rsid w:val="00987292"/>
    <w:rsid w:val="009875B0"/>
    <w:rsid w:val="0099005C"/>
    <w:rsid w:val="009919CE"/>
    <w:rsid w:val="00991A1D"/>
    <w:rsid w:val="00992F95"/>
    <w:rsid w:val="0099310D"/>
    <w:rsid w:val="00995C3D"/>
    <w:rsid w:val="00997AFA"/>
    <w:rsid w:val="009A05AC"/>
    <w:rsid w:val="009A0F97"/>
    <w:rsid w:val="009A192E"/>
    <w:rsid w:val="009A253F"/>
    <w:rsid w:val="009A2F20"/>
    <w:rsid w:val="009A75FB"/>
    <w:rsid w:val="009B3396"/>
    <w:rsid w:val="009C19DF"/>
    <w:rsid w:val="009C1B1F"/>
    <w:rsid w:val="009C526D"/>
    <w:rsid w:val="009C5C01"/>
    <w:rsid w:val="009C66C8"/>
    <w:rsid w:val="009D12C4"/>
    <w:rsid w:val="009D17B6"/>
    <w:rsid w:val="009D38E0"/>
    <w:rsid w:val="009D43D5"/>
    <w:rsid w:val="009D4D5E"/>
    <w:rsid w:val="009D609E"/>
    <w:rsid w:val="009E08E6"/>
    <w:rsid w:val="009E1ADC"/>
    <w:rsid w:val="009E28EB"/>
    <w:rsid w:val="009E3BDD"/>
    <w:rsid w:val="009E45B3"/>
    <w:rsid w:val="009E5F6A"/>
    <w:rsid w:val="009E7FD2"/>
    <w:rsid w:val="009F0BEF"/>
    <w:rsid w:val="009F4C32"/>
    <w:rsid w:val="009F4C82"/>
    <w:rsid w:val="009F7AA9"/>
    <w:rsid w:val="00A01517"/>
    <w:rsid w:val="00A01A68"/>
    <w:rsid w:val="00A023C2"/>
    <w:rsid w:val="00A04440"/>
    <w:rsid w:val="00A063AB"/>
    <w:rsid w:val="00A10DBB"/>
    <w:rsid w:val="00A12088"/>
    <w:rsid w:val="00A12CEC"/>
    <w:rsid w:val="00A1368F"/>
    <w:rsid w:val="00A14429"/>
    <w:rsid w:val="00A1451D"/>
    <w:rsid w:val="00A14A0C"/>
    <w:rsid w:val="00A169EF"/>
    <w:rsid w:val="00A16C8A"/>
    <w:rsid w:val="00A17B9B"/>
    <w:rsid w:val="00A2065E"/>
    <w:rsid w:val="00A223C7"/>
    <w:rsid w:val="00A24BF0"/>
    <w:rsid w:val="00A24F82"/>
    <w:rsid w:val="00A251FB"/>
    <w:rsid w:val="00A260F9"/>
    <w:rsid w:val="00A270AB"/>
    <w:rsid w:val="00A3139D"/>
    <w:rsid w:val="00A32430"/>
    <w:rsid w:val="00A3621A"/>
    <w:rsid w:val="00A40C3C"/>
    <w:rsid w:val="00A4249F"/>
    <w:rsid w:val="00A46174"/>
    <w:rsid w:val="00A461CA"/>
    <w:rsid w:val="00A46A6E"/>
    <w:rsid w:val="00A61365"/>
    <w:rsid w:val="00A61DB2"/>
    <w:rsid w:val="00A61DFF"/>
    <w:rsid w:val="00A62700"/>
    <w:rsid w:val="00A649E3"/>
    <w:rsid w:val="00A65479"/>
    <w:rsid w:val="00A65B9C"/>
    <w:rsid w:val="00A67C26"/>
    <w:rsid w:val="00A75381"/>
    <w:rsid w:val="00A765FD"/>
    <w:rsid w:val="00A80681"/>
    <w:rsid w:val="00A90152"/>
    <w:rsid w:val="00A91490"/>
    <w:rsid w:val="00A92D61"/>
    <w:rsid w:val="00A94DA7"/>
    <w:rsid w:val="00A95B6D"/>
    <w:rsid w:val="00AA15EE"/>
    <w:rsid w:val="00AA79D9"/>
    <w:rsid w:val="00AB1677"/>
    <w:rsid w:val="00AB16A4"/>
    <w:rsid w:val="00AB1B2B"/>
    <w:rsid w:val="00AB1EE0"/>
    <w:rsid w:val="00AB24D5"/>
    <w:rsid w:val="00AB3284"/>
    <w:rsid w:val="00AB5B16"/>
    <w:rsid w:val="00AC0E1C"/>
    <w:rsid w:val="00AC2C30"/>
    <w:rsid w:val="00AC446B"/>
    <w:rsid w:val="00AC73BD"/>
    <w:rsid w:val="00AD07DB"/>
    <w:rsid w:val="00AD26B4"/>
    <w:rsid w:val="00AD3555"/>
    <w:rsid w:val="00AD3D39"/>
    <w:rsid w:val="00AD52E1"/>
    <w:rsid w:val="00AF04DC"/>
    <w:rsid w:val="00AF0A48"/>
    <w:rsid w:val="00AF0F4B"/>
    <w:rsid w:val="00AF117F"/>
    <w:rsid w:val="00AF3452"/>
    <w:rsid w:val="00AF6897"/>
    <w:rsid w:val="00B05825"/>
    <w:rsid w:val="00B1421D"/>
    <w:rsid w:val="00B1524A"/>
    <w:rsid w:val="00B16307"/>
    <w:rsid w:val="00B2048E"/>
    <w:rsid w:val="00B21687"/>
    <w:rsid w:val="00B26C87"/>
    <w:rsid w:val="00B27F90"/>
    <w:rsid w:val="00B3227C"/>
    <w:rsid w:val="00B33FE9"/>
    <w:rsid w:val="00B45565"/>
    <w:rsid w:val="00B45BF2"/>
    <w:rsid w:val="00B46DF0"/>
    <w:rsid w:val="00B504C4"/>
    <w:rsid w:val="00B534B5"/>
    <w:rsid w:val="00B53D23"/>
    <w:rsid w:val="00B55459"/>
    <w:rsid w:val="00B57733"/>
    <w:rsid w:val="00B6080B"/>
    <w:rsid w:val="00B61B3A"/>
    <w:rsid w:val="00B64AAA"/>
    <w:rsid w:val="00B64EAE"/>
    <w:rsid w:val="00B653B9"/>
    <w:rsid w:val="00B659ED"/>
    <w:rsid w:val="00B65F8B"/>
    <w:rsid w:val="00B668C4"/>
    <w:rsid w:val="00B67F2C"/>
    <w:rsid w:val="00B71401"/>
    <w:rsid w:val="00B73831"/>
    <w:rsid w:val="00B73A80"/>
    <w:rsid w:val="00B76467"/>
    <w:rsid w:val="00B76C41"/>
    <w:rsid w:val="00B826DF"/>
    <w:rsid w:val="00B8286C"/>
    <w:rsid w:val="00B82B3A"/>
    <w:rsid w:val="00B8379B"/>
    <w:rsid w:val="00B83D5A"/>
    <w:rsid w:val="00B8577A"/>
    <w:rsid w:val="00B867E3"/>
    <w:rsid w:val="00B91E9E"/>
    <w:rsid w:val="00B926D6"/>
    <w:rsid w:val="00B94EBE"/>
    <w:rsid w:val="00B95635"/>
    <w:rsid w:val="00B95F18"/>
    <w:rsid w:val="00B97906"/>
    <w:rsid w:val="00B97F81"/>
    <w:rsid w:val="00BA0042"/>
    <w:rsid w:val="00BA0BEC"/>
    <w:rsid w:val="00BA0D20"/>
    <w:rsid w:val="00BA36B7"/>
    <w:rsid w:val="00BA4A37"/>
    <w:rsid w:val="00BB0AA8"/>
    <w:rsid w:val="00BB11FE"/>
    <w:rsid w:val="00BB1273"/>
    <w:rsid w:val="00BB12B3"/>
    <w:rsid w:val="00BB4844"/>
    <w:rsid w:val="00BB69ED"/>
    <w:rsid w:val="00BC23CB"/>
    <w:rsid w:val="00BC3CC6"/>
    <w:rsid w:val="00BD20C3"/>
    <w:rsid w:val="00BD23ED"/>
    <w:rsid w:val="00BD2E2A"/>
    <w:rsid w:val="00BD3867"/>
    <w:rsid w:val="00BE0510"/>
    <w:rsid w:val="00BE20C4"/>
    <w:rsid w:val="00BE39D1"/>
    <w:rsid w:val="00BE3DB9"/>
    <w:rsid w:val="00BE5619"/>
    <w:rsid w:val="00BE5937"/>
    <w:rsid w:val="00BE6D60"/>
    <w:rsid w:val="00BE6FC5"/>
    <w:rsid w:val="00BE7C6A"/>
    <w:rsid w:val="00BF021B"/>
    <w:rsid w:val="00BF0E92"/>
    <w:rsid w:val="00BF236C"/>
    <w:rsid w:val="00BF2407"/>
    <w:rsid w:val="00BF3F79"/>
    <w:rsid w:val="00BF416C"/>
    <w:rsid w:val="00BF4F23"/>
    <w:rsid w:val="00C00FC2"/>
    <w:rsid w:val="00C01B99"/>
    <w:rsid w:val="00C0253E"/>
    <w:rsid w:val="00C02D17"/>
    <w:rsid w:val="00C03903"/>
    <w:rsid w:val="00C039DF"/>
    <w:rsid w:val="00C04CC5"/>
    <w:rsid w:val="00C06171"/>
    <w:rsid w:val="00C0720B"/>
    <w:rsid w:val="00C07512"/>
    <w:rsid w:val="00C10CB6"/>
    <w:rsid w:val="00C10CC2"/>
    <w:rsid w:val="00C11F9E"/>
    <w:rsid w:val="00C126A1"/>
    <w:rsid w:val="00C15E8E"/>
    <w:rsid w:val="00C174BB"/>
    <w:rsid w:val="00C21E34"/>
    <w:rsid w:val="00C22036"/>
    <w:rsid w:val="00C25322"/>
    <w:rsid w:val="00C25A99"/>
    <w:rsid w:val="00C268F0"/>
    <w:rsid w:val="00C30242"/>
    <w:rsid w:val="00C316C4"/>
    <w:rsid w:val="00C3184B"/>
    <w:rsid w:val="00C318A7"/>
    <w:rsid w:val="00C32642"/>
    <w:rsid w:val="00C32E53"/>
    <w:rsid w:val="00C3372F"/>
    <w:rsid w:val="00C414EE"/>
    <w:rsid w:val="00C42AD8"/>
    <w:rsid w:val="00C438F0"/>
    <w:rsid w:val="00C510E8"/>
    <w:rsid w:val="00C5267A"/>
    <w:rsid w:val="00C539F4"/>
    <w:rsid w:val="00C542D0"/>
    <w:rsid w:val="00C55C8E"/>
    <w:rsid w:val="00C61CDA"/>
    <w:rsid w:val="00C622B6"/>
    <w:rsid w:val="00C632BF"/>
    <w:rsid w:val="00C637E0"/>
    <w:rsid w:val="00C64C05"/>
    <w:rsid w:val="00C6524B"/>
    <w:rsid w:val="00C653E1"/>
    <w:rsid w:val="00C736FC"/>
    <w:rsid w:val="00C73EEE"/>
    <w:rsid w:val="00C742C4"/>
    <w:rsid w:val="00C74605"/>
    <w:rsid w:val="00C75151"/>
    <w:rsid w:val="00C76E7F"/>
    <w:rsid w:val="00C77E9E"/>
    <w:rsid w:val="00C8286C"/>
    <w:rsid w:val="00C83B83"/>
    <w:rsid w:val="00C83D75"/>
    <w:rsid w:val="00C84356"/>
    <w:rsid w:val="00C85D7D"/>
    <w:rsid w:val="00C875A5"/>
    <w:rsid w:val="00C90C0B"/>
    <w:rsid w:val="00C91CF1"/>
    <w:rsid w:val="00C93118"/>
    <w:rsid w:val="00C9459E"/>
    <w:rsid w:val="00C96614"/>
    <w:rsid w:val="00C96B88"/>
    <w:rsid w:val="00C973CB"/>
    <w:rsid w:val="00CA12AF"/>
    <w:rsid w:val="00CA1BB4"/>
    <w:rsid w:val="00CA1BC9"/>
    <w:rsid w:val="00CA2718"/>
    <w:rsid w:val="00CA3A60"/>
    <w:rsid w:val="00CA5CCF"/>
    <w:rsid w:val="00CA61B1"/>
    <w:rsid w:val="00CB1939"/>
    <w:rsid w:val="00CB382A"/>
    <w:rsid w:val="00CB621B"/>
    <w:rsid w:val="00CC0537"/>
    <w:rsid w:val="00CC241A"/>
    <w:rsid w:val="00CC2667"/>
    <w:rsid w:val="00CD2F0D"/>
    <w:rsid w:val="00CD51C4"/>
    <w:rsid w:val="00CD7BFF"/>
    <w:rsid w:val="00CE3008"/>
    <w:rsid w:val="00CE3A11"/>
    <w:rsid w:val="00CE4D8A"/>
    <w:rsid w:val="00CE536A"/>
    <w:rsid w:val="00CF02EF"/>
    <w:rsid w:val="00CF0323"/>
    <w:rsid w:val="00CF1750"/>
    <w:rsid w:val="00CF2B6E"/>
    <w:rsid w:val="00CF32E7"/>
    <w:rsid w:val="00CF3517"/>
    <w:rsid w:val="00CF5A28"/>
    <w:rsid w:val="00D0085D"/>
    <w:rsid w:val="00D021AB"/>
    <w:rsid w:val="00D0621C"/>
    <w:rsid w:val="00D071A9"/>
    <w:rsid w:val="00D10A0D"/>
    <w:rsid w:val="00D11FB2"/>
    <w:rsid w:val="00D16840"/>
    <w:rsid w:val="00D2303D"/>
    <w:rsid w:val="00D24509"/>
    <w:rsid w:val="00D25B73"/>
    <w:rsid w:val="00D2647F"/>
    <w:rsid w:val="00D31EBC"/>
    <w:rsid w:val="00D32712"/>
    <w:rsid w:val="00D32783"/>
    <w:rsid w:val="00D3447D"/>
    <w:rsid w:val="00D34BC8"/>
    <w:rsid w:val="00D350D9"/>
    <w:rsid w:val="00D37F3F"/>
    <w:rsid w:val="00D41F90"/>
    <w:rsid w:val="00D4352C"/>
    <w:rsid w:val="00D50C28"/>
    <w:rsid w:val="00D51FE4"/>
    <w:rsid w:val="00D53C28"/>
    <w:rsid w:val="00D617C0"/>
    <w:rsid w:val="00D642BA"/>
    <w:rsid w:val="00D65AD7"/>
    <w:rsid w:val="00D661D2"/>
    <w:rsid w:val="00D66C13"/>
    <w:rsid w:val="00D66FB6"/>
    <w:rsid w:val="00D67792"/>
    <w:rsid w:val="00D72044"/>
    <w:rsid w:val="00D7271E"/>
    <w:rsid w:val="00D73C78"/>
    <w:rsid w:val="00D74DE5"/>
    <w:rsid w:val="00D7564C"/>
    <w:rsid w:val="00D75DF4"/>
    <w:rsid w:val="00D76DA5"/>
    <w:rsid w:val="00D775F5"/>
    <w:rsid w:val="00D77CA6"/>
    <w:rsid w:val="00D77D0F"/>
    <w:rsid w:val="00D801DA"/>
    <w:rsid w:val="00D84047"/>
    <w:rsid w:val="00D86F11"/>
    <w:rsid w:val="00D91B43"/>
    <w:rsid w:val="00D92026"/>
    <w:rsid w:val="00D93998"/>
    <w:rsid w:val="00D95A6A"/>
    <w:rsid w:val="00DA314E"/>
    <w:rsid w:val="00DA673F"/>
    <w:rsid w:val="00DA70FA"/>
    <w:rsid w:val="00DA7902"/>
    <w:rsid w:val="00DB246B"/>
    <w:rsid w:val="00DB37F6"/>
    <w:rsid w:val="00DB39F5"/>
    <w:rsid w:val="00DB3FEC"/>
    <w:rsid w:val="00DB5256"/>
    <w:rsid w:val="00DB5F74"/>
    <w:rsid w:val="00DC391D"/>
    <w:rsid w:val="00DC4A28"/>
    <w:rsid w:val="00DC520B"/>
    <w:rsid w:val="00DC7874"/>
    <w:rsid w:val="00DC7D53"/>
    <w:rsid w:val="00DD3B44"/>
    <w:rsid w:val="00DD6087"/>
    <w:rsid w:val="00DD6521"/>
    <w:rsid w:val="00DD73DA"/>
    <w:rsid w:val="00DD7F7A"/>
    <w:rsid w:val="00DE1348"/>
    <w:rsid w:val="00DE15BE"/>
    <w:rsid w:val="00DE1DBB"/>
    <w:rsid w:val="00DE3C78"/>
    <w:rsid w:val="00DE41C4"/>
    <w:rsid w:val="00DF143A"/>
    <w:rsid w:val="00DF1D7D"/>
    <w:rsid w:val="00DF26E1"/>
    <w:rsid w:val="00DF2B62"/>
    <w:rsid w:val="00DF5162"/>
    <w:rsid w:val="00DF5B91"/>
    <w:rsid w:val="00DF5BBF"/>
    <w:rsid w:val="00E00314"/>
    <w:rsid w:val="00E0040B"/>
    <w:rsid w:val="00E00EFB"/>
    <w:rsid w:val="00E01160"/>
    <w:rsid w:val="00E016B4"/>
    <w:rsid w:val="00E01C43"/>
    <w:rsid w:val="00E029E9"/>
    <w:rsid w:val="00E04FF6"/>
    <w:rsid w:val="00E05A10"/>
    <w:rsid w:val="00E13AB5"/>
    <w:rsid w:val="00E15DAB"/>
    <w:rsid w:val="00E179C4"/>
    <w:rsid w:val="00E211FA"/>
    <w:rsid w:val="00E22592"/>
    <w:rsid w:val="00E23871"/>
    <w:rsid w:val="00E24352"/>
    <w:rsid w:val="00E24FBB"/>
    <w:rsid w:val="00E25F14"/>
    <w:rsid w:val="00E301BE"/>
    <w:rsid w:val="00E312CB"/>
    <w:rsid w:val="00E33531"/>
    <w:rsid w:val="00E35405"/>
    <w:rsid w:val="00E357C6"/>
    <w:rsid w:val="00E3616D"/>
    <w:rsid w:val="00E37424"/>
    <w:rsid w:val="00E37ACD"/>
    <w:rsid w:val="00E37FFA"/>
    <w:rsid w:val="00E4147C"/>
    <w:rsid w:val="00E42B48"/>
    <w:rsid w:val="00E43757"/>
    <w:rsid w:val="00E45445"/>
    <w:rsid w:val="00E45796"/>
    <w:rsid w:val="00E45B51"/>
    <w:rsid w:val="00E4651A"/>
    <w:rsid w:val="00E4715F"/>
    <w:rsid w:val="00E5096E"/>
    <w:rsid w:val="00E50EBA"/>
    <w:rsid w:val="00E51C8F"/>
    <w:rsid w:val="00E52744"/>
    <w:rsid w:val="00E52DB2"/>
    <w:rsid w:val="00E60FBE"/>
    <w:rsid w:val="00E61C1C"/>
    <w:rsid w:val="00E64F83"/>
    <w:rsid w:val="00E6626E"/>
    <w:rsid w:val="00E66E8E"/>
    <w:rsid w:val="00E6746A"/>
    <w:rsid w:val="00E71101"/>
    <w:rsid w:val="00E72724"/>
    <w:rsid w:val="00E72EA4"/>
    <w:rsid w:val="00E73FDB"/>
    <w:rsid w:val="00E741B3"/>
    <w:rsid w:val="00E751A4"/>
    <w:rsid w:val="00E75BE5"/>
    <w:rsid w:val="00E7781F"/>
    <w:rsid w:val="00E77AB6"/>
    <w:rsid w:val="00E803DD"/>
    <w:rsid w:val="00E80644"/>
    <w:rsid w:val="00E80AD8"/>
    <w:rsid w:val="00E81D41"/>
    <w:rsid w:val="00E830E0"/>
    <w:rsid w:val="00E839B2"/>
    <w:rsid w:val="00E847D4"/>
    <w:rsid w:val="00E84D31"/>
    <w:rsid w:val="00E84ECF"/>
    <w:rsid w:val="00E85D8C"/>
    <w:rsid w:val="00E8694C"/>
    <w:rsid w:val="00E90D19"/>
    <w:rsid w:val="00E92F36"/>
    <w:rsid w:val="00E9394D"/>
    <w:rsid w:val="00E94693"/>
    <w:rsid w:val="00E94BB5"/>
    <w:rsid w:val="00E95A78"/>
    <w:rsid w:val="00E96CFA"/>
    <w:rsid w:val="00E97B2E"/>
    <w:rsid w:val="00EA0C66"/>
    <w:rsid w:val="00EA0D23"/>
    <w:rsid w:val="00EA2002"/>
    <w:rsid w:val="00EA2C41"/>
    <w:rsid w:val="00EA30F8"/>
    <w:rsid w:val="00EB024D"/>
    <w:rsid w:val="00EB1EA5"/>
    <w:rsid w:val="00EB4809"/>
    <w:rsid w:val="00EB5718"/>
    <w:rsid w:val="00EB71FA"/>
    <w:rsid w:val="00EC2392"/>
    <w:rsid w:val="00EC3024"/>
    <w:rsid w:val="00EC4B52"/>
    <w:rsid w:val="00EC5EE9"/>
    <w:rsid w:val="00ED0412"/>
    <w:rsid w:val="00ED1246"/>
    <w:rsid w:val="00ED237A"/>
    <w:rsid w:val="00ED56F9"/>
    <w:rsid w:val="00ED59C7"/>
    <w:rsid w:val="00EE210C"/>
    <w:rsid w:val="00EE2545"/>
    <w:rsid w:val="00EE39A3"/>
    <w:rsid w:val="00EE5381"/>
    <w:rsid w:val="00EE724F"/>
    <w:rsid w:val="00EE78C2"/>
    <w:rsid w:val="00EF0295"/>
    <w:rsid w:val="00EF0BF5"/>
    <w:rsid w:val="00EF145E"/>
    <w:rsid w:val="00EF1F00"/>
    <w:rsid w:val="00EF2857"/>
    <w:rsid w:val="00EF4585"/>
    <w:rsid w:val="00EF50D4"/>
    <w:rsid w:val="00F0236F"/>
    <w:rsid w:val="00F03E1F"/>
    <w:rsid w:val="00F071D9"/>
    <w:rsid w:val="00F12741"/>
    <w:rsid w:val="00F12942"/>
    <w:rsid w:val="00F13659"/>
    <w:rsid w:val="00F15523"/>
    <w:rsid w:val="00F20A07"/>
    <w:rsid w:val="00F218C8"/>
    <w:rsid w:val="00F23338"/>
    <w:rsid w:val="00F23E2B"/>
    <w:rsid w:val="00F2628D"/>
    <w:rsid w:val="00F269CF"/>
    <w:rsid w:val="00F275AB"/>
    <w:rsid w:val="00F30D5F"/>
    <w:rsid w:val="00F35ADA"/>
    <w:rsid w:val="00F40A5B"/>
    <w:rsid w:val="00F431F4"/>
    <w:rsid w:val="00F462B7"/>
    <w:rsid w:val="00F5108B"/>
    <w:rsid w:val="00F520B1"/>
    <w:rsid w:val="00F52FBA"/>
    <w:rsid w:val="00F55C51"/>
    <w:rsid w:val="00F5644B"/>
    <w:rsid w:val="00F56CDF"/>
    <w:rsid w:val="00F621EF"/>
    <w:rsid w:val="00F63DFD"/>
    <w:rsid w:val="00F6451D"/>
    <w:rsid w:val="00F6539E"/>
    <w:rsid w:val="00F679B0"/>
    <w:rsid w:val="00F7172E"/>
    <w:rsid w:val="00F72C6B"/>
    <w:rsid w:val="00F739C5"/>
    <w:rsid w:val="00F73DAC"/>
    <w:rsid w:val="00F750B2"/>
    <w:rsid w:val="00F75199"/>
    <w:rsid w:val="00F80234"/>
    <w:rsid w:val="00F80B31"/>
    <w:rsid w:val="00F82860"/>
    <w:rsid w:val="00F8764F"/>
    <w:rsid w:val="00F91533"/>
    <w:rsid w:val="00F9576C"/>
    <w:rsid w:val="00F96072"/>
    <w:rsid w:val="00F96390"/>
    <w:rsid w:val="00F97A99"/>
    <w:rsid w:val="00F97F4F"/>
    <w:rsid w:val="00FA0B65"/>
    <w:rsid w:val="00FA0C9E"/>
    <w:rsid w:val="00FA2BD2"/>
    <w:rsid w:val="00FB6885"/>
    <w:rsid w:val="00FC0D78"/>
    <w:rsid w:val="00FC0D8A"/>
    <w:rsid w:val="00FC2A4A"/>
    <w:rsid w:val="00FC3434"/>
    <w:rsid w:val="00FC3483"/>
    <w:rsid w:val="00FC430E"/>
    <w:rsid w:val="00FC68DB"/>
    <w:rsid w:val="00FC6A03"/>
    <w:rsid w:val="00FC6EFD"/>
    <w:rsid w:val="00FD1637"/>
    <w:rsid w:val="00FD36F1"/>
    <w:rsid w:val="00FD4204"/>
    <w:rsid w:val="00FD5641"/>
    <w:rsid w:val="00FD57C2"/>
    <w:rsid w:val="00FD789B"/>
    <w:rsid w:val="00FE0C8E"/>
    <w:rsid w:val="00FE4887"/>
    <w:rsid w:val="00FF056B"/>
    <w:rsid w:val="00FF22BA"/>
    <w:rsid w:val="00FF2ED3"/>
    <w:rsid w:val="00FF356D"/>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F7172E"/>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uiPriority w:val="1"/>
    <w:qFormat/>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paragraph" w:styleId="6">
    <w:name w:val="heading 6"/>
    <w:basedOn w:val="a0"/>
    <w:next w:val="a0"/>
    <w:link w:val="60"/>
    <w:semiHidden/>
    <w:unhideWhenUsed/>
    <w:qFormat/>
    <w:rsid w:val="00EE210C"/>
    <w:pPr>
      <w:keepNext/>
      <w:tabs>
        <w:tab w:val="num" w:pos="0"/>
      </w:tabs>
      <w:suppressAutoHyphens/>
      <w:autoSpaceDE/>
      <w:autoSpaceDN/>
      <w:spacing w:line="240" w:lineRule="auto"/>
      <w:ind w:left="-426" w:right="-483" w:firstLine="426"/>
      <w:jc w:val="left"/>
      <w:outlineLvl w:val="5"/>
    </w:pPr>
    <w:rPr>
      <w:rFonts w:cs="SimSun"/>
      <w:sz w:val="28"/>
      <w:szCs w:val="20"/>
      <w:lang w:eastAsia="ar-SA" w:bidi="ar-SA"/>
    </w:rPr>
  </w:style>
  <w:style w:type="paragraph" w:styleId="7">
    <w:name w:val="heading 7"/>
    <w:basedOn w:val="a0"/>
    <w:next w:val="a0"/>
    <w:link w:val="70"/>
    <w:semiHidden/>
    <w:unhideWhenUsed/>
    <w:qFormat/>
    <w:rsid w:val="00EE210C"/>
    <w:pPr>
      <w:keepNext/>
      <w:tabs>
        <w:tab w:val="num" w:pos="0"/>
      </w:tabs>
      <w:suppressAutoHyphens/>
      <w:autoSpaceDE/>
      <w:autoSpaceDN/>
      <w:spacing w:line="240" w:lineRule="auto"/>
      <w:ind w:left="1296" w:hanging="1296"/>
      <w:jc w:val="center"/>
      <w:outlineLvl w:val="6"/>
    </w:pPr>
    <w:rPr>
      <w:rFonts w:cs="SimSun"/>
      <w:b/>
      <w:sz w:val="24"/>
      <w:szCs w:val="20"/>
      <w:lang w:eastAsia="ar-SA" w:bidi="ar-SA"/>
    </w:rPr>
  </w:style>
  <w:style w:type="paragraph" w:styleId="8">
    <w:name w:val="heading 8"/>
    <w:basedOn w:val="a0"/>
    <w:next w:val="a0"/>
    <w:link w:val="80"/>
    <w:semiHidden/>
    <w:unhideWhenUsed/>
    <w:qFormat/>
    <w:rsid w:val="00EE210C"/>
    <w:pPr>
      <w:keepNext/>
      <w:tabs>
        <w:tab w:val="num" w:pos="0"/>
      </w:tabs>
      <w:suppressAutoHyphens/>
      <w:autoSpaceDE/>
      <w:autoSpaceDN/>
      <w:spacing w:line="240" w:lineRule="auto"/>
      <w:ind w:left="1440" w:hanging="1440"/>
      <w:jc w:val="left"/>
      <w:outlineLvl w:val="7"/>
    </w:pPr>
    <w:rPr>
      <w:rFonts w:cs="SimSun"/>
      <w:sz w:val="24"/>
      <w:szCs w:val="20"/>
      <w:lang w:eastAsia="ar-SA" w:bidi="ar-SA"/>
    </w:rPr>
  </w:style>
  <w:style w:type="paragraph" w:styleId="9">
    <w:name w:val="heading 9"/>
    <w:basedOn w:val="a0"/>
    <w:next w:val="a0"/>
    <w:link w:val="90"/>
    <w:semiHidden/>
    <w:unhideWhenUsed/>
    <w:qFormat/>
    <w:rsid w:val="00EE210C"/>
    <w:pPr>
      <w:keepNext/>
      <w:tabs>
        <w:tab w:val="num" w:pos="0"/>
      </w:tabs>
      <w:suppressAutoHyphens/>
      <w:autoSpaceDE/>
      <w:autoSpaceDN/>
      <w:spacing w:line="240" w:lineRule="auto"/>
      <w:ind w:left="1584" w:hanging="1584"/>
      <w:jc w:val="center"/>
      <w:outlineLvl w:val="8"/>
    </w:pPr>
    <w:rPr>
      <w:rFonts w:cs="SimSun"/>
      <w:sz w:val="24"/>
      <w:szCs w:val="20"/>
      <w:lang w:eastAsia="ar-SA"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Заголовок мой1,СписокСТПр"/>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1">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1">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1">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1">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qFormat/>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Заголовок мой1 Знак,СписокСТПр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semiHidden/>
    <w:unhideWhenUsed/>
    <w:rsid w:val="0022601E"/>
    <w:rPr>
      <w:sz w:val="16"/>
      <w:szCs w:val="16"/>
    </w:rPr>
  </w:style>
  <w:style w:type="paragraph" w:styleId="af6">
    <w:name w:val="annotation text"/>
    <w:basedOn w:val="a0"/>
    <w:link w:val="af7"/>
    <w:semiHidden/>
    <w:unhideWhenUsed/>
    <w:rsid w:val="0022601E"/>
    <w:rPr>
      <w:sz w:val="20"/>
      <w:szCs w:val="20"/>
    </w:rPr>
  </w:style>
  <w:style w:type="character" w:customStyle="1" w:styleId="af7">
    <w:name w:val="Текст примечания Знак"/>
    <w:basedOn w:val="a1"/>
    <w:link w:val="af6"/>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95">
    <w:name w:val="xl95"/>
    <w:basedOn w:val="a0"/>
    <w:rsid w:val="00EB1EA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EB1EA5"/>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EB1EA5"/>
    <w:pPr>
      <w:pBdr>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EB1EA5"/>
    <w:pPr>
      <w:pBdr>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EB1EA5"/>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EB1EA5"/>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EB1EA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2">
    <w:name w:val="xl102"/>
    <w:basedOn w:val="a0"/>
    <w:rsid w:val="00EB1EA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3">
    <w:name w:val="xl103"/>
    <w:basedOn w:val="a0"/>
    <w:rsid w:val="00EB1EA5"/>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4">
    <w:name w:val="xl104"/>
    <w:basedOn w:val="a0"/>
    <w:rsid w:val="00EB1EA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5">
    <w:name w:val="xl105"/>
    <w:basedOn w:val="a0"/>
    <w:rsid w:val="00EB1EA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6">
    <w:name w:val="xl106"/>
    <w:basedOn w:val="a0"/>
    <w:rsid w:val="00EB1EA5"/>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styleId="aff8">
    <w:name w:val="footnote text"/>
    <w:basedOn w:val="a0"/>
    <w:link w:val="aff9"/>
    <w:uiPriority w:val="99"/>
    <w:semiHidden/>
    <w:unhideWhenUsed/>
    <w:rsid w:val="001275DF"/>
    <w:pPr>
      <w:spacing w:line="240" w:lineRule="auto"/>
    </w:pPr>
    <w:rPr>
      <w:sz w:val="20"/>
      <w:szCs w:val="20"/>
    </w:rPr>
  </w:style>
  <w:style w:type="character" w:customStyle="1" w:styleId="aff9">
    <w:name w:val="Текст сноски Знак"/>
    <w:basedOn w:val="a1"/>
    <w:link w:val="aff8"/>
    <w:uiPriority w:val="99"/>
    <w:semiHidden/>
    <w:rsid w:val="001275DF"/>
    <w:rPr>
      <w:rFonts w:ascii="Times New Roman" w:eastAsia="Times New Roman" w:hAnsi="Times New Roman" w:cs="Times New Roman"/>
      <w:sz w:val="20"/>
      <w:szCs w:val="20"/>
      <w:lang w:val="ru-RU" w:eastAsia="ru-RU" w:bidi="ru-RU"/>
    </w:rPr>
  </w:style>
  <w:style w:type="character" w:styleId="affa">
    <w:name w:val="footnote reference"/>
    <w:basedOn w:val="a1"/>
    <w:uiPriority w:val="99"/>
    <w:semiHidden/>
    <w:unhideWhenUsed/>
    <w:rsid w:val="001275DF"/>
    <w:rPr>
      <w:vertAlign w:val="superscript"/>
    </w:rPr>
  </w:style>
  <w:style w:type="paragraph" w:customStyle="1" w:styleId="xl94">
    <w:name w:val="xl94"/>
    <w:basedOn w:val="a0"/>
    <w:rsid w:val="00916BAB"/>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sz w:val="24"/>
      <w:szCs w:val="24"/>
      <w:lang w:eastAsia="ja-JP" w:bidi="ar-SA"/>
    </w:rPr>
  </w:style>
  <w:style w:type="paragraph" w:customStyle="1" w:styleId="xl107">
    <w:name w:val="xl107"/>
    <w:basedOn w:val="a0"/>
    <w:rsid w:val="00126C71"/>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line="240" w:lineRule="auto"/>
      <w:ind w:firstLine="0"/>
      <w:jc w:val="left"/>
    </w:pPr>
    <w:rPr>
      <w:color w:val="000000"/>
      <w:sz w:val="18"/>
      <w:szCs w:val="18"/>
      <w:lang w:bidi="ar-SA"/>
    </w:rPr>
  </w:style>
  <w:style w:type="paragraph" w:customStyle="1" w:styleId="xl108">
    <w:name w:val="xl108"/>
    <w:basedOn w:val="a0"/>
    <w:rsid w:val="00126C71"/>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sz w:val="18"/>
      <w:szCs w:val="18"/>
      <w:lang w:bidi="ar-SA"/>
    </w:rPr>
  </w:style>
  <w:style w:type="paragraph" w:customStyle="1" w:styleId="xl109">
    <w:name w:val="xl109"/>
    <w:basedOn w:val="a0"/>
    <w:rsid w:val="00126C71"/>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0">
    <w:name w:val="xl110"/>
    <w:basedOn w:val="a0"/>
    <w:rsid w:val="00126C71"/>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1">
    <w:name w:val="xl111"/>
    <w:basedOn w:val="a0"/>
    <w:rsid w:val="00126C71"/>
    <w:pPr>
      <w:pBdr>
        <w:top w:val="single" w:sz="4" w:space="0" w:color="auto"/>
        <w:left w:val="single" w:sz="4" w:space="0" w:color="auto"/>
        <w:bottom w:val="double" w:sz="6" w:space="0" w:color="auto"/>
        <w:right w:val="single" w:sz="4" w:space="0" w:color="auto"/>
      </w:pBdr>
      <w:shd w:val="clear" w:color="000000"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2">
    <w:name w:val="xl112"/>
    <w:basedOn w:val="a0"/>
    <w:rsid w:val="00126C71"/>
    <w:pPr>
      <w:pBdr>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3">
    <w:name w:val="xl113"/>
    <w:basedOn w:val="a0"/>
    <w:rsid w:val="00126C71"/>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14">
    <w:name w:val="xl114"/>
    <w:basedOn w:val="a0"/>
    <w:rsid w:val="00126C71"/>
    <w:pPr>
      <w:pBdr>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15">
    <w:name w:val="xl115"/>
    <w:basedOn w:val="a0"/>
    <w:rsid w:val="00126C71"/>
    <w:pPr>
      <w:shd w:val="clear" w:color="000000"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6">
    <w:name w:val="xl116"/>
    <w:basedOn w:val="a0"/>
    <w:rsid w:val="00126C71"/>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7">
    <w:name w:val="xl117"/>
    <w:basedOn w:val="a0"/>
    <w:rsid w:val="00126C7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8">
    <w:name w:val="xl118"/>
    <w:basedOn w:val="a0"/>
    <w:rsid w:val="00126C71"/>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9">
    <w:name w:val="xl119"/>
    <w:basedOn w:val="a0"/>
    <w:rsid w:val="00126C71"/>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0">
    <w:name w:val="xl120"/>
    <w:basedOn w:val="a0"/>
    <w:rsid w:val="00F7172E"/>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1">
    <w:name w:val="xl121"/>
    <w:basedOn w:val="a0"/>
    <w:rsid w:val="00F7172E"/>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2">
    <w:name w:val="xl122"/>
    <w:basedOn w:val="a0"/>
    <w:rsid w:val="00F7172E"/>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3">
    <w:name w:val="xl123"/>
    <w:basedOn w:val="a0"/>
    <w:rsid w:val="00F7172E"/>
    <w:pPr>
      <w:pBdr>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4">
    <w:name w:val="xl124"/>
    <w:basedOn w:val="a0"/>
    <w:rsid w:val="00F7172E"/>
    <w:pPr>
      <w:pBdr>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character" w:customStyle="1" w:styleId="60">
    <w:name w:val="Заголовок 6 Знак"/>
    <w:basedOn w:val="a1"/>
    <w:link w:val="6"/>
    <w:semiHidden/>
    <w:rsid w:val="00EE210C"/>
    <w:rPr>
      <w:rFonts w:ascii="Times New Roman" w:eastAsia="Times New Roman" w:hAnsi="Times New Roman" w:cs="SimSun"/>
      <w:sz w:val="28"/>
      <w:szCs w:val="20"/>
      <w:lang w:val="ru-RU" w:eastAsia="ar-SA"/>
    </w:rPr>
  </w:style>
  <w:style w:type="character" w:customStyle="1" w:styleId="70">
    <w:name w:val="Заголовок 7 Знак"/>
    <w:basedOn w:val="a1"/>
    <w:link w:val="7"/>
    <w:semiHidden/>
    <w:rsid w:val="00EE210C"/>
    <w:rPr>
      <w:rFonts w:ascii="Times New Roman" w:eastAsia="Times New Roman" w:hAnsi="Times New Roman" w:cs="SimSun"/>
      <w:b/>
      <w:sz w:val="24"/>
      <w:szCs w:val="20"/>
      <w:lang w:val="ru-RU" w:eastAsia="ar-SA"/>
    </w:rPr>
  </w:style>
  <w:style w:type="character" w:customStyle="1" w:styleId="80">
    <w:name w:val="Заголовок 8 Знак"/>
    <w:basedOn w:val="a1"/>
    <w:link w:val="8"/>
    <w:semiHidden/>
    <w:rsid w:val="00EE210C"/>
    <w:rPr>
      <w:rFonts w:ascii="Times New Roman" w:eastAsia="Times New Roman" w:hAnsi="Times New Roman" w:cs="SimSun"/>
      <w:sz w:val="24"/>
      <w:szCs w:val="20"/>
      <w:lang w:val="ru-RU" w:eastAsia="ar-SA"/>
    </w:rPr>
  </w:style>
  <w:style w:type="character" w:customStyle="1" w:styleId="90">
    <w:name w:val="Заголовок 9 Знак"/>
    <w:basedOn w:val="a1"/>
    <w:link w:val="9"/>
    <w:semiHidden/>
    <w:rsid w:val="00EE210C"/>
    <w:rPr>
      <w:rFonts w:ascii="Times New Roman" w:eastAsia="Times New Roman" w:hAnsi="Times New Roman" w:cs="SimSun"/>
      <w:sz w:val="24"/>
      <w:szCs w:val="20"/>
      <w:lang w:val="ru-RU" w:eastAsia="ar-SA"/>
    </w:rPr>
  </w:style>
  <w:style w:type="numbering" w:customStyle="1" w:styleId="18">
    <w:name w:val="Нет списка1"/>
    <w:next w:val="a3"/>
    <w:uiPriority w:val="99"/>
    <w:semiHidden/>
    <w:unhideWhenUsed/>
    <w:rsid w:val="00EE210C"/>
  </w:style>
  <w:style w:type="character" w:customStyle="1" w:styleId="affb">
    <w:name w:val="Текст документа Знак"/>
    <w:basedOn w:val="a1"/>
    <w:link w:val="affc"/>
    <w:locked/>
    <w:rsid w:val="00EE210C"/>
    <w:rPr>
      <w:rFonts w:ascii="Times New Roman" w:hAnsi="Times New Roman" w:cs="Times New Roman"/>
      <w:sz w:val="28"/>
    </w:rPr>
  </w:style>
  <w:style w:type="paragraph" w:customStyle="1" w:styleId="affc">
    <w:name w:val="Текст документа"/>
    <w:basedOn w:val="a0"/>
    <w:link w:val="affb"/>
    <w:qFormat/>
    <w:rsid w:val="00EE210C"/>
    <w:pPr>
      <w:autoSpaceDE/>
      <w:autoSpaceDN/>
      <w:spacing w:line="240" w:lineRule="auto"/>
      <w:ind w:firstLine="709"/>
    </w:pPr>
    <w:rPr>
      <w:rFonts w:eastAsiaTheme="minorHAnsi"/>
      <w:sz w:val="28"/>
      <w:lang w:val="en-US" w:eastAsia="en-US" w:bidi="ar-SA"/>
    </w:rPr>
  </w:style>
  <w:style w:type="paragraph" w:customStyle="1" w:styleId="759A55BC53E84DC8BF72092AEEA73D83">
    <w:name w:val="759A55BC53E84DC8BF72092AEEA73D83"/>
    <w:rsid w:val="00EE210C"/>
    <w:pPr>
      <w:widowControl/>
      <w:autoSpaceDE/>
      <w:autoSpaceDN/>
      <w:spacing w:after="160" w:line="256" w:lineRule="auto"/>
    </w:pPr>
    <w:rPr>
      <w:rFonts w:eastAsia="Times New Roman"/>
      <w:lang w:val="ru-RU" w:eastAsia="ru-RU"/>
    </w:rPr>
  </w:style>
  <w:style w:type="paragraph" w:customStyle="1" w:styleId="ConsPlusNormal">
    <w:name w:val="ConsPlusNormal"/>
    <w:rsid w:val="00EE210C"/>
    <w:rPr>
      <w:rFonts w:ascii="Calibri" w:eastAsia="Times New Roman" w:hAnsi="Calibri" w:cs="Calibri"/>
      <w:szCs w:val="20"/>
      <w:lang w:val="ru-RU" w:eastAsia="ru-RU"/>
    </w:rPr>
  </w:style>
  <w:style w:type="paragraph" w:customStyle="1" w:styleId="45132BE43F084F13BA22A5DDA9235EDE2">
    <w:name w:val="45132BE43F084F13BA22A5DDA9235EDE2"/>
    <w:rsid w:val="00EE210C"/>
    <w:pPr>
      <w:widowControl/>
      <w:autoSpaceDE/>
      <w:autoSpaceDN/>
    </w:pPr>
    <w:rPr>
      <w:sz w:val="24"/>
      <w:szCs w:val="24"/>
      <w:lang w:val="en-GB"/>
    </w:rPr>
  </w:style>
  <w:style w:type="paragraph" w:customStyle="1" w:styleId="affd">
    <w:name w:val="Справочные данные"/>
    <w:basedOn w:val="a0"/>
    <w:autoRedefine/>
    <w:rsid w:val="00EE210C"/>
    <w:pPr>
      <w:spacing w:line="240" w:lineRule="auto"/>
      <w:ind w:firstLine="0"/>
      <w:jc w:val="center"/>
    </w:pPr>
    <w:rPr>
      <w:rFonts w:eastAsia="Calibri"/>
      <w:noProof/>
      <w:sz w:val="22"/>
      <w:lang w:eastAsia="en-GB" w:bidi="ar-SA"/>
    </w:rPr>
  </w:style>
  <w:style w:type="paragraph" w:customStyle="1" w:styleId="affe">
    <w:name w:val="Наименование организации"/>
    <w:basedOn w:val="a0"/>
    <w:rsid w:val="00EE210C"/>
    <w:pPr>
      <w:autoSpaceDE/>
      <w:autoSpaceDN/>
      <w:spacing w:line="240" w:lineRule="auto"/>
      <w:ind w:firstLine="0"/>
      <w:jc w:val="center"/>
    </w:pPr>
    <w:rPr>
      <w:rFonts w:eastAsia="Calibri"/>
      <w:b/>
      <w:noProof/>
      <w:sz w:val="24"/>
      <w:szCs w:val="24"/>
      <w:lang w:eastAsia="en-GB" w:bidi="ar-SA"/>
    </w:rPr>
  </w:style>
  <w:style w:type="paragraph" w:customStyle="1" w:styleId="afff">
    <w:name w:val="Строка разделить"/>
    <w:basedOn w:val="a0"/>
    <w:rsid w:val="00EE210C"/>
    <w:pPr>
      <w:autoSpaceDE/>
      <w:autoSpaceDN/>
      <w:spacing w:line="240" w:lineRule="auto"/>
      <w:ind w:firstLine="0"/>
      <w:jc w:val="center"/>
    </w:pPr>
    <w:rPr>
      <w:rFonts w:eastAsia="Calibri"/>
      <w:noProof/>
      <w:sz w:val="10"/>
      <w:szCs w:val="10"/>
      <w:lang w:eastAsia="en-GB" w:bidi="ar-SA"/>
    </w:rPr>
  </w:style>
  <w:style w:type="paragraph" w:customStyle="1" w:styleId="afff0">
    <w:name w:val="Дата и номер"/>
    <w:basedOn w:val="a0"/>
    <w:rsid w:val="00EE210C"/>
    <w:pPr>
      <w:autoSpaceDE/>
      <w:autoSpaceDN/>
      <w:spacing w:line="240" w:lineRule="auto"/>
      <w:ind w:firstLine="0"/>
      <w:jc w:val="left"/>
    </w:pPr>
    <w:rPr>
      <w:rFonts w:eastAsia="Calibri"/>
      <w:noProof/>
      <w:sz w:val="20"/>
      <w:szCs w:val="20"/>
      <w:lang w:eastAsia="en-GB" w:bidi="ar-SA"/>
    </w:rPr>
  </w:style>
  <w:style w:type="paragraph" w:customStyle="1" w:styleId="45132BE43F084F13BA22A5DDA9235EDE3">
    <w:name w:val="45132BE43F084F13BA22A5DDA9235EDE3"/>
    <w:rsid w:val="00EE210C"/>
    <w:pPr>
      <w:widowControl/>
      <w:autoSpaceDE/>
      <w:autoSpaceDN/>
    </w:pPr>
    <w:rPr>
      <w:sz w:val="24"/>
      <w:szCs w:val="24"/>
      <w:lang w:val="en-GB"/>
    </w:rPr>
  </w:style>
  <w:style w:type="paragraph" w:customStyle="1" w:styleId="afff1">
    <w:name w:val="пометка дсп/кт"/>
    <w:basedOn w:val="ConsPlusNormal"/>
    <w:rsid w:val="00EE210C"/>
    <w:pPr>
      <w:spacing w:line="300" w:lineRule="exact"/>
      <w:ind w:firstLine="6"/>
      <w:jc w:val="both"/>
    </w:pPr>
    <w:rPr>
      <w:rFonts w:cs="Times New Roman"/>
      <w:b/>
      <w:noProof/>
      <w:szCs w:val="28"/>
      <w:lang w:eastAsia="en-GB"/>
    </w:rPr>
  </w:style>
  <w:style w:type="paragraph" w:customStyle="1" w:styleId="19">
    <w:name w:val="Указатель1"/>
    <w:basedOn w:val="a0"/>
    <w:rsid w:val="00EE210C"/>
    <w:pPr>
      <w:suppressLineNumbers/>
      <w:suppressAutoHyphens/>
      <w:autoSpaceDE/>
      <w:autoSpaceDN/>
      <w:spacing w:line="240" w:lineRule="auto"/>
      <w:ind w:firstLine="0"/>
      <w:jc w:val="left"/>
    </w:pPr>
    <w:rPr>
      <w:rFonts w:ascii="Arial" w:hAnsi="Arial" w:cs="Tahoma"/>
      <w:sz w:val="28"/>
      <w:szCs w:val="20"/>
      <w:lang w:eastAsia="en-US" w:bidi="ar-SA"/>
    </w:rPr>
  </w:style>
  <w:style w:type="character" w:customStyle="1" w:styleId="24">
    <w:name w:val="Основной текст (2)_"/>
    <w:basedOn w:val="a1"/>
    <w:link w:val="25"/>
    <w:locked/>
    <w:rsid w:val="00EE210C"/>
    <w:rPr>
      <w:rFonts w:ascii="Times New Roman" w:eastAsia="Times New Roman" w:hAnsi="Times New Roman" w:cs="Times New Roman"/>
      <w:shd w:val="clear" w:color="auto" w:fill="FFFFFF"/>
    </w:rPr>
  </w:style>
  <w:style w:type="paragraph" w:customStyle="1" w:styleId="25">
    <w:name w:val="Основной текст (2)"/>
    <w:basedOn w:val="a0"/>
    <w:link w:val="24"/>
    <w:rsid w:val="00EE210C"/>
    <w:pPr>
      <w:widowControl w:val="0"/>
      <w:shd w:val="clear" w:color="auto" w:fill="FFFFFF"/>
      <w:autoSpaceDE/>
      <w:autoSpaceDN/>
      <w:spacing w:line="0" w:lineRule="atLeast"/>
      <w:ind w:firstLine="0"/>
      <w:jc w:val="left"/>
    </w:pPr>
    <w:rPr>
      <w:sz w:val="22"/>
      <w:lang w:val="en-US" w:eastAsia="en-US" w:bidi="ar-SA"/>
    </w:rPr>
  </w:style>
  <w:style w:type="character" w:customStyle="1" w:styleId="extendedtext-short">
    <w:name w:val="extendedtext-short"/>
    <w:basedOn w:val="a1"/>
    <w:rsid w:val="00EE210C"/>
  </w:style>
  <w:style w:type="character" w:customStyle="1" w:styleId="26">
    <w:name w:val="Основной текст (2) + Полужирный"/>
    <w:basedOn w:val="24"/>
    <w:rsid w:val="00EE210C"/>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table" w:customStyle="1" w:styleId="27">
    <w:name w:val="Сетка таблицы2"/>
    <w:basedOn w:val="a2"/>
    <w:next w:val="af0"/>
    <w:uiPriority w:val="39"/>
    <w:rsid w:val="00EE210C"/>
    <w:pPr>
      <w:widowControl/>
      <w:autoSpaceDE/>
      <w:autoSpaceDN/>
    </w:pPr>
    <w:rPr>
      <w:sz w:val="24"/>
      <w:szCs w:val="24"/>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Цветная заливка - Акцент 511"/>
    <w:basedOn w:val="a2"/>
    <w:uiPriority w:val="71"/>
    <w:rsid w:val="00EE210C"/>
    <w:pPr>
      <w:widowControl/>
      <w:autoSpaceDE/>
      <w:autoSpaceDN/>
    </w:pPr>
    <w:rPr>
      <w:rFonts w:ascii="Garamond" w:hAnsi="Garamond" w:cs="Times New Roman"/>
      <w:color w:val="000000"/>
    </w:rPr>
    <w:tblPr>
      <w:tblStyleRowBandSize w:val="1"/>
      <w:tblStyleColBandSize w:val="1"/>
      <w:tblInd w:w="0" w:type="nil"/>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style>
  <w:style w:type="numbering" w:customStyle="1" w:styleId="112">
    <w:name w:val="Стиль11"/>
    <w:uiPriority w:val="99"/>
    <w:rsid w:val="00EE210C"/>
  </w:style>
  <w:style w:type="numbering" w:customStyle="1" w:styleId="210">
    <w:name w:val="Стиль21"/>
    <w:uiPriority w:val="99"/>
    <w:rsid w:val="00EE21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F7172E"/>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uiPriority w:val="1"/>
    <w:qFormat/>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paragraph" w:styleId="6">
    <w:name w:val="heading 6"/>
    <w:basedOn w:val="a0"/>
    <w:next w:val="a0"/>
    <w:link w:val="60"/>
    <w:semiHidden/>
    <w:unhideWhenUsed/>
    <w:qFormat/>
    <w:rsid w:val="00EE210C"/>
    <w:pPr>
      <w:keepNext/>
      <w:tabs>
        <w:tab w:val="num" w:pos="0"/>
      </w:tabs>
      <w:suppressAutoHyphens/>
      <w:autoSpaceDE/>
      <w:autoSpaceDN/>
      <w:spacing w:line="240" w:lineRule="auto"/>
      <w:ind w:left="-426" w:right="-483" w:firstLine="426"/>
      <w:jc w:val="left"/>
      <w:outlineLvl w:val="5"/>
    </w:pPr>
    <w:rPr>
      <w:rFonts w:cs="SimSun"/>
      <w:sz w:val="28"/>
      <w:szCs w:val="20"/>
      <w:lang w:eastAsia="ar-SA" w:bidi="ar-SA"/>
    </w:rPr>
  </w:style>
  <w:style w:type="paragraph" w:styleId="7">
    <w:name w:val="heading 7"/>
    <w:basedOn w:val="a0"/>
    <w:next w:val="a0"/>
    <w:link w:val="70"/>
    <w:semiHidden/>
    <w:unhideWhenUsed/>
    <w:qFormat/>
    <w:rsid w:val="00EE210C"/>
    <w:pPr>
      <w:keepNext/>
      <w:tabs>
        <w:tab w:val="num" w:pos="0"/>
      </w:tabs>
      <w:suppressAutoHyphens/>
      <w:autoSpaceDE/>
      <w:autoSpaceDN/>
      <w:spacing w:line="240" w:lineRule="auto"/>
      <w:ind w:left="1296" w:hanging="1296"/>
      <w:jc w:val="center"/>
      <w:outlineLvl w:val="6"/>
    </w:pPr>
    <w:rPr>
      <w:rFonts w:cs="SimSun"/>
      <w:b/>
      <w:sz w:val="24"/>
      <w:szCs w:val="20"/>
      <w:lang w:eastAsia="ar-SA" w:bidi="ar-SA"/>
    </w:rPr>
  </w:style>
  <w:style w:type="paragraph" w:styleId="8">
    <w:name w:val="heading 8"/>
    <w:basedOn w:val="a0"/>
    <w:next w:val="a0"/>
    <w:link w:val="80"/>
    <w:semiHidden/>
    <w:unhideWhenUsed/>
    <w:qFormat/>
    <w:rsid w:val="00EE210C"/>
    <w:pPr>
      <w:keepNext/>
      <w:tabs>
        <w:tab w:val="num" w:pos="0"/>
      </w:tabs>
      <w:suppressAutoHyphens/>
      <w:autoSpaceDE/>
      <w:autoSpaceDN/>
      <w:spacing w:line="240" w:lineRule="auto"/>
      <w:ind w:left="1440" w:hanging="1440"/>
      <w:jc w:val="left"/>
      <w:outlineLvl w:val="7"/>
    </w:pPr>
    <w:rPr>
      <w:rFonts w:cs="SimSun"/>
      <w:sz w:val="24"/>
      <w:szCs w:val="20"/>
      <w:lang w:eastAsia="ar-SA" w:bidi="ar-SA"/>
    </w:rPr>
  </w:style>
  <w:style w:type="paragraph" w:styleId="9">
    <w:name w:val="heading 9"/>
    <w:basedOn w:val="a0"/>
    <w:next w:val="a0"/>
    <w:link w:val="90"/>
    <w:semiHidden/>
    <w:unhideWhenUsed/>
    <w:qFormat/>
    <w:rsid w:val="00EE210C"/>
    <w:pPr>
      <w:keepNext/>
      <w:tabs>
        <w:tab w:val="num" w:pos="0"/>
      </w:tabs>
      <w:suppressAutoHyphens/>
      <w:autoSpaceDE/>
      <w:autoSpaceDN/>
      <w:spacing w:line="240" w:lineRule="auto"/>
      <w:ind w:left="1584" w:hanging="1584"/>
      <w:jc w:val="center"/>
      <w:outlineLvl w:val="8"/>
    </w:pPr>
    <w:rPr>
      <w:rFonts w:cs="SimSun"/>
      <w:sz w:val="24"/>
      <w:szCs w:val="20"/>
      <w:lang w:eastAsia="ar-SA"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Заголовок мой1,СписокСТПр"/>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1">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1">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1">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1">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qFormat/>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Заголовок мой1 Знак,СписокСТПр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semiHidden/>
    <w:unhideWhenUsed/>
    <w:rsid w:val="0022601E"/>
    <w:rPr>
      <w:sz w:val="16"/>
      <w:szCs w:val="16"/>
    </w:rPr>
  </w:style>
  <w:style w:type="paragraph" w:styleId="af6">
    <w:name w:val="annotation text"/>
    <w:basedOn w:val="a0"/>
    <w:link w:val="af7"/>
    <w:semiHidden/>
    <w:unhideWhenUsed/>
    <w:rsid w:val="0022601E"/>
    <w:rPr>
      <w:sz w:val="20"/>
      <w:szCs w:val="20"/>
    </w:rPr>
  </w:style>
  <w:style w:type="character" w:customStyle="1" w:styleId="af7">
    <w:name w:val="Текст примечания Знак"/>
    <w:basedOn w:val="a1"/>
    <w:link w:val="af6"/>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95">
    <w:name w:val="xl95"/>
    <w:basedOn w:val="a0"/>
    <w:rsid w:val="00EB1EA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EB1EA5"/>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EB1EA5"/>
    <w:pPr>
      <w:pBdr>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EB1EA5"/>
    <w:pPr>
      <w:pBdr>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EB1EA5"/>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EB1EA5"/>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EB1EA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2">
    <w:name w:val="xl102"/>
    <w:basedOn w:val="a0"/>
    <w:rsid w:val="00EB1EA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3">
    <w:name w:val="xl103"/>
    <w:basedOn w:val="a0"/>
    <w:rsid w:val="00EB1EA5"/>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4">
    <w:name w:val="xl104"/>
    <w:basedOn w:val="a0"/>
    <w:rsid w:val="00EB1EA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5">
    <w:name w:val="xl105"/>
    <w:basedOn w:val="a0"/>
    <w:rsid w:val="00EB1EA5"/>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6">
    <w:name w:val="xl106"/>
    <w:basedOn w:val="a0"/>
    <w:rsid w:val="00EB1EA5"/>
    <w:pPr>
      <w:pBdr>
        <w:top w:val="single" w:sz="4" w:space="0" w:color="auto"/>
        <w:left w:val="single" w:sz="4" w:space="0" w:color="auto"/>
        <w:bottom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styleId="aff8">
    <w:name w:val="footnote text"/>
    <w:basedOn w:val="a0"/>
    <w:link w:val="aff9"/>
    <w:uiPriority w:val="99"/>
    <w:semiHidden/>
    <w:unhideWhenUsed/>
    <w:rsid w:val="001275DF"/>
    <w:pPr>
      <w:spacing w:line="240" w:lineRule="auto"/>
    </w:pPr>
    <w:rPr>
      <w:sz w:val="20"/>
      <w:szCs w:val="20"/>
    </w:rPr>
  </w:style>
  <w:style w:type="character" w:customStyle="1" w:styleId="aff9">
    <w:name w:val="Текст сноски Знак"/>
    <w:basedOn w:val="a1"/>
    <w:link w:val="aff8"/>
    <w:uiPriority w:val="99"/>
    <w:semiHidden/>
    <w:rsid w:val="001275DF"/>
    <w:rPr>
      <w:rFonts w:ascii="Times New Roman" w:eastAsia="Times New Roman" w:hAnsi="Times New Roman" w:cs="Times New Roman"/>
      <w:sz w:val="20"/>
      <w:szCs w:val="20"/>
      <w:lang w:val="ru-RU" w:eastAsia="ru-RU" w:bidi="ru-RU"/>
    </w:rPr>
  </w:style>
  <w:style w:type="character" w:styleId="affa">
    <w:name w:val="footnote reference"/>
    <w:basedOn w:val="a1"/>
    <w:uiPriority w:val="99"/>
    <w:semiHidden/>
    <w:unhideWhenUsed/>
    <w:rsid w:val="001275DF"/>
    <w:rPr>
      <w:vertAlign w:val="superscript"/>
    </w:rPr>
  </w:style>
  <w:style w:type="paragraph" w:customStyle="1" w:styleId="xl94">
    <w:name w:val="xl94"/>
    <w:basedOn w:val="a0"/>
    <w:rsid w:val="00916BAB"/>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sz w:val="24"/>
      <w:szCs w:val="24"/>
      <w:lang w:eastAsia="ja-JP" w:bidi="ar-SA"/>
    </w:rPr>
  </w:style>
  <w:style w:type="paragraph" w:customStyle="1" w:styleId="xl107">
    <w:name w:val="xl107"/>
    <w:basedOn w:val="a0"/>
    <w:rsid w:val="00126C71"/>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line="240" w:lineRule="auto"/>
      <w:ind w:firstLine="0"/>
      <w:jc w:val="left"/>
    </w:pPr>
    <w:rPr>
      <w:color w:val="000000"/>
      <w:sz w:val="18"/>
      <w:szCs w:val="18"/>
      <w:lang w:bidi="ar-SA"/>
    </w:rPr>
  </w:style>
  <w:style w:type="paragraph" w:customStyle="1" w:styleId="xl108">
    <w:name w:val="xl108"/>
    <w:basedOn w:val="a0"/>
    <w:rsid w:val="00126C71"/>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line="240" w:lineRule="auto"/>
      <w:ind w:firstLine="0"/>
      <w:jc w:val="left"/>
    </w:pPr>
    <w:rPr>
      <w:sz w:val="18"/>
      <w:szCs w:val="18"/>
      <w:lang w:bidi="ar-SA"/>
    </w:rPr>
  </w:style>
  <w:style w:type="paragraph" w:customStyle="1" w:styleId="xl109">
    <w:name w:val="xl109"/>
    <w:basedOn w:val="a0"/>
    <w:rsid w:val="00126C71"/>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0">
    <w:name w:val="xl110"/>
    <w:basedOn w:val="a0"/>
    <w:rsid w:val="00126C71"/>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1">
    <w:name w:val="xl111"/>
    <w:basedOn w:val="a0"/>
    <w:rsid w:val="00126C71"/>
    <w:pPr>
      <w:pBdr>
        <w:top w:val="single" w:sz="4" w:space="0" w:color="auto"/>
        <w:left w:val="single" w:sz="4" w:space="0" w:color="auto"/>
        <w:bottom w:val="double" w:sz="6" w:space="0" w:color="auto"/>
        <w:right w:val="single" w:sz="4" w:space="0" w:color="auto"/>
      </w:pBdr>
      <w:shd w:val="clear" w:color="000000"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2">
    <w:name w:val="xl112"/>
    <w:basedOn w:val="a0"/>
    <w:rsid w:val="00126C71"/>
    <w:pPr>
      <w:pBdr>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3">
    <w:name w:val="xl113"/>
    <w:basedOn w:val="a0"/>
    <w:rsid w:val="00126C71"/>
    <w:pPr>
      <w:pBdr>
        <w:top w:val="single" w:sz="4" w:space="0" w:color="auto"/>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14">
    <w:name w:val="xl114"/>
    <w:basedOn w:val="a0"/>
    <w:rsid w:val="00126C71"/>
    <w:pPr>
      <w:pBdr>
        <w:left w:val="single" w:sz="4" w:space="0" w:color="auto"/>
        <w:bottom w:val="single" w:sz="4" w:space="0" w:color="auto"/>
        <w:right w:val="single" w:sz="4" w:space="0" w:color="auto"/>
      </w:pBdr>
      <w:shd w:val="clear" w:color="000000" w:fill="FFC000"/>
      <w:autoSpaceDE/>
      <w:autoSpaceDN/>
      <w:spacing w:before="100" w:beforeAutospacing="1" w:after="100" w:afterAutospacing="1" w:line="240" w:lineRule="auto"/>
      <w:ind w:firstLine="0"/>
      <w:jc w:val="left"/>
    </w:pPr>
    <w:rPr>
      <w:b/>
      <w:bCs/>
      <w:sz w:val="18"/>
      <w:szCs w:val="18"/>
      <w:lang w:bidi="ar-SA"/>
    </w:rPr>
  </w:style>
  <w:style w:type="paragraph" w:customStyle="1" w:styleId="xl115">
    <w:name w:val="xl115"/>
    <w:basedOn w:val="a0"/>
    <w:rsid w:val="00126C71"/>
    <w:pPr>
      <w:shd w:val="clear" w:color="000000" w:fill="FFC000"/>
      <w:autoSpaceDE/>
      <w:autoSpaceDN/>
      <w:spacing w:before="100" w:beforeAutospacing="1" w:after="100" w:afterAutospacing="1" w:line="240" w:lineRule="auto"/>
      <w:ind w:firstLine="0"/>
      <w:jc w:val="left"/>
    </w:pPr>
    <w:rPr>
      <w:color w:val="000000"/>
      <w:sz w:val="18"/>
      <w:szCs w:val="18"/>
      <w:lang w:bidi="ar-SA"/>
    </w:rPr>
  </w:style>
  <w:style w:type="paragraph" w:customStyle="1" w:styleId="xl116">
    <w:name w:val="xl116"/>
    <w:basedOn w:val="a0"/>
    <w:rsid w:val="00126C71"/>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17">
    <w:name w:val="xl117"/>
    <w:basedOn w:val="a0"/>
    <w:rsid w:val="00126C71"/>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8">
    <w:name w:val="xl118"/>
    <w:basedOn w:val="a0"/>
    <w:rsid w:val="00126C71"/>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color w:val="000000"/>
      <w:sz w:val="18"/>
      <w:szCs w:val="18"/>
      <w:lang w:bidi="ar-SA"/>
    </w:rPr>
  </w:style>
  <w:style w:type="paragraph" w:customStyle="1" w:styleId="xl119">
    <w:name w:val="xl119"/>
    <w:basedOn w:val="a0"/>
    <w:rsid w:val="00126C71"/>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0">
    <w:name w:val="xl120"/>
    <w:basedOn w:val="a0"/>
    <w:rsid w:val="00F7172E"/>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1">
    <w:name w:val="xl121"/>
    <w:basedOn w:val="a0"/>
    <w:rsid w:val="00F7172E"/>
    <w:pPr>
      <w:pBdr>
        <w:top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2">
    <w:name w:val="xl122"/>
    <w:basedOn w:val="a0"/>
    <w:rsid w:val="00F7172E"/>
    <w:pPr>
      <w:pBdr>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3">
    <w:name w:val="xl123"/>
    <w:basedOn w:val="a0"/>
    <w:rsid w:val="00F7172E"/>
    <w:pPr>
      <w:pBdr>
        <w:left w:val="single" w:sz="4" w:space="0" w:color="auto"/>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paragraph" w:customStyle="1" w:styleId="xl124">
    <w:name w:val="xl124"/>
    <w:basedOn w:val="a0"/>
    <w:rsid w:val="00F7172E"/>
    <w:pPr>
      <w:pBdr>
        <w:bottom w:val="single" w:sz="4" w:space="0" w:color="auto"/>
      </w:pBdr>
      <w:autoSpaceDE/>
      <w:autoSpaceDN/>
      <w:spacing w:before="100" w:beforeAutospacing="1" w:after="100" w:afterAutospacing="1" w:line="240" w:lineRule="auto"/>
      <w:ind w:firstLine="0"/>
      <w:jc w:val="left"/>
    </w:pPr>
    <w:rPr>
      <w:b/>
      <w:bCs/>
      <w:sz w:val="18"/>
      <w:szCs w:val="18"/>
      <w:lang w:bidi="ar-SA"/>
    </w:rPr>
  </w:style>
  <w:style w:type="character" w:customStyle="1" w:styleId="60">
    <w:name w:val="Заголовок 6 Знак"/>
    <w:basedOn w:val="a1"/>
    <w:link w:val="6"/>
    <w:semiHidden/>
    <w:rsid w:val="00EE210C"/>
    <w:rPr>
      <w:rFonts w:ascii="Times New Roman" w:eastAsia="Times New Roman" w:hAnsi="Times New Roman" w:cs="SimSun"/>
      <w:sz w:val="28"/>
      <w:szCs w:val="20"/>
      <w:lang w:val="ru-RU" w:eastAsia="ar-SA"/>
    </w:rPr>
  </w:style>
  <w:style w:type="character" w:customStyle="1" w:styleId="70">
    <w:name w:val="Заголовок 7 Знак"/>
    <w:basedOn w:val="a1"/>
    <w:link w:val="7"/>
    <w:semiHidden/>
    <w:rsid w:val="00EE210C"/>
    <w:rPr>
      <w:rFonts w:ascii="Times New Roman" w:eastAsia="Times New Roman" w:hAnsi="Times New Roman" w:cs="SimSun"/>
      <w:b/>
      <w:sz w:val="24"/>
      <w:szCs w:val="20"/>
      <w:lang w:val="ru-RU" w:eastAsia="ar-SA"/>
    </w:rPr>
  </w:style>
  <w:style w:type="character" w:customStyle="1" w:styleId="80">
    <w:name w:val="Заголовок 8 Знак"/>
    <w:basedOn w:val="a1"/>
    <w:link w:val="8"/>
    <w:semiHidden/>
    <w:rsid w:val="00EE210C"/>
    <w:rPr>
      <w:rFonts w:ascii="Times New Roman" w:eastAsia="Times New Roman" w:hAnsi="Times New Roman" w:cs="SimSun"/>
      <w:sz w:val="24"/>
      <w:szCs w:val="20"/>
      <w:lang w:val="ru-RU" w:eastAsia="ar-SA"/>
    </w:rPr>
  </w:style>
  <w:style w:type="character" w:customStyle="1" w:styleId="90">
    <w:name w:val="Заголовок 9 Знак"/>
    <w:basedOn w:val="a1"/>
    <w:link w:val="9"/>
    <w:semiHidden/>
    <w:rsid w:val="00EE210C"/>
    <w:rPr>
      <w:rFonts w:ascii="Times New Roman" w:eastAsia="Times New Roman" w:hAnsi="Times New Roman" w:cs="SimSun"/>
      <w:sz w:val="24"/>
      <w:szCs w:val="20"/>
      <w:lang w:val="ru-RU" w:eastAsia="ar-SA"/>
    </w:rPr>
  </w:style>
  <w:style w:type="numbering" w:customStyle="1" w:styleId="18">
    <w:name w:val="Нет списка1"/>
    <w:next w:val="a3"/>
    <w:uiPriority w:val="99"/>
    <w:semiHidden/>
    <w:unhideWhenUsed/>
    <w:rsid w:val="00EE210C"/>
  </w:style>
  <w:style w:type="character" w:customStyle="1" w:styleId="affb">
    <w:name w:val="Текст документа Знак"/>
    <w:basedOn w:val="a1"/>
    <w:link w:val="affc"/>
    <w:locked/>
    <w:rsid w:val="00EE210C"/>
    <w:rPr>
      <w:rFonts w:ascii="Times New Roman" w:hAnsi="Times New Roman" w:cs="Times New Roman"/>
      <w:sz w:val="28"/>
    </w:rPr>
  </w:style>
  <w:style w:type="paragraph" w:customStyle="1" w:styleId="affc">
    <w:name w:val="Текст документа"/>
    <w:basedOn w:val="a0"/>
    <w:link w:val="affb"/>
    <w:qFormat/>
    <w:rsid w:val="00EE210C"/>
    <w:pPr>
      <w:autoSpaceDE/>
      <w:autoSpaceDN/>
      <w:spacing w:line="240" w:lineRule="auto"/>
      <w:ind w:firstLine="709"/>
    </w:pPr>
    <w:rPr>
      <w:rFonts w:eastAsiaTheme="minorHAnsi"/>
      <w:sz w:val="28"/>
      <w:lang w:val="en-US" w:eastAsia="en-US" w:bidi="ar-SA"/>
    </w:rPr>
  </w:style>
  <w:style w:type="paragraph" w:customStyle="1" w:styleId="759A55BC53E84DC8BF72092AEEA73D83">
    <w:name w:val="759A55BC53E84DC8BF72092AEEA73D83"/>
    <w:rsid w:val="00EE210C"/>
    <w:pPr>
      <w:widowControl/>
      <w:autoSpaceDE/>
      <w:autoSpaceDN/>
      <w:spacing w:after="160" w:line="256" w:lineRule="auto"/>
    </w:pPr>
    <w:rPr>
      <w:rFonts w:eastAsia="Times New Roman"/>
      <w:lang w:val="ru-RU" w:eastAsia="ru-RU"/>
    </w:rPr>
  </w:style>
  <w:style w:type="paragraph" w:customStyle="1" w:styleId="ConsPlusNormal">
    <w:name w:val="ConsPlusNormal"/>
    <w:rsid w:val="00EE210C"/>
    <w:rPr>
      <w:rFonts w:ascii="Calibri" w:eastAsia="Times New Roman" w:hAnsi="Calibri" w:cs="Calibri"/>
      <w:szCs w:val="20"/>
      <w:lang w:val="ru-RU" w:eastAsia="ru-RU"/>
    </w:rPr>
  </w:style>
  <w:style w:type="paragraph" w:customStyle="1" w:styleId="45132BE43F084F13BA22A5DDA9235EDE2">
    <w:name w:val="45132BE43F084F13BA22A5DDA9235EDE2"/>
    <w:rsid w:val="00EE210C"/>
    <w:pPr>
      <w:widowControl/>
      <w:autoSpaceDE/>
      <w:autoSpaceDN/>
    </w:pPr>
    <w:rPr>
      <w:sz w:val="24"/>
      <w:szCs w:val="24"/>
      <w:lang w:val="en-GB"/>
    </w:rPr>
  </w:style>
  <w:style w:type="paragraph" w:customStyle="1" w:styleId="affd">
    <w:name w:val="Справочные данные"/>
    <w:basedOn w:val="a0"/>
    <w:autoRedefine/>
    <w:rsid w:val="00EE210C"/>
    <w:pPr>
      <w:spacing w:line="240" w:lineRule="auto"/>
      <w:ind w:firstLine="0"/>
      <w:jc w:val="center"/>
    </w:pPr>
    <w:rPr>
      <w:rFonts w:eastAsia="Calibri"/>
      <w:noProof/>
      <w:sz w:val="22"/>
      <w:lang w:eastAsia="en-GB" w:bidi="ar-SA"/>
    </w:rPr>
  </w:style>
  <w:style w:type="paragraph" w:customStyle="1" w:styleId="affe">
    <w:name w:val="Наименование организации"/>
    <w:basedOn w:val="a0"/>
    <w:rsid w:val="00EE210C"/>
    <w:pPr>
      <w:autoSpaceDE/>
      <w:autoSpaceDN/>
      <w:spacing w:line="240" w:lineRule="auto"/>
      <w:ind w:firstLine="0"/>
      <w:jc w:val="center"/>
    </w:pPr>
    <w:rPr>
      <w:rFonts w:eastAsia="Calibri"/>
      <w:b/>
      <w:noProof/>
      <w:sz w:val="24"/>
      <w:szCs w:val="24"/>
      <w:lang w:eastAsia="en-GB" w:bidi="ar-SA"/>
    </w:rPr>
  </w:style>
  <w:style w:type="paragraph" w:customStyle="1" w:styleId="afff">
    <w:name w:val="Строка разделить"/>
    <w:basedOn w:val="a0"/>
    <w:rsid w:val="00EE210C"/>
    <w:pPr>
      <w:autoSpaceDE/>
      <w:autoSpaceDN/>
      <w:spacing w:line="240" w:lineRule="auto"/>
      <w:ind w:firstLine="0"/>
      <w:jc w:val="center"/>
    </w:pPr>
    <w:rPr>
      <w:rFonts w:eastAsia="Calibri"/>
      <w:noProof/>
      <w:sz w:val="10"/>
      <w:szCs w:val="10"/>
      <w:lang w:eastAsia="en-GB" w:bidi="ar-SA"/>
    </w:rPr>
  </w:style>
  <w:style w:type="paragraph" w:customStyle="1" w:styleId="afff0">
    <w:name w:val="Дата и номер"/>
    <w:basedOn w:val="a0"/>
    <w:rsid w:val="00EE210C"/>
    <w:pPr>
      <w:autoSpaceDE/>
      <w:autoSpaceDN/>
      <w:spacing w:line="240" w:lineRule="auto"/>
      <w:ind w:firstLine="0"/>
      <w:jc w:val="left"/>
    </w:pPr>
    <w:rPr>
      <w:rFonts w:eastAsia="Calibri"/>
      <w:noProof/>
      <w:sz w:val="20"/>
      <w:szCs w:val="20"/>
      <w:lang w:eastAsia="en-GB" w:bidi="ar-SA"/>
    </w:rPr>
  </w:style>
  <w:style w:type="paragraph" w:customStyle="1" w:styleId="45132BE43F084F13BA22A5DDA9235EDE3">
    <w:name w:val="45132BE43F084F13BA22A5DDA9235EDE3"/>
    <w:rsid w:val="00EE210C"/>
    <w:pPr>
      <w:widowControl/>
      <w:autoSpaceDE/>
      <w:autoSpaceDN/>
    </w:pPr>
    <w:rPr>
      <w:sz w:val="24"/>
      <w:szCs w:val="24"/>
      <w:lang w:val="en-GB"/>
    </w:rPr>
  </w:style>
  <w:style w:type="paragraph" w:customStyle="1" w:styleId="afff1">
    <w:name w:val="пометка дсп/кт"/>
    <w:basedOn w:val="ConsPlusNormal"/>
    <w:rsid w:val="00EE210C"/>
    <w:pPr>
      <w:spacing w:line="300" w:lineRule="exact"/>
      <w:ind w:firstLine="6"/>
      <w:jc w:val="both"/>
    </w:pPr>
    <w:rPr>
      <w:rFonts w:cs="Times New Roman"/>
      <w:b/>
      <w:noProof/>
      <w:szCs w:val="28"/>
      <w:lang w:eastAsia="en-GB"/>
    </w:rPr>
  </w:style>
  <w:style w:type="paragraph" w:customStyle="1" w:styleId="19">
    <w:name w:val="Указатель1"/>
    <w:basedOn w:val="a0"/>
    <w:rsid w:val="00EE210C"/>
    <w:pPr>
      <w:suppressLineNumbers/>
      <w:suppressAutoHyphens/>
      <w:autoSpaceDE/>
      <w:autoSpaceDN/>
      <w:spacing w:line="240" w:lineRule="auto"/>
      <w:ind w:firstLine="0"/>
      <w:jc w:val="left"/>
    </w:pPr>
    <w:rPr>
      <w:rFonts w:ascii="Arial" w:hAnsi="Arial" w:cs="Tahoma"/>
      <w:sz w:val="28"/>
      <w:szCs w:val="20"/>
      <w:lang w:eastAsia="en-US" w:bidi="ar-SA"/>
    </w:rPr>
  </w:style>
  <w:style w:type="character" w:customStyle="1" w:styleId="24">
    <w:name w:val="Основной текст (2)_"/>
    <w:basedOn w:val="a1"/>
    <w:link w:val="25"/>
    <w:locked/>
    <w:rsid w:val="00EE210C"/>
    <w:rPr>
      <w:rFonts w:ascii="Times New Roman" w:eastAsia="Times New Roman" w:hAnsi="Times New Roman" w:cs="Times New Roman"/>
      <w:shd w:val="clear" w:color="auto" w:fill="FFFFFF"/>
    </w:rPr>
  </w:style>
  <w:style w:type="paragraph" w:customStyle="1" w:styleId="25">
    <w:name w:val="Основной текст (2)"/>
    <w:basedOn w:val="a0"/>
    <w:link w:val="24"/>
    <w:rsid w:val="00EE210C"/>
    <w:pPr>
      <w:widowControl w:val="0"/>
      <w:shd w:val="clear" w:color="auto" w:fill="FFFFFF"/>
      <w:autoSpaceDE/>
      <w:autoSpaceDN/>
      <w:spacing w:line="0" w:lineRule="atLeast"/>
      <w:ind w:firstLine="0"/>
      <w:jc w:val="left"/>
    </w:pPr>
    <w:rPr>
      <w:sz w:val="22"/>
      <w:lang w:val="en-US" w:eastAsia="en-US" w:bidi="ar-SA"/>
    </w:rPr>
  </w:style>
  <w:style w:type="character" w:customStyle="1" w:styleId="extendedtext-short">
    <w:name w:val="extendedtext-short"/>
    <w:basedOn w:val="a1"/>
    <w:rsid w:val="00EE210C"/>
  </w:style>
  <w:style w:type="character" w:customStyle="1" w:styleId="26">
    <w:name w:val="Основной текст (2) + Полужирный"/>
    <w:basedOn w:val="24"/>
    <w:rsid w:val="00EE210C"/>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table" w:customStyle="1" w:styleId="27">
    <w:name w:val="Сетка таблицы2"/>
    <w:basedOn w:val="a2"/>
    <w:next w:val="af0"/>
    <w:uiPriority w:val="39"/>
    <w:rsid w:val="00EE210C"/>
    <w:pPr>
      <w:widowControl/>
      <w:autoSpaceDE/>
      <w:autoSpaceDN/>
    </w:pPr>
    <w:rPr>
      <w:sz w:val="24"/>
      <w:szCs w:val="24"/>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Цветная заливка - Акцент 511"/>
    <w:basedOn w:val="a2"/>
    <w:uiPriority w:val="71"/>
    <w:rsid w:val="00EE210C"/>
    <w:pPr>
      <w:widowControl/>
      <w:autoSpaceDE/>
      <w:autoSpaceDN/>
    </w:pPr>
    <w:rPr>
      <w:rFonts w:ascii="Garamond" w:hAnsi="Garamond" w:cs="Times New Roman"/>
      <w:color w:val="000000"/>
    </w:rPr>
    <w:tblPr>
      <w:tblStyleRowBandSize w:val="1"/>
      <w:tblStyleColBandSize w:val="1"/>
      <w:tblInd w:w="0" w:type="nil"/>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style>
  <w:style w:type="numbering" w:customStyle="1" w:styleId="112">
    <w:name w:val="Стиль11"/>
    <w:uiPriority w:val="99"/>
    <w:rsid w:val="00EE210C"/>
  </w:style>
  <w:style w:type="numbering" w:customStyle="1" w:styleId="210">
    <w:name w:val="Стиль21"/>
    <w:uiPriority w:val="99"/>
    <w:rsid w:val="00EE2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5182828">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29765272">
      <w:bodyDiv w:val="1"/>
      <w:marLeft w:val="0"/>
      <w:marRight w:val="0"/>
      <w:marTop w:val="0"/>
      <w:marBottom w:val="0"/>
      <w:divBdr>
        <w:top w:val="none" w:sz="0" w:space="0" w:color="auto"/>
        <w:left w:val="none" w:sz="0" w:space="0" w:color="auto"/>
        <w:bottom w:val="none" w:sz="0" w:space="0" w:color="auto"/>
        <w:right w:val="none" w:sz="0" w:space="0" w:color="auto"/>
      </w:divBdr>
    </w:div>
    <w:div w:id="3358252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36318195">
      <w:bodyDiv w:val="1"/>
      <w:marLeft w:val="0"/>
      <w:marRight w:val="0"/>
      <w:marTop w:val="0"/>
      <w:marBottom w:val="0"/>
      <w:divBdr>
        <w:top w:val="none" w:sz="0" w:space="0" w:color="auto"/>
        <w:left w:val="none" w:sz="0" w:space="0" w:color="auto"/>
        <w:bottom w:val="none" w:sz="0" w:space="0" w:color="auto"/>
        <w:right w:val="none" w:sz="0" w:space="0" w:color="auto"/>
      </w:divBdr>
    </w:div>
    <w:div w:id="40567702">
      <w:bodyDiv w:val="1"/>
      <w:marLeft w:val="0"/>
      <w:marRight w:val="0"/>
      <w:marTop w:val="0"/>
      <w:marBottom w:val="0"/>
      <w:divBdr>
        <w:top w:val="none" w:sz="0" w:space="0" w:color="auto"/>
        <w:left w:val="none" w:sz="0" w:space="0" w:color="auto"/>
        <w:bottom w:val="none" w:sz="0" w:space="0" w:color="auto"/>
        <w:right w:val="none" w:sz="0" w:space="0" w:color="auto"/>
      </w:divBdr>
    </w:div>
    <w:div w:id="52972481">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95833114">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58079539">
      <w:bodyDiv w:val="1"/>
      <w:marLeft w:val="0"/>
      <w:marRight w:val="0"/>
      <w:marTop w:val="0"/>
      <w:marBottom w:val="0"/>
      <w:divBdr>
        <w:top w:val="none" w:sz="0" w:space="0" w:color="auto"/>
        <w:left w:val="none" w:sz="0" w:space="0" w:color="auto"/>
        <w:bottom w:val="none" w:sz="0" w:space="0" w:color="auto"/>
        <w:right w:val="none" w:sz="0" w:space="0" w:color="auto"/>
      </w:divBdr>
    </w:div>
    <w:div w:id="166947491">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0044334">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5993159">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8751322">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40025071">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7652516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26253659">
      <w:bodyDiv w:val="1"/>
      <w:marLeft w:val="0"/>
      <w:marRight w:val="0"/>
      <w:marTop w:val="0"/>
      <w:marBottom w:val="0"/>
      <w:divBdr>
        <w:top w:val="none" w:sz="0" w:space="0" w:color="auto"/>
        <w:left w:val="none" w:sz="0" w:space="0" w:color="auto"/>
        <w:bottom w:val="none" w:sz="0" w:space="0" w:color="auto"/>
        <w:right w:val="none" w:sz="0" w:space="0" w:color="auto"/>
      </w:divBdr>
    </w:div>
    <w:div w:id="328103279">
      <w:bodyDiv w:val="1"/>
      <w:marLeft w:val="0"/>
      <w:marRight w:val="0"/>
      <w:marTop w:val="0"/>
      <w:marBottom w:val="0"/>
      <w:divBdr>
        <w:top w:val="none" w:sz="0" w:space="0" w:color="auto"/>
        <w:left w:val="none" w:sz="0" w:space="0" w:color="auto"/>
        <w:bottom w:val="none" w:sz="0" w:space="0" w:color="auto"/>
        <w:right w:val="none" w:sz="0" w:space="0" w:color="auto"/>
      </w:divBdr>
    </w:div>
    <w:div w:id="332494042">
      <w:bodyDiv w:val="1"/>
      <w:marLeft w:val="0"/>
      <w:marRight w:val="0"/>
      <w:marTop w:val="0"/>
      <w:marBottom w:val="0"/>
      <w:divBdr>
        <w:top w:val="none" w:sz="0" w:space="0" w:color="auto"/>
        <w:left w:val="none" w:sz="0" w:space="0" w:color="auto"/>
        <w:bottom w:val="none" w:sz="0" w:space="0" w:color="auto"/>
        <w:right w:val="none" w:sz="0" w:space="0" w:color="auto"/>
      </w:divBdr>
    </w:div>
    <w:div w:id="332756026">
      <w:bodyDiv w:val="1"/>
      <w:marLeft w:val="0"/>
      <w:marRight w:val="0"/>
      <w:marTop w:val="0"/>
      <w:marBottom w:val="0"/>
      <w:divBdr>
        <w:top w:val="none" w:sz="0" w:space="0" w:color="auto"/>
        <w:left w:val="none" w:sz="0" w:space="0" w:color="auto"/>
        <w:bottom w:val="none" w:sz="0" w:space="0" w:color="auto"/>
        <w:right w:val="none" w:sz="0" w:space="0" w:color="auto"/>
      </w:divBdr>
    </w:div>
    <w:div w:id="336152634">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3627166">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69300905">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319020">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396362397">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15444559">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35100676">
      <w:bodyDiv w:val="1"/>
      <w:marLeft w:val="0"/>
      <w:marRight w:val="0"/>
      <w:marTop w:val="0"/>
      <w:marBottom w:val="0"/>
      <w:divBdr>
        <w:top w:val="none" w:sz="0" w:space="0" w:color="auto"/>
        <w:left w:val="none" w:sz="0" w:space="0" w:color="auto"/>
        <w:bottom w:val="none" w:sz="0" w:space="0" w:color="auto"/>
        <w:right w:val="none" w:sz="0" w:space="0" w:color="auto"/>
      </w:divBdr>
    </w:div>
    <w:div w:id="455490546">
      <w:bodyDiv w:val="1"/>
      <w:marLeft w:val="0"/>
      <w:marRight w:val="0"/>
      <w:marTop w:val="0"/>
      <w:marBottom w:val="0"/>
      <w:divBdr>
        <w:top w:val="none" w:sz="0" w:space="0" w:color="auto"/>
        <w:left w:val="none" w:sz="0" w:space="0" w:color="auto"/>
        <w:bottom w:val="none" w:sz="0" w:space="0" w:color="auto"/>
        <w:right w:val="none" w:sz="0" w:space="0" w:color="auto"/>
      </w:divBdr>
    </w:div>
    <w:div w:id="455871662">
      <w:bodyDiv w:val="1"/>
      <w:marLeft w:val="0"/>
      <w:marRight w:val="0"/>
      <w:marTop w:val="0"/>
      <w:marBottom w:val="0"/>
      <w:divBdr>
        <w:top w:val="none" w:sz="0" w:space="0" w:color="auto"/>
        <w:left w:val="none" w:sz="0" w:space="0" w:color="auto"/>
        <w:bottom w:val="none" w:sz="0" w:space="0" w:color="auto"/>
        <w:right w:val="none" w:sz="0" w:space="0" w:color="auto"/>
      </w:divBdr>
    </w:div>
    <w:div w:id="456341816">
      <w:bodyDiv w:val="1"/>
      <w:marLeft w:val="0"/>
      <w:marRight w:val="0"/>
      <w:marTop w:val="0"/>
      <w:marBottom w:val="0"/>
      <w:divBdr>
        <w:top w:val="none" w:sz="0" w:space="0" w:color="auto"/>
        <w:left w:val="none" w:sz="0" w:space="0" w:color="auto"/>
        <w:bottom w:val="none" w:sz="0" w:space="0" w:color="auto"/>
        <w:right w:val="none" w:sz="0" w:space="0" w:color="auto"/>
      </w:divBdr>
    </w:div>
    <w:div w:id="478572433">
      <w:bodyDiv w:val="1"/>
      <w:marLeft w:val="0"/>
      <w:marRight w:val="0"/>
      <w:marTop w:val="0"/>
      <w:marBottom w:val="0"/>
      <w:divBdr>
        <w:top w:val="none" w:sz="0" w:space="0" w:color="auto"/>
        <w:left w:val="none" w:sz="0" w:space="0" w:color="auto"/>
        <w:bottom w:val="none" w:sz="0" w:space="0" w:color="auto"/>
        <w:right w:val="none" w:sz="0" w:space="0" w:color="auto"/>
      </w:divBdr>
    </w:div>
    <w:div w:id="480200586">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09636762">
      <w:bodyDiv w:val="1"/>
      <w:marLeft w:val="0"/>
      <w:marRight w:val="0"/>
      <w:marTop w:val="0"/>
      <w:marBottom w:val="0"/>
      <w:divBdr>
        <w:top w:val="none" w:sz="0" w:space="0" w:color="auto"/>
        <w:left w:val="none" w:sz="0" w:space="0" w:color="auto"/>
        <w:bottom w:val="none" w:sz="0" w:space="0" w:color="auto"/>
        <w:right w:val="none" w:sz="0" w:space="0" w:color="auto"/>
      </w:divBdr>
    </w:div>
    <w:div w:id="517932776">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59097512">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79752538">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593248803">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18075515">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2709222">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36450817">
      <w:bodyDiv w:val="1"/>
      <w:marLeft w:val="0"/>
      <w:marRight w:val="0"/>
      <w:marTop w:val="0"/>
      <w:marBottom w:val="0"/>
      <w:divBdr>
        <w:top w:val="none" w:sz="0" w:space="0" w:color="auto"/>
        <w:left w:val="none" w:sz="0" w:space="0" w:color="auto"/>
        <w:bottom w:val="none" w:sz="0" w:space="0" w:color="auto"/>
        <w:right w:val="none" w:sz="0" w:space="0" w:color="auto"/>
      </w:divBdr>
    </w:div>
    <w:div w:id="641734738">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57340437">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67825371">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02630404">
      <w:bodyDiv w:val="1"/>
      <w:marLeft w:val="0"/>
      <w:marRight w:val="0"/>
      <w:marTop w:val="0"/>
      <w:marBottom w:val="0"/>
      <w:divBdr>
        <w:top w:val="none" w:sz="0" w:space="0" w:color="auto"/>
        <w:left w:val="none" w:sz="0" w:space="0" w:color="auto"/>
        <w:bottom w:val="none" w:sz="0" w:space="0" w:color="auto"/>
        <w:right w:val="none" w:sz="0" w:space="0" w:color="auto"/>
      </w:divBdr>
    </w:div>
    <w:div w:id="705720573">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59133138">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797603799">
      <w:bodyDiv w:val="1"/>
      <w:marLeft w:val="0"/>
      <w:marRight w:val="0"/>
      <w:marTop w:val="0"/>
      <w:marBottom w:val="0"/>
      <w:divBdr>
        <w:top w:val="none" w:sz="0" w:space="0" w:color="auto"/>
        <w:left w:val="none" w:sz="0" w:space="0" w:color="auto"/>
        <w:bottom w:val="none" w:sz="0" w:space="0" w:color="auto"/>
        <w:right w:val="none" w:sz="0" w:space="0" w:color="auto"/>
      </w:divBdr>
    </w:div>
    <w:div w:id="803085113">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6898992">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48714669">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6367">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4490883">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4967419">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43003727">
      <w:bodyDiv w:val="1"/>
      <w:marLeft w:val="0"/>
      <w:marRight w:val="0"/>
      <w:marTop w:val="0"/>
      <w:marBottom w:val="0"/>
      <w:divBdr>
        <w:top w:val="none" w:sz="0" w:space="0" w:color="auto"/>
        <w:left w:val="none" w:sz="0" w:space="0" w:color="auto"/>
        <w:bottom w:val="none" w:sz="0" w:space="0" w:color="auto"/>
        <w:right w:val="none" w:sz="0" w:space="0" w:color="auto"/>
      </w:divBdr>
    </w:div>
    <w:div w:id="950666494">
      <w:bodyDiv w:val="1"/>
      <w:marLeft w:val="0"/>
      <w:marRight w:val="0"/>
      <w:marTop w:val="0"/>
      <w:marBottom w:val="0"/>
      <w:divBdr>
        <w:top w:val="none" w:sz="0" w:space="0" w:color="auto"/>
        <w:left w:val="none" w:sz="0" w:space="0" w:color="auto"/>
        <w:bottom w:val="none" w:sz="0" w:space="0" w:color="auto"/>
        <w:right w:val="none" w:sz="0" w:space="0" w:color="auto"/>
      </w:divBdr>
    </w:div>
    <w:div w:id="950671852">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65163539">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05862901">
      <w:bodyDiv w:val="1"/>
      <w:marLeft w:val="0"/>
      <w:marRight w:val="0"/>
      <w:marTop w:val="0"/>
      <w:marBottom w:val="0"/>
      <w:divBdr>
        <w:top w:val="none" w:sz="0" w:space="0" w:color="auto"/>
        <w:left w:val="none" w:sz="0" w:space="0" w:color="auto"/>
        <w:bottom w:val="none" w:sz="0" w:space="0" w:color="auto"/>
        <w:right w:val="none" w:sz="0" w:space="0" w:color="auto"/>
      </w:divBdr>
    </w:div>
    <w:div w:id="1017195916">
      <w:bodyDiv w:val="1"/>
      <w:marLeft w:val="0"/>
      <w:marRight w:val="0"/>
      <w:marTop w:val="0"/>
      <w:marBottom w:val="0"/>
      <w:divBdr>
        <w:top w:val="none" w:sz="0" w:space="0" w:color="auto"/>
        <w:left w:val="none" w:sz="0" w:space="0" w:color="auto"/>
        <w:bottom w:val="none" w:sz="0" w:space="0" w:color="auto"/>
        <w:right w:val="none" w:sz="0" w:space="0" w:color="auto"/>
      </w:divBdr>
    </w:div>
    <w:div w:id="1021081598">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46561467">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65103246">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084376037">
      <w:bodyDiv w:val="1"/>
      <w:marLeft w:val="0"/>
      <w:marRight w:val="0"/>
      <w:marTop w:val="0"/>
      <w:marBottom w:val="0"/>
      <w:divBdr>
        <w:top w:val="none" w:sz="0" w:space="0" w:color="auto"/>
        <w:left w:val="none" w:sz="0" w:space="0" w:color="auto"/>
        <w:bottom w:val="none" w:sz="0" w:space="0" w:color="auto"/>
        <w:right w:val="none" w:sz="0" w:space="0" w:color="auto"/>
      </w:divBdr>
    </w:div>
    <w:div w:id="1095590965">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19758154">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1333316">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2845171">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01209355">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19841221">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42396658">
      <w:bodyDiv w:val="1"/>
      <w:marLeft w:val="0"/>
      <w:marRight w:val="0"/>
      <w:marTop w:val="0"/>
      <w:marBottom w:val="0"/>
      <w:divBdr>
        <w:top w:val="none" w:sz="0" w:space="0" w:color="auto"/>
        <w:left w:val="none" w:sz="0" w:space="0" w:color="auto"/>
        <w:bottom w:val="none" w:sz="0" w:space="0" w:color="auto"/>
        <w:right w:val="none" w:sz="0" w:space="0" w:color="auto"/>
      </w:divBdr>
    </w:div>
    <w:div w:id="1350185304">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394083107">
      <w:bodyDiv w:val="1"/>
      <w:marLeft w:val="0"/>
      <w:marRight w:val="0"/>
      <w:marTop w:val="0"/>
      <w:marBottom w:val="0"/>
      <w:divBdr>
        <w:top w:val="none" w:sz="0" w:space="0" w:color="auto"/>
        <w:left w:val="none" w:sz="0" w:space="0" w:color="auto"/>
        <w:bottom w:val="none" w:sz="0" w:space="0" w:color="auto"/>
        <w:right w:val="none" w:sz="0" w:space="0" w:color="auto"/>
      </w:divBdr>
    </w:div>
    <w:div w:id="1407915881">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28308661">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67433829">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495609228">
      <w:bodyDiv w:val="1"/>
      <w:marLeft w:val="0"/>
      <w:marRight w:val="0"/>
      <w:marTop w:val="0"/>
      <w:marBottom w:val="0"/>
      <w:divBdr>
        <w:top w:val="none" w:sz="0" w:space="0" w:color="auto"/>
        <w:left w:val="none" w:sz="0" w:space="0" w:color="auto"/>
        <w:bottom w:val="none" w:sz="0" w:space="0" w:color="auto"/>
        <w:right w:val="none" w:sz="0" w:space="0" w:color="auto"/>
      </w:divBdr>
    </w:div>
    <w:div w:id="1506554250">
      <w:bodyDiv w:val="1"/>
      <w:marLeft w:val="0"/>
      <w:marRight w:val="0"/>
      <w:marTop w:val="0"/>
      <w:marBottom w:val="0"/>
      <w:divBdr>
        <w:top w:val="none" w:sz="0" w:space="0" w:color="auto"/>
        <w:left w:val="none" w:sz="0" w:space="0" w:color="auto"/>
        <w:bottom w:val="none" w:sz="0" w:space="0" w:color="auto"/>
        <w:right w:val="none" w:sz="0" w:space="0" w:color="auto"/>
      </w:divBdr>
    </w:div>
    <w:div w:id="1507868915">
      <w:bodyDiv w:val="1"/>
      <w:marLeft w:val="0"/>
      <w:marRight w:val="0"/>
      <w:marTop w:val="0"/>
      <w:marBottom w:val="0"/>
      <w:divBdr>
        <w:top w:val="none" w:sz="0" w:space="0" w:color="auto"/>
        <w:left w:val="none" w:sz="0" w:space="0" w:color="auto"/>
        <w:bottom w:val="none" w:sz="0" w:space="0" w:color="auto"/>
        <w:right w:val="none" w:sz="0" w:space="0" w:color="auto"/>
      </w:divBdr>
    </w:div>
    <w:div w:id="1518813567">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27863004">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2938505">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55966969">
      <w:bodyDiv w:val="1"/>
      <w:marLeft w:val="0"/>
      <w:marRight w:val="0"/>
      <w:marTop w:val="0"/>
      <w:marBottom w:val="0"/>
      <w:divBdr>
        <w:top w:val="none" w:sz="0" w:space="0" w:color="auto"/>
        <w:left w:val="none" w:sz="0" w:space="0" w:color="auto"/>
        <w:bottom w:val="none" w:sz="0" w:space="0" w:color="auto"/>
        <w:right w:val="none" w:sz="0" w:space="0" w:color="auto"/>
      </w:divBdr>
    </w:div>
    <w:div w:id="1561012358">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78516613">
      <w:bodyDiv w:val="1"/>
      <w:marLeft w:val="0"/>
      <w:marRight w:val="0"/>
      <w:marTop w:val="0"/>
      <w:marBottom w:val="0"/>
      <w:divBdr>
        <w:top w:val="none" w:sz="0" w:space="0" w:color="auto"/>
        <w:left w:val="none" w:sz="0" w:space="0" w:color="auto"/>
        <w:bottom w:val="none" w:sz="0" w:space="0" w:color="auto"/>
        <w:right w:val="none" w:sz="0" w:space="0" w:color="auto"/>
      </w:divBdr>
    </w:div>
    <w:div w:id="1586722052">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587306303">
      <w:bodyDiv w:val="1"/>
      <w:marLeft w:val="0"/>
      <w:marRight w:val="0"/>
      <w:marTop w:val="0"/>
      <w:marBottom w:val="0"/>
      <w:divBdr>
        <w:top w:val="none" w:sz="0" w:space="0" w:color="auto"/>
        <w:left w:val="none" w:sz="0" w:space="0" w:color="auto"/>
        <w:bottom w:val="none" w:sz="0" w:space="0" w:color="auto"/>
        <w:right w:val="none" w:sz="0" w:space="0" w:color="auto"/>
      </w:divBdr>
    </w:div>
    <w:div w:id="1601988747">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3923759">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43463860">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564971">
      <w:bodyDiv w:val="1"/>
      <w:marLeft w:val="0"/>
      <w:marRight w:val="0"/>
      <w:marTop w:val="0"/>
      <w:marBottom w:val="0"/>
      <w:divBdr>
        <w:top w:val="none" w:sz="0" w:space="0" w:color="auto"/>
        <w:left w:val="none" w:sz="0" w:space="0" w:color="auto"/>
        <w:bottom w:val="none" w:sz="0" w:space="0" w:color="auto"/>
        <w:right w:val="none" w:sz="0" w:space="0" w:color="auto"/>
      </w:divBdr>
      <w:divsChild>
        <w:div w:id="2031640552">
          <w:marLeft w:val="0"/>
          <w:marRight w:val="0"/>
          <w:marTop w:val="0"/>
          <w:marBottom w:val="0"/>
          <w:divBdr>
            <w:top w:val="none" w:sz="0" w:space="0" w:color="auto"/>
            <w:left w:val="none" w:sz="0" w:space="0" w:color="auto"/>
            <w:bottom w:val="none" w:sz="0" w:space="0" w:color="auto"/>
            <w:right w:val="none" w:sz="0" w:space="0" w:color="auto"/>
          </w:divBdr>
          <w:divsChild>
            <w:div w:id="1217279536">
              <w:marLeft w:val="0"/>
              <w:marRight w:val="0"/>
              <w:marTop w:val="0"/>
              <w:marBottom w:val="0"/>
              <w:divBdr>
                <w:top w:val="none" w:sz="0" w:space="0" w:color="auto"/>
                <w:left w:val="none" w:sz="0" w:space="0" w:color="auto"/>
                <w:bottom w:val="none" w:sz="0" w:space="0" w:color="auto"/>
                <w:right w:val="none" w:sz="0" w:space="0" w:color="auto"/>
              </w:divBdr>
              <w:divsChild>
                <w:div w:id="1991664469">
                  <w:marLeft w:val="0"/>
                  <w:marRight w:val="0"/>
                  <w:marTop w:val="0"/>
                  <w:marBottom w:val="0"/>
                  <w:divBdr>
                    <w:top w:val="none" w:sz="0" w:space="0" w:color="auto"/>
                    <w:left w:val="none" w:sz="0" w:space="0" w:color="auto"/>
                    <w:bottom w:val="none" w:sz="0" w:space="0" w:color="auto"/>
                    <w:right w:val="none" w:sz="0" w:space="0" w:color="auto"/>
                  </w:divBdr>
                </w:div>
              </w:divsChild>
            </w:div>
            <w:div w:id="504369800">
              <w:marLeft w:val="0"/>
              <w:marRight w:val="0"/>
              <w:marTop w:val="0"/>
              <w:marBottom w:val="0"/>
              <w:divBdr>
                <w:top w:val="none" w:sz="0" w:space="0" w:color="auto"/>
                <w:left w:val="none" w:sz="0" w:space="0" w:color="auto"/>
                <w:bottom w:val="none" w:sz="0" w:space="0" w:color="auto"/>
                <w:right w:val="none" w:sz="0" w:space="0" w:color="auto"/>
              </w:divBdr>
              <w:divsChild>
                <w:div w:id="145051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67317209">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696419731">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1421279">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15232857">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79325260">
      <w:bodyDiv w:val="1"/>
      <w:marLeft w:val="0"/>
      <w:marRight w:val="0"/>
      <w:marTop w:val="0"/>
      <w:marBottom w:val="0"/>
      <w:divBdr>
        <w:top w:val="none" w:sz="0" w:space="0" w:color="auto"/>
        <w:left w:val="none" w:sz="0" w:space="0" w:color="auto"/>
        <w:bottom w:val="none" w:sz="0" w:space="0" w:color="auto"/>
        <w:right w:val="none" w:sz="0" w:space="0" w:color="auto"/>
      </w:divBdr>
    </w:div>
    <w:div w:id="1779330122">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804495408">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46744561">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899583264">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3103219">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59019797">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3456482">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6153506">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116628875">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www.bikz.ru/production/oborudovanie/vodpodgotobor/other6/vpu-12/" TargetMode="External"/><Relationship Id="rId2" Type="http://schemas.openxmlformats.org/officeDocument/2006/relationships/hyperlink" Target="https://enmh.ru/oborudovanie/kotly-parovye/gaz-zhidkoe-toplivo/162-dkvr-6-5-13gm-250-gm.html" TargetMode="External"/><Relationship Id="rId1" Type="http://schemas.openxmlformats.org/officeDocument/2006/relationships/hyperlink" Target="https://energomir.su/kotli-otopleniya/promishlennie-vodogrejnie/ici-caldaie-tnx/ici-caldaie-tnx-7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11B4A-17E6-4CFE-8B93-627C74B0B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52</Pages>
  <Words>14194</Words>
  <Characters>80909</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ООО «Невская Энергетика»</dc:creator>
  <cp:lastModifiedBy>zhkh13</cp:lastModifiedBy>
  <cp:revision>28</cp:revision>
  <cp:lastPrinted>2024-04-18T04:49:00Z</cp:lastPrinted>
  <dcterms:created xsi:type="dcterms:W3CDTF">2023-04-06T05:48:00Z</dcterms:created>
  <dcterms:modified xsi:type="dcterms:W3CDTF">2025-02-05T06:28:00Z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